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63E9A" w:rsidRPr="00863E9A" w:rsidRDefault="00863E9A" w:rsidP="00863E9A">
      <w:pPr>
        <w:spacing w:before="1000" w:after="60" w:line="240" w:lineRule="auto"/>
        <w:jc w:val="center"/>
        <w:rPr>
          <w:rFonts w:eastAsia="Calibri" w:cs="Arial"/>
          <w:b/>
          <w:noProof/>
          <w:sz w:val="32"/>
          <w:szCs w:val="32"/>
          <w:lang w:eastAsia="pl-PL" w:bidi="pl-PL"/>
        </w:rPr>
      </w:pPr>
      <w:r>
        <w:rPr>
          <w:rFonts w:eastAsia="Calibri" w:cs="Arial"/>
          <w:b/>
          <w:noProof/>
          <w:szCs w:val="24"/>
          <w:u w:val="single"/>
          <w:lang w:eastAsia="pl-PL"/>
        </w:rPr>
        <mc:AlternateContent>
          <mc:Choice Requires="wpg">
            <w:drawing>
              <wp:anchor distT="0" distB="0" distL="114300" distR="114300" simplePos="0" relativeHeight="251659264" behindDoc="0" locked="0" layoutInCell="1" allowOverlap="1" wp14:anchorId="168D7553" wp14:editId="4BDAC12D">
                <wp:simplePos x="0" y="0"/>
                <wp:positionH relativeFrom="margin">
                  <wp:posOffset>-252095</wp:posOffset>
                </wp:positionH>
                <wp:positionV relativeFrom="margin">
                  <wp:posOffset>-304165</wp:posOffset>
                </wp:positionV>
                <wp:extent cx="6569710" cy="789305"/>
                <wp:effectExtent l="0" t="0" r="0" b="0"/>
                <wp:wrapSquare wrapText="bothSides"/>
                <wp:docPr id="21" name="Grupa 21" descr="Znaki graficzne: Fundusze Europejskie Polska Cyfrowa, flaga Rzeczpospolita Polska, Ministerstwo Funduszy i Polityki Regionalnej, Unia Europejska Europejski Fundusz Rozwoju Regionalnego"/>
                <wp:cNvGraphicFramePr/>
                <a:graphic xmlns:a="http://schemas.openxmlformats.org/drawingml/2006/main">
                  <a:graphicData uri="http://schemas.microsoft.com/office/word/2010/wordprocessingGroup">
                    <wpg:wgp>
                      <wpg:cNvGrpSpPr/>
                      <wpg:grpSpPr>
                        <a:xfrm>
                          <a:off x="0" y="0"/>
                          <a:ext cx="6569710" cy="789305"/>
                          <a:chOff x="0" y="0"/>
                          <a:chExt cx="5760720" cy="692150"/>
                        </a:xfrm>
                      </wpg:grpSpPr>
                      <wpg:grpSp>
                        <wpg:cNvPr id="19" name="Grupa 19"/>
                        <wpg:cNvGrpSpPr/>
                        <wpg:grpSpPr>
                          <a:xfrm>
                            <a:off x="0" y="0"/>
                            <a:ext cx="5760720" cy="692150"/>
                            <a:chOff x="0" y="0"/>
                            <a:chExt cx="5760720" cy="692150"/>
                          </a:xfrm>
                        </wpg:grpSpPr>
                        <pic:pic xmlns:pic="http://schemas.openxmlformats.org/drawingml/2006/picture">
                          <pic:nvPicPr>
                            <pic:cNvPr id="6" name="Obraz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692150"/>
                            </a:xfrm>
                            <a:prstGeom prst="rect">
                              <a:avLst/>
                            </a:prstGeom>
                          </pic:spPr>
                        </pic:pic>
                        <wps:wsp>
                          <wps:cNvPr id="17" name="Prostokąt 17"/>
                          <wps:cNvSpPr/>
                          <wps:spPr>
                            <a:xfrm>
                              <a:off x="2868190" y="197353"/>
                              <a:ext cx="1137920" cy="3219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6" name="Obraz 16" descr="Obraz zawierający tekst&#10;&#10;Opis wygenerowany automatycznie"/>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927396" y="210509"/>
                            <a:ext cx="1038860" cy="31178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upa 21" o:spid="_x0000_s1026" alt="Znaki graficzne: Fundusze Europejskie Polska Cyfrowa, flaga Rzeczpospolita Polska, Ministerstwo Funduszy i Polityki Regionalnej, Unia Europejska Europejski Fundusz Rozwoju Regionalnego" style="position:absolute;margin-left:-19.85pt;margin-top:-23.95pt;width:517.3pt;height:62.15pt;z-index:251659264;mso-position-horizontal-relative:margin;mso-position-vertical-relative:margin;mso-width-relative:margin;mso-height-relative:margin" coordsize="57607,69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">
                <v:group id="Grupa 19" o:spid="_x0000_s1027" style="position:absolute;width:57607;height:6921" coordsize="57607,69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 o:spid="_x0000_s1028" type="#_x0000_t75" style="position:absolute;width:57607;height:69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1IgPBAAAA2gAAAA8AAABkcnMvZG93bnJldi54bWxEj0GLwjAUhO8L/ofwBC+LpsquSjWKKMJe&#10;PKx68fZsnk2xeSlN1PbfG0HwOMzMN8x82dhS3Kn2hWMFw0ECgjhzuuBcwfGw7U9B+ICssXRMClry&#10;sFx0vuaYavfgf7rvQy4ihH2KCkwIVSqlzwxZ9ANXEUfv4mqLIco6l7rGR4TbUo6SZCwtFhwXDFa0&#10;NpRd9zergM8nc/zNNnI3Kb69WW/aHz9slep1m9UMRKAmfMLv9p9WMIbXlXgD5OIJ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u1IgPBAAAA2gAAAA8AAAAAAAAAAAAAAAAAnwIA&#10;AGRycy9kb3ducmV2LnhtbFBLBQYAAAAABAAEAPcAAACNAwAAAAA=&#10;">
                    <v:imagedata r:id="rId11" o:title=""/>
                    <v:path arrowok="t"/>
                  </v:shape>
                  <v:rect id="Prostokąt 17" o:spid="_x0000_s1029" style="position:absolute;left:28681;top:1973;width:11380;height:32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zHs8EA&#10;AADbAAAADwAAAGRycy9kb3ducmV2LnhtbERPS4vCMBC+C/6HMMLeNFXRStcoIiquNx/d89DMtmWb&#10;SW2idv/9RhC8zcf3nPmyNZW4U+NKywqGgwgEcWZ1ybmCy3nbn4FwHlljZZkU/JGD5aLbmWOi7YOP&#10;dD/5XIQQdgkqKLyvEyldVpBBN7A1ceB+bGPQB9jkUjf4COGmkqMomkqDJYeGAmtaF5T9nm5GwW0S&#10;f23a7+tunEZpfEiryd7vaqU+eu3qE4Sn1r/FL/deh/kxPH8JB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Mx7PBAAAA2wAAAA8AAAAAAAAAAAAAAAAAmAIAAGRycy9kb3du&#10;cmV2LnhtbFBLBQYAAAAABAAEAPUAAACGAwAAAAA=&#10;" fillcolor="white [3212]" stroked="f" strokeweight="2pt"/>
                </v:group>
                <v:shape id="Obraz 16" o:spid="_x0000_s1030" type="#_x0000_t75" alt="Obraz zawierający tekst&#10;&#10;Opis wygenerowany automatycznie" style="position:absolute;left:29273;top:2105;width:10389;height:31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C6wvBAAAA2wAAAA8AAABkcnMvZG93bnJldi54bWxET01rwkAQvRf8D8sI3pqNPQSJrqKCpZaW&#10;aqL3ITsmwexsmt0m6b/vFgq9zeN9zmozmkb01LnasoJ5FIMgLqyuuVRwyQ+PCxDOI2tsLJOCb3Kw&#10;WU8eVphqO/CZ+syXIoSwS1FB5X2bSumKigy6yLbEgbvZzqAPsCul7nAI4aaRT3GcSIM1h4YKW9pX&#10;VNyzL6PgPf+43t/63bOTC8xO/esn4xGVmk3H7RKEp9H/i//cLzrMT+D3l3CAXP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ZC6wvBAAAA2wAAAA8AAAAAAAAAAAAAAAAAnwIA&#10;AGRycy9kb3ducmV2LnhtbFBLBQYAAAAABAAEAPcAAACNAwAAAAA=&#10;">
                  <v:imagedata r:id="rId12" o:title="Obraz zawierający tekst&#10;&#10;Opis wygenerowany automatycznie"/>
                  <v:path arrowok="t"/>
                </v:shape>
                <w10:wrap type="square" anchorx="margin" anchory="margin"/>
              </v:group>
            </w:pict>
          </mc:Fallback>
        </mc:AlternateContent>
      </w:r>
    </w:p>
    <w:p w:rsidR="00863E9A" w:rsidRPr="00863E9A" w:rsidRDefault="00863E9A" w:rsidP="00863E9A">
      <w:pPr>
        <w:spacing w:before="60" w:after="60" w:line="360" w:lineRule="auto"/>
        <w:jc w:val="center"/>
        <w:rPr>
          <w:rFonts w:eastAsia="Calibri" w:cs="Arial"/>
          <w:b/>
          <w:noProof/>
          <w:sz w:val="40"/>
          <w:szCs w:val="40"/>
          <w:lang w:eastAsia="pl-PL" w:bidi="pl-PL"/>
        </w:rPr>
      </w:pPr>
      <w:r w:rsidRPr="00863E9A">
        <w:rPr>
          <w:rFonts w:eastAsia="Calibri" w:cs="Arial"/>
          <w:b/>
          <w:noProof/>
          <w:sz w:val="40"/>
          <w:szCs w:val="40"/>
          <w:lang w:eastAsia="pl-PL" w:bidi="pl-PL"/>
        </w:rPr>
        <w:t>Fundusze Europejskie</w:t>
      </w:r>
      <w:r w:rsidRPr="00863E9A">
        <w:rPr>
          <w:rFonts w:eastAsia="Calibri" w:cs="Arial"/>
          <w:b/>
          <w:noProof/>
          <w:sz w:val="40"/>
          <w:szCs w:val="40"/>
          <w:lang w:eastAsia="pl-PL" w:bidi="pl-PL"/>
        </w:rPr>
        <w:br/>
        <w:t>na Rozwój Cyfrowy 2021-2027</w:t>
      </w:r>
    </w:p>
    <w:p w:rsidR="00863E9A" w:rsidRPr="00863E9A" w:rsidRDefault="00863E9A" w:rsidP="00863E9A">
      <w:pPr>
        <w:spacing w:before="60" w:after="60" w:line="240" w:lineRule="auto"/>
        <w:jc w:val="center"/>
        <w:rPr>
          <w:rFonts w:eastAsia="Calibri" w:cs="Arial"/>
          <w:noProof/>
          <w:sz w:val="22"/>
          <w:szCs w:val="24"/>
          <w:lang w:eastAsia="pl-PL" w:bidi="pl-PL"/>
        </w:rPr>
      </w:pPr>
    </w:p>
    <w:p w:rsidR="00863E9A" w:rsidRPr="00863E9A" w:rsidRDefault="00863E9A" w:rsidP="00863E9A">
      <w:pPr>
        <w:spacing w:before="60" w:after="60" w:line="240" w:lineRule="auto"/>
        <w:jc w:val="center"/>
        <w:rPr>
          <w:rFonts w:eastAsia="Calibri" w:cs="Arial"/>
          <w:noProof/>
          <w:szCs w:val="24"/>
          <w:lang w:eastAsia="pl-PL" w:bidi="pl-PL"/>
        </w:rPr>
      </w:pPr>
    </w:p>
    <w:p w:rsidR="00F43610" w:rsidRDefault="008A489E" w:rsidP="00863E9A">
      <w:pPr>
        <w:spacing w:before="60" w:after="60" w:line="240" w:lineRule="auto"/>
        <w:jc w:val="center"/>
        <w:rPr>
          <w:rFonts w:eastAsia="Calibri" w:cs="Arial"/>
          <w:b/>
          <w:noProof/>
          <w:szCs w:val="24"/>
          <w:u w:val="single"/>
          <w:lang w:eastAsia="pl-PL" w:bidi="pl-PL"/>
        </w:rPr>
      </w:pPr>
      <w:r>
        <w:rPr>
          <w:rFonts w:eastAsia="Calibri" w:cs="Arial"/>
          <w:noProof/>
          <w:sz w:val="32"/>
          <w:szCs w:val="32"/>
          <w:lang w:eastAsia="pl-PL" w:bidi="pl-PL"/>
        </w:rPr>
        <w:t>[</w:t>
      </w:r>
      <w:r w:rsidR="00863E9A" w:rsidRPr="00863E9A">
        <w:rPr>
          <w:rFonts w:eastAsia="Calibri" w:cs="Arial"/>
          <w:noProof/>
          <w:sz w:val="32"/>
          <w:szCs w:val="32"/>
          <w:lang w:eastAsia="pl-PL" w:bidi="pl-PL"/>
        </w:rPr>
        <w:t xml:space="preserve">projekt </w:t>
      </w:r>
      <w:r w:rsidR="002A45C8">
        <w:rPr>
          <w:rFonts w:eastAsia="Calibri" w:cs="Arial"/>
          <w:noProof/>
          <w:sz w:val="32"/>
          <w:szCs w:val="32"/>
          <w:lang w:eastAsia="pl-PL" w:bidi="pl-PL"/>
        </w:rPr>
        <w:t>P</w:t>
      </w:r>
      <w:r w:rsidR="00863E9A" w:rsidRPr="00863E9A">
        <w:rPr>
          <w:rFonts w:eastAsia="Calibri" w:cs="Arial"/>
          <w:noProof/>
          <w:sz w:val="32"/>
          <w:szCs w:val="32"/>
          <w:lang w:eastAsia="pl-PL" w:bidi="pl-PL"/>
        </w:rPr>
        <w:t>rogramu</w:t>
      </w:r>
      <w:r w:rsidR="00EB2A9F">
        <w:rPr>
          <w:rFonts w:eastAsia="Calibri" w:cs="Arial"/>
          <w:noProof/>
          <w:sz w:val="32"/>
          <w:szCs w:val="32"/>
          <w:lang w:eastAsia="pl-PL" w:bidi="pl-PL"/>
        </w:rPr>
        <w:t xml:space="preserve"> </w:t>
      </w:r>
      <w:r w:rsidR="000D39A3">
        <w:rPr>
          <w:rFonts w:eastAsia="Calibri" w:cs="Arial"/>
          <w:noProof/>
          <w:sz w:val="32"/>
          <w:szCs w:val="32"/>
          <w:lang w:eastAsia="pl-PL" w:bidi="pl-PL"/>
        </w:rPr>
        <w:t xml:space="preserve">z </w:t>
      </w:r>
      <w:del w:id="1" w:author="Ignacy Turowiecki" w:date="2021-12-08T13:07:00Z">
        <w:r w:rsidR="00641C3A" w:rsidRPr="00240725" w:rsidDel="00DE5255">
          <w:rPr>
            <w:rFonts w:eastAsia="Calibri" w:cs="Arial"/>
            <w:noProof/>
            <w:sz w:val="32"/>
            <w:szCs w:val="32"/>
            <w:lang w:eastAsia="pl-PL" w:bidi="pl-PL"/>
          </w:rPr>
          <w:delText xml:space="preserve">… </w:delText>
        </w:r>
      </w:del>
      <w:ins w:id="2" w:author="Ignacy Turowiecki" w:date="2021-12-08T13:07:00Z">
        <w:r w:rsidR="00DE5255">
          <w:rPr>
            <w:rFonts w:eastAsia="Calibri" w:cs="Arial"/>
            <w:noProof/>
            <w:sz w:val="32"/>
            <w:szCs w:val="32"/>
            <w:lang w:eastAsia="pl-PL" w:bidi="pl-PL"/>
          </w:rPr>
          <w:t>8</w:t>
        </w:r>
        <w:r w:rsidR="00DE5255" w:rsidRPr="00240725">
          <w:rPr>
            <w:rFonts w:eastAsia="Calibri" w:cs="Arial"/>
            <w:noProof/>
            <w:sz w:val="32"/>
            <w:szCs w:val="32"/>
            <w:lang w:eastAsia="pl-PL" w:bidi="pl-PL"/>
          </w:rPr>
          <w:t xml:space="preserve"> </w:t>
        </w:r>
      </w:ins>
      <w:del w:id="3" w:author="Waldemar Pleszewa" w:date="2021-12-07T13:44:00Z">
        <w:r w:rsidR="00641C3A" w:rsidRPr="00240725" w:rsidDel="00240725">
          <w:rPr>
            <w:rFonts w:eastAsia="Calibri" w:cs="Arial"/>
            <w:noProof/>
            <w:sz w:val="32"/>
            <w:szCs w:val="32"/>
            <w:lang w:eastAsia="pl-PL" w:bidi="pl-PL"/>
          </w:rPr>
          <w:delText xml:space="preserve">listopada </w:delText>
        </w:r>
      </w:del>
      <w:ins w:id="4" w:author="Waldemar Pleszewa" w:date="2021-12-07T13:44:00Z">
        <w:r w:rsidR="00240725" w:rsidRPr="00240725">
          <w:rPr>
            <w:rFonts w:eastAsia="Calibri" w:cs="Arial"/>
            <w:noProof/>
            <w:sz w:val="32"/>
            <w:szCs w:val="32"/>
            <w:lang w:eastAsia="pl-PL" w:bidi="pl-PL"/>
          </w:rPr>
          <w:t xml:space="preserve">grudnia </w:t>
        </w:r>
      </w:ins>
      <w:r w:rsidR="00EB2A9F" w:rsidRPr="00240725">
        <w:rPr>
          <w:rFonts w:eastAsia="Calibri" w:cs="Arial"/>
          <w:noProof/>
          <w:sz w:val="32"/>
          <w:szCs w:val="32"/>
          <w:lang w:eastAsia="pl-PL" w:bidi="pl-PL"/>
        </w:rPr>
        <w:t>2021 r.</w:t>
      </w:r>
      <w:r w:rsidRPr="00240725">
        <w:rPr>
          <w:rFonts w:eastAsia="Calibri" w:cs="Arial"/>
          <w:noProof/>
          <w:sz w:val="32"/>
          <w:szCs w:val="32"/>
          <w:lang w:eastAsia="pl-PL" w:bidi="pl-PL"/>
        </w:rPr>
        <w:t>]</w:t>
      </w:r>
      <w:r w:rsidR="00863E9A" w:rsidRPr="00863E9A">
        <w:rPr>
          <w:rFonts w:eastAsia="Calibri" w:cs="Arial"/>
          <w:noProof/>
          <w:sz w:val="32"/>
          <w:szCs w:val="32"/>
          <w:lang w:eastAsia="pl-PL" w:bidi="pl-PL"/>
        </w:rPr>
        <w:t xml:space="preserve"> </w:t>
      </w:r>
      <w:r w:rsidR="00F43610">
        <w:rPr>
          <w:rFonts w:eastAsia="Calibri" w:cs="Arial"/>
          <w:b/>
          <w:noProof/>
          <w:szCs w:val="24"/>
          <w:u w:val="single"/>
          <w:lang w:eastAsia="pl-PL" w:bidi="pl-PL"/>
        </w:rPr>
        <w:br w:type="page"/>
      </w:r>
    </w:p>
    <w:p w:rsidR="007B26EC" w:rsidRDefault="00F43610" w:rsidP="00D609BF">
      <w:pPr>
        <w:spacing w:line="276" w:lineRule="auto"/>
        <w:rPr>
          <w:rFonts w:eastAsiaTheme="minorEastAsia"/>
          <w:bCs/>
          <w:noProof/>
          <w:sz w:val="22"/>
          <w:lang w:eastAsia="pl-PL"/>
        </w:rPr>
      </w:pPr>
      <w:r>
        <w:rPr>
          <w:rFonts w:eastAsia="Calibri" w:cs="Arial"/>
          <w:b/>
          <w:noProof/>
          <w:szCs w:val="24"/>
          <w:u w:val="single"/>
          <w:lang w:eastAsia="pl-PL" w:bidi="pl-PL"/>
        </w:rPr>
        <w:lastRenderedPageBreak/>
        <w:t>Spis treści</w:t>
      </w:r>
      <w:r w:rsidR="007B26EC">
        <w:rPr>
          <w:noProof/>
          <w:lang w:eastAsia="pl-PL" w:bidi="pl-PL"/>
        </w:rPr>
        <w:fldChar w:fldCharType="begin"/>
      </w:r>
      <w:r w:rsidR="007B26EC">
        <w:rPr>
          <w:noProof/>
          <w:lang w:eastAsia="pl-PL" w:bidi="pl-PL"/>
        </w:rPr>
        <w:instrText xml:space="preserve"> TOC \o "1-1" \h \z \u </w:instrText>
      </w:r>
      <w:r w:rsidR="007B26EC">
        <w:rPr>
          <w:noProof/>
          <w:lang w:eastAsia="pl-PL" w:bidi="pl-PL"/>
        </w:rPr>
        <w:fldChar w:fldCharType="separate"/>
      </w:r>
    </w:p>
    <w:p w:rsidR="007F42BE" w:rsidRDefault="007B26EC">
      <w:pPr>
        <w:pStyle w:val="Spistreci1"/>
        <w:tabs>
          <w:tab w:val="left" w:pos="480"/>
          <w:tab w:val="right" w:leader="dot" w:pos="9062"/>
        </w:tabs>
        <w:rPr>
          <w:rFonts w:eastAsiaTheme="minorEastAsia" w:cstheme="minorBidi"/>
          <w:b w:val="0"/>
          <w:bCs w:val="0"/>
          <w:noProof/>
          <w:sz w:val="22"/>
          <w:szCs w:val="22"/>
          <w:lang w:eastAsia="pl-PL"/>
        </w:rPr>
      </w:pPr>
      <w:r>
        <w:rPr>
          <w:rFonts w:eastAsia="Calibri" w:cs="Arial"/>
          <w:b w:val="0"/>
          <w:noProof/>
          <w:szCs w:val="24"/>
          <w:u w:val="single"/>
          <w:lang w:eastAsia="pl-PL" w:bidi="pl-PL"/>
        </w:rPr>
        <w:fldChar w:fldCharType="end"/>
      </w:r>
      <w:r w:rsidR="00C66895">
        <w:rPr>
          <w:rFonts w:eastAsia="Calibri" w:cs="Arial"/>
          <w:b w:val="0"/>
          <w:noProof/>
          <w:szCs w:val="24"/>
          <w:u w:val="single"/>
          <w:lang w:eastAsia="pl-PL" w:bidi="pl-PL"/>
        </w:rPr>
        <w:fldChar w:fldCharType="begin"/>
      </w:r>
      <w:r w:rsidR="00C66895">
        <w:rPr>
          <w:rFonts w:eastAsia="Calibri" w:cs="Arial"/>
          <w:b w:val="0"/>
          <w:noProof/>
          <w:szCs w:val="24"/>
          <w:u w:val="single"/>
          <w:lang w:eastAsia="pl-PL" w:bidi="pl-PL"/>
        </w:rPr>
        <w:instrText xml:space="preserve"> TOC \o "1-3" \h \z \u </w:instrText>
      </w:r>
      <w:r w:rsidR="00C66895">
        <w:rPr>
          <w:rFonts w:eastAsia="Calibri" w:cs="Arial"/>
          <w:b w:val="0"/>
          <w:noProof/>
          <w:szCs w:val="24"/>
          <w:u w:val="single"/>
          <w:lang w:eastAsia="pl-PL" w:bidi="pl-PL"/>
        </w:rPr>
        <w:fldChar w:fldCharType="separate"/>
      </w:r>
      <w:hyperlink w:anchor="_Toc87282972" w:history="1">
        <w:r w:rsidR="007F42BE" w:rsidRPr="00AE67D6">
          <w:rPr>
            <w:rStyle w:val="Hipercze"/>
            <w:noProof/>
            <w:lang w:bidi="pl-PL"/>
            <w14:scene3d>
              <w14:camera w14:prst="orthographicFront"/>
              <w14:lightRig w14:rig="threePt" w14:dir="t">
                <w14:rot w14:lat="0" w14:lon="0" w14:rev="0"/>
              </w14:lightRig>
            </w14:scene3d>
          </w:rPr>
          <w:t>1.</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Strategia programu: główne wyzwania w zakresie rozwoju oraz działania podejmowane w ramach polityki</w:t>
        </w:r>
        <w:r w:rsidR="007F42BE">
          <w:rPr>
            <w:noProof/>
            <w:webHidden/>
          </w:rPr>
          <w:tab/>
        </w:r>
        <w:r w:rsidR="007F42BE">
          <w:rPr>
            <w:noProof/>
            <w:webHidden/>
          </w:rPr>
          <w:fldChar w:fldCharType="begin"/>
        </w:r>
        <w:r w:rsidR="007F42BE">
          <w:rPr>
            <w:noProof/>
            <w:webHidden/>
          </w:rPr>
          <w:instrText xml:space="preserve"> PAGEREF _Toc87282972 \h </w:instrText>
        </w:r>
        <w:r w:rsidR="007F42BE">
          <w:rPr>
            <w:noProof/>
            <w:webHidden/>
          </w:rPr>
        </w:r>
        <w:r w:rsidR="007F42BE">
          <w:rPr>
            <w:noProof/>
            <w:webHidden/>
          </w:rPr>
          <w:fldChar w:fldCharType="separate"/>
        </w:r>
        <w:r w:rsidR="00A409B6">
          <w:rPr>
            <w:noProof/>
            <w:webHidden/>
          </w:rPr>
          <w:t>4</w:t>
        </w:r>
        <w:r w:rsidR="007F42BE">
          <w:rPr>
            <w:noProof/>
            <w:webHidden/>
          </w:rPr>
          <w:fldChar w:fldCharType="end"/>
        </w:r>
      </w:hyperlink>
    </w:p>
    <w:p w:rsidR="007F42BE" w:rsidRDefault="00752563">
      <w:pPr>
        <w:pStyle w:val="Spistreci2"/>
        <w:tabs>
          <w:tab w:val="right" w:leader="dot" w:pos="9062"/>
        </w:tabs>
        <w:rPr>
          <w:rFonts w:eastAsiaTheme="minorEastAsia" w:cstheme="minorBidi"/>
          <w:noProof/>
          <w:sz w:val="22"/>
          <w:szCs w:val="22"/>
          <w:lang w:eastAsia="pl-PL"/>
        </w:rPr>
      </w:pPr>
      <w:hyperlink w:anchor="_Toc87282973" w:history="1">
        <w:r w:rsidR="007F42BE" w:rsidRPr="00AE67D6">
          <w:rPr>
            <w:rStyle w:val="Hipercze"/>
            <w:rFonts w:eastAsia="Calibri"/>
            <w:noProof/>
            <w:lang w:bidi="pl-PL"/>
          </w:rPr>
          <w:t>Wnioski w zakresie dostępu do internetu szerokopasmowego</w:t>
        </w:r>
        <w:r w:rsidR="007F42BE">
          <w:rPr>
            <w:noProof/>
            <w:webHidden/>
          </w:rPr>
          <w:tab/>
        </w:r>
        <w:r w:rsidR="007F42BE">
          <w:rPr>
            <w:noProof/>
            <w:webHidden/>
          </w:rPr>
          <w:fldChar w:fldCharType="begin"/>
        </w:r>
        <w:r w:rsidR="007F42BE">
          <w:rPr>
            <w:noProof/>
            <w:webHidden/>
          </w:rPr>
          <w:instrText xml:space="preserve"> PAGEREF _Toc87282973 \h </w:instrText>
        </w:r>
        <w:r w:rsidR="007F42BE">
          <w:rPr>
            <w:noProof/>
            <w:webHidden/>
          </w:rPr>
        </w:r>
        <w:r w:rsidR="007F42BE">
          <w:rPr>
            <w:noProof/>
            <w:webHidden/>
          </w:rPr>
          <w:fldChar w:fldCharType="separate"/>
        </w:r>
        <w:r w:rsidR="00A409B6">
          <w:rPr>
            <w:noProof/>
            <w:webHidden/>
          </w:rPr>
          <w:t>5</w:t>
        </w:r>
        <w:r w:rsidR="007F42BE">
          <w:rPr>
            <w:noProof/>
            <w:webHidden/>
          </w:rPr>
          <w:fldChar w:fldCharType="end"/>
        </w:r>
      </w:hyperlink>
    </w:p>
    <w:p w:rsidR="007F42BE" w:rsidRDefault="00752563">
      <w:pPr>
        <w:pStyle w:val="Spistreci2"/>
        <w:tabs>
          <w:tab w:val="right" w:leader="dot" w:pos="9062"/>
        </w:tabs>
        <w:rPr>
          <w:rFonts w:eastAsiaTheme="minorEastAsia" w:cstheme="minorBidi"/>
          <w:noProof/>
          <w:sz w:val="22"/>
          <w:szCs w:val="22"/>
          <w:lang w:eastAsia="pl-PL"/>
        </w:rPr>
      </w:pPr>
      <w:hyperlink w:anchor="_Toc87282974" w:history="1">
        <w:r w:rsidR="007F42BE" w:rsidRPr="00AE67D6">
          <w:rPr>
            <w:rStyle w:val="Hipercze"/>
            <w:rFonts w:eastAsia="Calibri"/>
            <w:noProof/>
            <w:lang w:bidi="pl-PL"/>
          </w:rPr>
          <w:t>Wnioski w zakresie rozwoju e-usług administracji i e-zdrowia</w:t>
        </w:r>
        <w:r w:rsidR="007F42BE">
          <w:rPr>
            <w:noProof/>
            <w:webHidden/>
          </w:rPr>
          <w:tab/>
        </w:r>
        <w:r w:rsidR="007F42BE">
          <w:rPr>
            <w:noProof/>
            <w:webHidden/>
          </w:rPr>
          <w:fldChar w:fldCharType="begin"/>
        </w:r>
        <w:r w:rsidR="007F42BE">
          <w:rPr>
            <w:noProof/>
            <w:webHidden/>
          </w:rPr>
          <w:instrText xml:space="preserve"> PAGEREF _Toc87282974 \h </w:instrText>
        </w:r>
        <w:r w:rsidR="007F42BE">
          <w:rPr>
            <w:noProof/>
            <w:webHidden/>
          </w:rPr>
        </w:r>
        <w:r w:rsidR="007F42BE">
          <w:rPr>
            <w:noProof/>
            <w:webHidden/>
          </w:rPr>
          <w:fldChar w:fldCharType="separate"/>
        </w:r>
        <w:r w:rsidR="00A409B6">
          <w:rPr>
            <w:noProof/>
            <w:webHidden/>
          </w:rPr>
          <w:t>7</w:t>
        </w:r>
        <w:r w:rsidR="007F42BE">
          <w:rPr>
            <w:noProof/>
            <w:webHidden/>
          </w:rPr>
          <w:fldChar w:fldCharType="end"/>
        </w:r>
      </w:hyperlink>
    </w:p>
    <w:p w:rsidR="007F42BE" w:rsidRDefault="00A409B6">
      <w:pPr>
        <w:pStyle w:val="Spistreci2"/>
        <w:tabs>
          <w:tab w:val="right" w:leader="dot" w:pos="9062"/>
        </w:tabs>
        <w:rPr>
          <w:rFonts w:eastAsiaTheme="minorEastAsia" w:cstheme="minorBidi"/>
          <w:noProof/>
          <w:sz w:val="22"/>
          <w:szCs w:val="22"/>
          <w:lang w:eastAsia="pl-PL"/>
        </w:rPr>
      </w:pPr>
      <w:r>
        <w:rPr>
          <w:noProof/>
        </w:rPr>
        <w:fldChar w:fldCharType="begin"/>
      </w:r>
      <w:r>
        <w:rPr>
          <w:noProof/>
        </w:rPr>
        <w:instrText xml:space="preserve"> HYPERLINK \l "_Toc87282975" </w:instrText>
      </w:r>
      <w:r>
        <w:rPr>
          <w:noProof/>
        </w:rPr>
        <w:fldChar w:fldCharType="separate"/>
      </w:r>
      <w:r w:rsidR="007F42BE" w:rsidRPr="00AE67D6">
        <w:rPr>
          <w:rStyle w:val="Hipercze"/>
          <w:rFonts w:eastAsia="Calibri"/>
          <w:noProof/>
          <w:lang w:bidi="pl-PL"/>
        </w:rPr>
        <w:t>Wnioski w zakresie zapewnienia cyberbezpieczeństwa</w:t>
      </w:r>
      <w:r w:rsidR="007F42BE">
        <w:rPr>
          <w:noProof/>
          <w:webHidden/>
        </w:rPr>
        <w:tab/>
      </w:r>
      <w:r w:rsidR="007F42BE">
        <w:rPr>
          <w:noProof/>
          <w:webHidden/>
        </w:rPr>
        <w:fldChar w:fldCharType="begin"/>
      </w:r>
      <w:r w:rsidR="007F42BE">
        <w:rPr>
          <w:noProof/>
          <w:webHidden/>
        </w:rPr>
        <w:instrText xml:space="preserve"> PAGEREF _Toc87282975 \h </w:instrText>
      </w:r>
      <w:r w:rsidR="007F42BE">
        <w:rPr>
          <w:noProof/>
          <w:webHidden/>
        </w:rPr>
      </w:r>
      <w:r w:rsidR="007F42BE">
        <w:rPr>
          <w:noProof/>
          <w:webHidden/>
        </w:rPr>
        <w:fldChar w:fldCharType="separate"/>
      </w:r>
      <w:ins w:id="5" w:author="Waldemar Pleszewa" w:date="2021-12-07T14:59:00Z">
        <w:r>
          <w:rPr>
            <w:noProof/>
            <w:webHidden/>
          </w:rPr>
          <w:t>10</w:t>
        </w:r>
      </w:ins>
      <w:del w:id="6" w:author="Waldemar Pleszewa" w:date="2021-12-07T14:59:00Z">
        <w:r w:rsidR="007F42BE" w:rsidDel="00A409B6">
          <w:rPr>
            <w:noProof/>
            <w:webHidden/>
          </w:rPr>
          <w:delText>9</w:delText>
        </w:r>
      </w:del>
      <w:r w:rsidR="007F42BE">
        <w:rPr>
          <w:noProof/>
          <w:webHidden/>
        </w:rPr>
        <w:fldChar w:fldCharType="end"/>
      </w:r>
      <w:r>
        <w:rPr>
          <w:noProof/>
        </w:rPr>
        <w:fldChar w:fldCharType="end"/>
      </w:r>
    </w:p>
    <w:p w:rsidR="007F42BE" w:rsidRDefault="00752563">
      <w:pPr>
        <w:pStyle w:val="Spistreci2"/>
        <w:tabs>
          <w:tab w:val="right" w:leader="dot" w:pos="9062"/>
        </w:tabs>
        <w:rPr>
          <w:rFonts w:eastAsiaTheme="minorEastAsia" w:cstheme="minorBidi"/>
          <w:noProof/>
          <w:sz w:val="22"/>
          <w:szCs w:val="22"/>
          <w:lang w:eastAsia="pl-PL"/>
        </w:rPr>
      </w:pPr>
      <w:hyperlink w:anchor="_Toc87282976" w:history="1">
        <w:r w:rsidR="007F42BE" w:rsidRPr="00AE67D6">
          <w:rPr>
            <w:rStyle w:val="Hipercze"/>
            <w:rFonts w:eastAsia="Calibri"/>
            <w:noProof/>
            <w:lang w:bidi="pl-PL"/>
          </w:rPr>
          <w:t>Wnioski w zakresie otwartości, ponownego wykorzystania i wymiany danych</w:t>
        </w:r>
        <w:r w:rsidR="007F42BE">
          <w:rPr>
            <w:noProof/>
            <w:webHidden/>
          </w:rPr>
          <w:tab/>
        </w:r>
        <w:r w:rsidR="007F42BE">
          <w:rPr>
            <w:noProof/>
            <w:webHidden/>
          </w:rPr>
          <w:fldChar w:fldCharType="begin"/>
        </w:r>
        <w:r w:rsidR="007F42BE">
          <w:rPr>
            <w:noProof/>
            <w:webHidden/>
          </w:rPr>
          <w:instrText xml:space="preserve"> PAGEREF _Toc87282976 \h </w:instrText>
        </w:r>
        <w:r w:rsidR="007F42BE">
          <w:rPr>
            <w:noProof/>
            <w:webHidden/>
          </w:rPr>
        </w:r>
        <w:r w:rsidR="007F42BE">
          <w:rPr>
            <w:noProof/>
            <w:webHidden/>
          </w:rPr>
          <w:fldChar w:fldCharType="separate"/>
        </w:r>
        <w:r w:rsidR="00A409B6">
          <w:rPr>
            <w:noProof/>
            <w:webHidden/>
          </w:rPr>
          <w:t>11</w:t>
        </w:r>
        <w:r w:rsidR="007F42BE">
          <w:rPr>
            <w:noProof/>
            <w:webHidden/>
          </w:rPr>
          <w:fldChar w:fldCharType="end"/>
        </w:r>
      </w:hyperlink>
    </w:p>
    <w:p w:rsidR="007F42BE" w:rsidRDefault="00752563">
      <w:pPr>
        <w:pStyle w:val="Spistreci2"/>
        <w:tabs>
          <w:tab w:val="right" w:leader="dot" w:pos="9062"/>
        </w:tabs>
        <w:rPr>
          <w:rFonts w:eastAsiaTheme="minorEastAsia" w:cstheme="minorBidi"/>
          <w:noProof/>
          <w:sz w:val="22"/>
          <w:szCs w:val="22"/>
          <w:lang w:eastAsia="pl-PL"/>
        </w:rPr>
      </w:pPr>
      <w:hyperlink w:anchor="_Toc87282977" w:history="1">
        <w:r w:rsidR="007F42BE" w:rsidRPr="00AE67D6">
          <w:rPr>
            <w:rStyle w:val="Hipercze"/>
            <w:rFonts w:eastAsia="Calibri"/>
            <w:noProof/>
            <w:lang w:bidi="pl-PL"/>
          </w:rPr>
          <w:t>Wnioski w zakresie współpracy międzysektorowej na rzecz cyfrowych rozwiązań problemów społeczno-gospodarczych</w:t>
        </w:r>
        <w:r w:rsidR="007F42BE">
          <w:rPr>
            <w:noProof/>
            <w:webHidden/>
          </w:rPr>
          <w:tab/>
        </w:r>
        <w:r w:rsidR="007F42BE">
          <w:rPr>
            <w:noProof/>
            <w:webHidden/>
          </w:rPr>
          <w:fldChar w:fldCharType="begin"/>
        </w:r>
        <w:r w:rsidR="007F42BE">
          <w:rPr>
            <w:noProof/>
            <w:webHidden/>
          </w:rPr>
          <w:instrText xml:space="preserve"> PAGEREF _Toc87282977 \h </w:instrText>
        </w:r>
        <w:r w:rsidR="007F42BE">
          <w:rPr>
            <w:noProof/>
            <w:webHidden/>
          </w:rPr>
        </w:r>
        <w:r w:rsidR="007F42BE">
          <w:rPr>
            <w:noProof/>
            <w:webHidden/>
          </w:rPr>
          <w:fldChar w:fldCharType="separate"/>
        </w:r>
        <w:r w:rsidR="00A409B6">
          <w:rPr>
            <w:noProof/>
            <w:webHidden/>
          </w:rPr>
          <w:t>13</w:t>
        </w:r>
        <w:r w:rsidR="007F42BE">
          <w:rPr>
            <w:noProof/>
            <w:webHidden/>
          </w:rPr>
          <w:fldChar w:fldCharType="end"/>
        </w:r>
      </w:hyperlink>
    </w:p>
    <w:p w:rsidR="007F42BE" w:rsidRDefault="00752563">
      <w:pPr>
        <w:pStyle w:val="Spistreci2"/>
        <w:tabs>
          <w:tab w:val="right" w:leader="dot" w:pos="9062"/>
        </w:tabs>
        <w:rPr>
          <w:rFonts w:eastAsiaTheme="minorEastAsia" w:cstheme="minorBidi"/>
          <w:noProof/>
          <w:sz w:val="22"/>
          <w:szCs w:val="22"/>
          <w:lang w:eastAsia="pl-PL"/>
        </w:rPr>
      </w:pPr>
      <w:hyperlink w:anchor="_Toc87282978" w:history="1">
        <w:r w:rsidR="007F42BE" w:rsidRPr="00AE67D6">
          <w:rPr>
            <w:rStyle w:val="Hipercze"/>
            <w:rFonts w:eastAsia="Calibri"/>
            <w:noProof/>
            <w:lang w:bidi="pl-PL"/>
          </w:rPr>
          <w:t>Wnioski w zakresie budowy społecze</w:t>
        </w:r>
        <w:r w:rsidR="005D5973">
          <w:rPr>
            <w:rStyle w:val="Hipercze"/>
            <w:rFonts w:eastAsia="Calibri"/>
            <w:noProof/>
            <w:lang w:bidi="pl-PL"/>
          </w:rPr>
          <w:t xml:space="preserve">ństwa informacyjnego i rozwoju </w:t>
        </w:r>
        <w:r w:rsidR="007F42BE" w:rsidRPr="00AE67D6">
          <w:rPr>
            <w:rStyle w:val="Hipercze"/>
            <w:rFonts w:eastAsia="Calibri"/>
            <w:noProof/>
            <w:lang w:bidi="pl-PL"/>
          </w:rPr>
          <w:t>e-kompetencji</w:t>
        </w:r>
        <w:r w:rsidR="007F42BE">
          <w:rPr>
            <w:noProof/>
            <w:webHidden/>
          </w:rPr>
          <w:tab/>
        </w:r>
        <w:r w:rsidR="007F42BE">
          <w:rPr>
            <w:noProof/>
            <w:webHidden/>
          </w:rPr>
          <w:fldChar w:fldCharType="begin"/>
        </w:r>
        <w:r w:rsidR="007F42BE">
          <w:rPr>
            <w:noProof/>
            <w:webHidden/>
          </w:rPr>
          <w:instrText xml:space="preserve"> PAGEREF _Toc87282978 \h </w:instrText>
        </w:r>
        <w:r w:rsidR="007F42BE">
          <w:rPr>
            <w:noProof/>
            <w:webHidden/>
          </w:rPr>
        </w:r>
        <w:r w:rsidR="007F42BE">
          <w:rPr>
            <w:noProof/>
            <w:webHidden/>
          </w:rPr>
          <w:fldChar w:fldCharType="separate"/>
        </w:r>
        <w:r w:rsidR="00A409B6">
          <w:rPr>
            <w:noProof/>
            <w:webHidden/>
          </w:rPr>
          <w:t>14</w:t>
        </w:r>
        <w:r w:rsidR="007F42BE">
          <w:rPr>
            <w:noProof/>
            <w:webHidden/>
          </w:rPr>
          <w:fldChar w:fldCharType="end"/>
        </w:r>
      </w:hyperlink>
    </w:p>
    <w:p w:rsidR="007F42BE" w:rsidRDefault="00752563">
      <w:pPr>
        <w:pStyle w:val="Spistreci2"/>
        <w:tabs>
          <w:tab w:val="right" w:leader="dot" w:pos="9062"/>
        </w:tabs>
        <w:rPr>
          <w:rFonts w:eastAsiaTheme="minorEastAsia" w:cstheme="minorBidi"/>
          <w:noProof/>
          <w:sz w:val="22"/>
          <w:szCs w:val="22"/>
          <w:lang w:eastAsia="pl-PL"/>
        </w:rPr>
      </w:pPr>
      <w:hyperlink w:anchor="_Toc87282979" w:history="1">
        <w:r w:rsidR="007F42BE" w:rsidRPr="00AE67D6">
          <w:rPr>
            <w:rStyle w:val="Hipercze"/>
            <w:noProof/>
            <w:lang w:bidi="pl-PL"/>
          </w:rPr>
          <w:t>Doświadczenia realizacji Programu Operacyjnego Polska Cyfrowa na lata 2014-2020</w:t>
        </w:r>
        <w:r w:rsidR="007F42BE">
          <w:rPr>
            <w:noProof/>
            <w:webHidden/>
          </w:rPr>
          <w:tab/>
        </w:r>
        <w:r w:rsidR="007F42BE">
          <w:rPr>
            <w:noProof/>
            <w:webHidden/>
          </w:rPr>
          <w:fldChar w:fldCharType="begin"/>
        </w:r>
        <w:r w:rsidR="007F42BE">
          <w:rPr>
            <w:noProof/>
            <w:webHidden/>
          </w:rPr>
          <w:instrText xml:space="preserve"> PAGEREF _Toc87282979 \h </w:instrText>
        </w:r>
        <w:r w:rsidR="007F42BE">
          <w:rPr>
            <w:noProof/>
            <w:webHidden/>
          </w:rPr>
        </w:r>
        <w:r w:rsidR="007F42BE">
          <w:rPr>
            <w:noProof/>
            <w:webHidden/>
          </w:rPr>
          <w:fldChar w:fldCharType="separate"/>
        </w:r>
        <w:r w:rsidR="00A409B6">
          <w:rPr>
            <w:noProof/>
            <w:webHidden/>
          </w:rPr>
          <w:t>16</w:t>
        </w:r>
        <w:r w:rsidR="007F42BE">
          <w:rPr>
            <w:noProof/>
            <w:webHidden/>
          </w:rPr>
          <w:fldChar w:fldCharType="end"/>
        </w:r>
      </w:hyperlink>
    </w:p>
    <w:p w:rsidR="007F42BE" w:rsidRDefault="00752563">
      <w:pPr>
        <w:pStyle w:val="Spistreci2"/>
        <w:tabs>
          <w:tab w:val="right" w:leader="dot" w:pos="9062"/>
        </w:tabs>
        <w:rPr>
          <w:rFonts w:eastAsiaTheme="minorEastAsia" w:cstheme="minorBidi"/>
          <w:noProof/>
          <w:sz w:val="22"/>
          <w:szCs w:val="22"/>
          <w:lang w:eastAsia="pl-PL"/>
        </w:rPr>
      </w:pPr>
      <w:hyperlink w:anchor="_Toc87282980" w:history="1">
        <w:r w:rsidR="007F42BE" w:rsidRPr="00AE67D6">
          <w:rPr>
            <w:rStyle w:val="Hipercze"/>
            <w:noProof/>
            <w:lang w:bidi="pl-PL"/>
          </w:rPr>
          <w:t>Wyzwania w zakresie zdolności administracyjnych i sprawowania rządów</w:t>
        </w:r>
        <w:r w:rsidR="007F42BE">
          <w:rPr>
            <w:noProof/>
            <w:webHidden/>
          </w:rPr>
          <w:tab/>
        </w:r>
        <w:r w:rsidR="007F42BE">
          <w:rPr>
            <w:noProof/>
            <w:webHidden/>
          </w:rPr>
          <w:fldChar w:fldCharType="begin"/>
        </w:r>
        <w:r w:rsidR="007F42BE">
          <w:rPr>
            <w:noProof/>
            <w:webHidden/>
          </w:rPr>
          <w:instrText xml:space="preserve"> PAGEREF _Toc87282980 \h </w:instrText>
        </w:r>
        <w:r w:rsidR="007F42BE">
          <w:rPr>
            <w:noProof/>
            <w:webHidden/>
          </w:rPr>
        </w:r>
        <w:r w:rsidR="007F42BE">
          <w:rPr>
            <w:noProof/>
            <w:webHidden/>
          </w:rPr>
          <w:fldChar w:fldCharType="separate"/>
        </w:r>
        <w:r w:rsidR="00A409B6">
          <w:rPr>
            <w:noProof/>
            <w:webHidden/>
          </w:rPr>
          <w:t>17</w:t>
        </w:r>
        <w:r w:rsidR="007F42BE">
          <w:rPr>
            <w:noProof/>
            <w:webHidden/>
          </w:rPr>
          <w:fldChar w:fldCharType="end"/>
        </w:r>
      </w:hyperlink>
    </w:p>
    <w:p w:rsidR="007F42BE" w:rsidRDefault="00752563">
      <w:pPr>
        <w:pStyle w:val="Spistreci1"/>
        <w:tabs>
          <w:tab w:val="left" w:pos="480"/>
          <w:tab w:val="right" w:leader="dot" w:pos="9062"/>
        </w:tabs>
        <w:rPr>
          <w:rFonts w:eastAsiaTheme="minorEastAsia" w:cstheme="minorBidi"/>
          <w:b w:val="0"/>
          <w:bCs w:val="0"/>
          <w:noProof/>
          <w:sz w:val="22"/>
          <w:szCs w:val="22"/>
          <w:lang w:eastAsia="pl-PL"/>
        </w:rPr>
      </w:pPr>
      <w:hyperlink w:anchor="_Toc87282981" w:history="1">
        <w:r w:rsidR="007F42BE" w:rsidRPr="00AE67D6">
          <w:rPr>
            <w:rStyle w:val="Hipercze"/>
            <w:noProof/>
            <w:lang w:bidi="pl-PL"/>
            <w14:scene3d>
              <w14:camera w14:prst="orthographicFront"/>
              <w14:lightRig w14:rig="threePt" w14:dir="t">
                <w14:rot w14:lat="0" w14:lon="0" w14:rev="0"/>
              </w14:lightRig>
            </w14:scene3d>
          </w:rPr>
          <w:t>2.</w:t>
        </w:r>
        <w:r w:rsidR="007F42BE">
          <w:rPr>
            <w:rFonts w:eastAsiaTheme="minorEastAsia" w:cstheme="minorBidi"/>
            <w:b w:val="0"/>
            <w:bCs w:val="0"/>
            <w:noProof/>
            <w:sz w:val="22"/>
            <w:szCs w:val="22"/>
            <w:lang w:eastAsia="pl-PL"/>
          </w:rPr>
          <w:tab/>
        </w:r>
        <w:r w:rsidR="007F42BE" w:rsidRPr="00AE67D6">
          <w:rPr>
            <w:rStyle w:val="Hipercze"/>
            <w:noProof/>
            <w:lang w:bidi="pl-PL"/>
          </w:rPr>
          <w:t>Priorytety</w:t>
        </w:r>
        <w:r w:rsidR="007F42BE">
          <w:rPr>
            <w:noProof/>
            <w:webHidden/>
          </w:rPr>
          <w:tab/>
        </w:r>
        <w:r w:rsidR="007F42BE">
          <w:rPr>
            <w:noProof/>
            <w:webHidden/>
          </w:rPr>
          <w:fldChar w:fldCharType="begin"/>
        </w:r>
        <w:r w:rsidR="007F42BE">
          <w:rPr>
            <w:noProof/>
            <w:webHidden/>
          </w:rPr>
          <w:instrText xml:space="preserve"> PAGEREF _Toc87282981 \h </w:instrText>
        </w:r>
        <w:r w:rsidR="007F42BE">
          <w:rPr>
            <w:noProof/>
            <w:webHidden/>
          </w:rPr>
        </w:r>
        <w:r w:rsidR="007F42BE">
          <w:rPr>
            <w:noProof/>
            <w:webHidden/>
          </w:rPr>
          <w:fldChar w:fldCharType="separate"/>
        </w:r>
        <w:r w:rsidR="00A409B6">
          <w:rPr>
            <w:noProof/>
            <w:webHidden/>
          </w:rPr>
          <w:t>22</w:t>
        </w:r>
        <w:r w:rsidR="007F42BE">
          <w:rPr>
            <w:noProof/>
            <w:webHidden/>
          </w:rPr>
          <w:fldChar w:fldCharType="end"/>
        </w:r>
      </w:hyperlink>
    </w:p>
    <w:p w:rsidR="007F42BE" w:rsidRPr="005D5973" w:rsidRDefault="00752563">
      <w:pPr>
        <w:pStyle w:val="Spistreci2"/>
        <w:tabs>
          <w:tab w:val="right" w:leader="dot" w:pos="9062"/>
        </w:tabs>
        <w:rPr>
          <w:rFonts w:eastAsiaTheme="minorEastAsia" w:cstheme="minorBidi"/>
          <w:b/>
          <w:noProof/>
          <w:sz w:val="22"/>
          <w:szCs w:val="22"/>
          <w:lang w:eastAsia="pl-PL"/>
        </w:rPr>
      </w:pPr>
      <w:hyperlink w:anchor="_Toc87282982" w:history="1">
        <w:r w:rsidR="007F42BE" w:rsidRPr="005D5973">
          <w:rPr>
            <w:rStyle w:val="Hipercze"/>
            <w:rFonts w:eastAsia="Calibri"/>
            <w:b/>
            <w:noProof/>
            <w:lang w:bidi="pl-PL"/>
          </w:rPr>
          <w:t>Priorytet I: Zwiększenie dostępu do ultra-szybkiego internetu szerokopasmowego</w:t>
        </w:r>
        <w:r w:rsidR="007F42BE" w:rsidRPr="005D5973">
          <w:rPr>
            <w:b/>
            <w:noProof/>
            <w:webHidden/>
          </w:rPr>
          <w:tab/>
        </w:r>
        <w:r w:rsidR="007F42BE" w:rsidRPr="005D5973">
          <w:rPr>
            <w:b/>
            <w:noProof/>
            <w:webHidden/>
          </w:rPr>
          <w:fldChar w:fldCharType="begin"/>
        </w:r>
        <w:r w:rsidR="007F42BE" w:rsidRPr="005D5973">
          <w:rPr>
            <w:b/>
            <w:noProof/>
            <w:webHidden/>
          </w:rPr>
          <w:instrText xml:space="preserve"> PAGEREF _Toc87282982 \h </w:instrText>
        </w:r>
        <w:r w:rsidR="007F42BE" w:rsidRPr="005D5973">
          <w:rPr>
            <w:b/>
            <w:noProof/>
            <w:webHidden/>
          </w:rPr>
        </w:r>
        <w:r w:rsidR="007F42BE" w:rsidRPr="005D5973">
          <w:rPr>
            <w:b/>
            <w:noProof/>
            <w:webHidden/>
          </w:rPr>
          <w:fldChar w:fldCharType="separate"/>
        </w:r>
        <w:r w:rsidR="00A409B6">
          <w:rPr>
            <w:b/>
            <w:noProof/>
            <w:webHidden/>
          </w:rPr>
          <w:t>22</w:t>
        </w:r>
        <w:r w:rsidR="007F42BE" w:rsidRPr="005D5973">
          <w:rPr>
            <w:b/>
            <w:noProof/>
            <w:webHidden/>
          </w:rPr>
          <w:fldChar w:fldCharType="end"/>
        </w:r>
      </w:hyperlink>
    </w:p>
    <w:p w:rsidR="007F42BE" w:rsidRDefault="00752563">
      <w:pPr>
        <w:pStyle w:val="Spistreci3"/>
        <w:tabs>
          <w:tab w:val="right" w:leader="dot" w:pos="9062"/>
        </w:tabs>
        <w:rPr>
          <w:rFonts w:eastAsiaTheme="minorEastAsia" w:cstheme="minorBidi"/>
          <w:i w:val="0"/>
          <w:iCs w:val="0"/>
          <w:noProof/>
          <w:sz w:val="22"/>
          <w:szCs w:val="22"/>
          <w:lang w:eastAsia="pl-PL"/>
        </w:rPr>
      </w:pPr>
      <w:hyperlink w:anchor="_Toc87282983" w:history="1">
        <w:r w:rsidR="007F42BE" w:rsidRPr="00AE67D6">
          <w:rPr>
            <w:rStyle w:val="Hipercze"/>
            <w:noProof/>
            <w:lang w:bidi="pl-PL"/>
          </w:rPr>
          <w:t>1.1:  Zwiększenie dostępu do ultra-szybkiego internetu szerokopasmowego</w:t>
        </w:r>
        <w:r w:rsidR="007F42BE">
          <w:rPr>
            <w:noProof/>
            <w:webHidden/>
          </w:rPr>
          <w:tab/>
        </w:r>
        <w:r w:rsidR="007F42BE">
          <w:rPr>
            <w:noProof/>
            <w:webHidden/>
          </w:rPr>
          <w:fldChar w:fldCharType="begin"/>
        </w:r>
        <w:r w:rsidR="007F42BE">
          <w:rPr>
            <w:noProof/>
            <w:webHidden/>
          </w:rPr>
          <w:instrText xml:space="preserve"> PAGEREF _Toc87282983 \h </w:instrText>
        </w:r>
        <w:r w:rsidR="007F42BE">
          <w:rPr>
            <w:noProof/>
            <w:webHidden/>
          </w:rPr>
        </w:r>
        <w:r w:rsidR="007F42BE">
          <w:rPr>
            <w:noProof/>
            <w:webHidden/>
          </w:rPr>
          <w:fldChar w:fldCharType="separate"/>
        </w:r>
        <w:r w:rsidR="00A409B6">
          <w:rPr>
            <w:noProof/>
            <w:webHidden/>
          </w:rPr>
          <w:t>24</w:t>
        </w:r>
        <w:r w:rsidR="007F42BE">
          <w:rPr>
            <w:noProof/>
            <w:webHidden/>
          </w:rPr>
          <w:fldChar w:fldCharType="end"/>
        </w:r>
      </w:hyperlink>
    </w:p>
    <w:p w:rsidR="007F42BE" w:rsidRDefault="00752563">
      <w:pPr>
        <w:pStyle w:val="Spistreci2"/>
        <w:tabs>
          <w:tab w:val="right" w:leader="dot" w:pos="9062"/>
        </w:tabs>
        <w:rPr>
          <w:rFonts w:eastAsiaTheme="minorEastAsia" w:cstheme="minorBidi"/>
          <w:noProof/>
          <w:sz w:val="22"/>
          <w:szCs w:val="22"/>
          <w:lang w:eastAsia="pl-PL"/>
        </w:rPr>
      </w:pPr>
      <w:hyperlink w:anchor="_Toc87282984" w:history="1">
        <w:r w:rsidR="007F42BE" w:rsidRPr="00AE67D6">
          <w:rPr>
            <w:rStyle w:val="Hipercze"/>
            <w:rFonts w:eastAsia="Calibri"/>
            <w:noProof/>
            <w:lang w:bidi="pl-PL"/>
          </w:rPr>
          <w:t>Główne grupy docelowe</w:t>
        </w:r>
        <w:r w:rsidR="007F42BE">
          <w:rPr>
            <w:noProof/>
            <w:webHidden/>
          </w:rPr>
          <w:tab/>
        </w:r>
        <w:r w:rsidR="007F42BE">
          <w:rPr>
            <w:noProof/>
            <w:webHidden/>
          </w:rPr>
          <w:fldChar w:fldCharType="begin"/>
        </w:r>
        <w:r w:rsidR="007F42BE">
          <w:rPr>
            <w:noProof/>
            <w:webHidden/>
          </w:rPr>
          <w:instrText xml:space="preserve"> PAGEREF _Toc87282984 \h </w:instrText>
        </w:r>
        <w:r w:rsidR="007F42BE">
          <w:rPr>
            <w:noProof/>
            <w:webHidden/>
          </w:rPr>
        </w:r>
        <w:r w:rsidR="007F42BE">
          <w:rPr>
            <w:noProof/>
            <w:webHidden/>
          </w:rPr>
          <w:fldChar w:fldCharType="separate"/>
        </w:r>
        <w:r w:rsidR="00A409B6">
          <w:rPr>
            <w:noProof/>
            <w:webHidden/>
          </w:rPr>
          <w:t>25</w:t>
        </w:r>
        <w:r w:rsidR="007F42BE">
          <w:rPr>
            <w:noProof/>
            <w:webHidden/>
          </w:rPr>
          <w:fldChar w:fldCharType="end"/>
        </w:r>
      </w:hyperlink>
    </w:p>
    <w:p w:rsidR="007F42BE" w:rsidRDefault="00752563">
      <w:pPr>
        <w:pStyle w:val="Spistreci2"/>
        <w:tabs>
          <w:tab w:val="right" w:leader="dot" w:pos="9062"/>
        </w:tabs>
        <w:rPr>
          <w:rFonts w:eastAsiaTheme="minorEastAsia" w:cstheme="minorBidi"/>
          <w:noProof/>
          <w:sz w:val="22"/>
          <w:szCs w:val="22"/>
          <w:lang w:eastAsia="pl-PL"/>
        </w:rPr>
      </w:pPr>
      <w:hyperlink w:anchor="_Toc87282985" w:history="1">
        <w:r w:rsidR="007F42BE" w:rsidRPr="00AE67D6">
          <w:rPr>
            <w:rStyle w:val="Hipercze"/>
            <w:rFonts w:eastAsia="Calibri"/>
            <w:noProof/>
            <w:lang w:bidi="pl-PL"/>
          </w:rPr>
          <w:t>Działania na rzecz zapewnienia równość, włączenia społecznego i niedyskryminacji</w:t>
        </w:r>
        <w:r w:rsidR="007F42BE">
          <w:rPr>
            <w:noProof/>
            <w:webHidden/>
          </w:rPr>
          <w:tab/>
        </w:r>
        <w:r w:rsidR="007F42BE">
          <w:rPr>
            <w:noProof/>
            <w:webHidden/>
          </w:rPr>
          <w:fldChar w:fldCharType="begin"/>
        </w:r>
        <w:r w:rsidR="007F42BE">
          <w:rPr>
            <w:noProof/>
            <w:webHidden/>
          </w:rPr>
          <w:instrText xml:space="preserve"> PAGEREF _Toc87282985 \h </w:instrText>
        </w:r>
        <w:r w:rsidR="007F42BE">
          <w:rPr>
            <w:noProof/>
            <w:webHidden/>
          </w:rPr>
        </w:r>
        <w:r w:rsidR="007F42BE">
          <w:rPr>
            <w:noProof/>
            <w:webHidden/>
          </w:rPr>
          <w:fldChar w:fldCharType="separate"/>
        </w:r>
        <w:r w:rsidR="00A409B6">
          <w:rPr>
            <w:noProof/>
            <w:webHidden/>
          </w:rPr>
          <w:t>25</w:t>
        </w:r>
        <w:r w:rsidR="007F42BE">
          <w:rPr>
            <w:noProof/>
            <w:webHidden/>
          </w:rPr>
          <w:fldChar w:fldCharType="end"/>
        </w:r>
      </w:hyperlink>
    </w:p>
    <w:p w:rsidR="007F42BE" w:rsidRDefault="00752563">
      <w:pPr>
        <w:pStyle w:val="Spistreci2"/>
        <w:tabs>
          <w:tab w:val="right" w:leader="dot" w:pos="9062"/>
        </w:tabs>
        <w:rPr>
          <w:rFonts w:eastAsiaTheme="minorEastAsia" w:cstheme="minorBidi"/>
          <w:noProof/>
          <w:sz w:val="22"/>
          <w:szCs w:val="22"/>
          <w:lang w:eastAsia="pl-PL"/>
        </w:rPr>
      </w:pPr>
      <w:hyperlink w:anchor="_Toc87282986" w:history="1">
        <w:r w:rsidR="007F42BE" w:rsidRPr="00AE67D6">
          <w:rPr>
            <w:rStyle w:val="Hipercze"/>
            <w:rFonts w:eastAsia="Calibri"/>
            <w:noProof/>
            <w:lang w:bidi="pl-PL"/>
          </w:rPr>
          <w:t>Wskazanie konkretnych terytoriów objętych wsparciem, z uwzględnieniem planowanego wykorzystania narzędzi terytorialnych</w:t>
        </w:r>
        <w:r w:rsidR="007F42BE">
          <w:rPr>
            <w:noProof/>
            <w:webHidden/>
          </w:rPr>
          <w:tab/>
        </w:r>
        <w:r w:rsidR="007F42BE">
          <w:rPr>
            <w:noProof/>
            <w:webHidden/>
          </w:rPr>
          <w:fldChar w:fldCharType="begin"/>
        </w:r>
        <w:r w:rsidR="007F42BE">
          <w:rPr>
            <w:noProof/>
            <w:webHidden/>
          </w:rPr>
          <w:instrText xml:space="preserve"> PAGEREF _Toc87282986 \h </w:instrText>
        </w:r>
        <w:r w:rsidR="007F42BE">
          <w:rPr>
            <w:noProof/>
            <w:webHidden/>
          </w:rPr>
        </w:r>
        <w:r w:rsidR="007F42BE">
          <w:rPr>
            <w:noProof/>
            <w:webHidden/>
          </w:rPr>
          <w:fldChar w:fldCharType="separate"/>
        </w:r>
        <w:r w:rsidR="00A409B6">
          <w:rPr>
            <w:noProof/>
            <w:webHidden/>
          </w:rPr>
          <w:t>26</w:t>
        </w:r>
        <w:r w:rsidR="007F42BE">
          <w:rPr>
            <w:noProof/>
            <w:webHidden/>
          </w:rPr>
          <w:fldChar w:fldCharType="end"/>
        </w:r>
      </w:hyperlink>
    </w:p>
    <w:p w:rsidR="007F42BE" w:rsidRDefault="00752563">
      <w:pPr>
        <w:pStyle w:val="Spistreci2"/>
        <w:tabs>
          <w:tab w:val="right" w:leader="dot" w:pos="9062"/>
        </w:tabs>
        <w:rPr>
          <w:rFonts w:eastAsiaTheme="minorEastAsia" w:cstheme="minorBidi"/>
          <w:noProof/>
          <w:sz w:val="22"/>
          <w:szCs w:val="22"/>
          <w:lang w:eastAsia="pl-PL"/>
        </w:rPr>
      </w:pPr>
      <w:hyperlink w:anchor="_Toc87282987" w:history="1">
        <w:r w:rsidR="007F42BE" w:rsidRPr="00AE67D6">
          <w:rPr>
            <w:rStyle w:val="Hipercze"/>
            <w:rFonts w:eastAsia="Calibri"/>
            <w:noProof/>
            <w:lang w:bidi="pl-PL"/>
          </w:rPr>
          <w:t>Działania międzyregionalne, transgraniczne i transnarodowe</w:t>
        </w:r>
        <w:r w:rsidR="007F42BE">
          <w:rPr>
            <w:noProof/>
            <w:webHidden/>
          </w:rPr>
          <w:tab/>
        </w:r>
        <w:r w:rsidR="007F42BE">
          <w:rPr>
            <w:noProof/>
            <w:webHidden/>
          </w:rPr>
          <w:fldChar w:fldCharType="begin"/>
        </w:r>
        <w:r w:rsidR="007F42BE">
          <w:rPr>
            <w:noProof/>
            <w:webHidden/>
          </w:rPr>
          <w:instrText xml:space="preserve"> PAGEREF _Toc87282987 \h </w:instrText>
        </w:r>
        <w:r w:rsidR="007F42BE">
          <w:rPr>
            <w:noProof/>
            <w:webHidden/>
          </w:rPr>
        </w:r>
        <w:r w:rsidR="007F42BE">
          <w:rPr>
            <w:noProof/>
            <w:webHidden/>
          </w:rPr>
          <w:fldChar w:fldCharType="separate"/>
        </w:r>
        <w:r w:rsidR="00A409B6">
          <w:rPr>
            <w:noProof/>
            <w:webHidden/>
          </w:rPr>
          <w:t>27</w:t>
        </w:r>
        <w:r w:rsidR="007F42BE">
          <w:rPr>
            <w:noProof/>
            <w:webHidden/>
          </w:rPr>
          <w:fldChar w:fldCharType="end"/>
        </w:r>
      </w:hyperlink>
    </w:p>
    <w:p w:rsidR="007F42BE" w:rsidRDefault="00752563">
      <w:pPr>
        <w:pStyle w:val="Spistreci2"/>
        <w:tabs>
          <w:tab w:val="right" w:leader="dot" w:pos="9062"/>
        </w:tabs>
        <w:rPr>
          <w:rFonts w:eastAsiaTheme="minorEastAsia" w:cstheme="minorBidi"/>
          <w:noProof/>
          <w:sz w:val="22"/>
          <w:szCs w:val="22"/>
          <w:lang w:eastAsia="pl-PL"/>
        </w:rPr>
      </w:pPr>
      <w:hyperlink w:anchor="_Toc87282988" w:history="1">
        <w:r w:rsidR="007F42BE" w:rsidRPr="00AE67D6">
          <w:rPr>
            <w:rStyle w:val="Hipercze"/>
            <w:rFonts w:eastAsia="Calibri"/>
            <w:noProof/>
            <w:lang w:bidi="pl-PL"/>
          </w:rPr>
          <w:t>Planowane wykorzystanie instrumentów finansowych</w:t>
        </w:r>
        <w:r w:rsidR="007F42BE">
          <w:rPr>
            <w:noProof/>
            <w:webHidden/>
          </w:rPr>
          <w:tab/>
        </w:r>
        <w:r w:rsidR="007F42BE">
          <w:rPr>
            <w:noProof/>
            <w:webHidden/>
          </w:rPr>
          <w:fldChar w:fldCharType="begin"/>
        </w:r>
        <w:r w:rsidR="007F42BE">
          <w:rPr>
            <w:noProof/>
            <w:webHidden/>
          </w:rPr>
          <w:instrText xml:space="preserve"> PAGEREF _Toc87282988 \h </w:instrText>
        </w:r>
        <w:r w:rsidR="007F42BE">
          <w:rPr>
            <w:noProof/>
            <w:webHidden/>
          </w:rPr>
        </w:r>
        <w:r w:rsidR="007F42BE">
          <w:rPr>
            <w:noProof/>
            <w:webHidden/>
          </w:rPr>
          <w:fldChar w:fldCharType="separate"/>
        </w:r>
        <w:r w:rsidR="00A409B6">
          <w:rPr>
            <w:noProof/>
            <w:webHidden/>
          </w:rPr>
          <w:t>27</w:t>
        </w:r>
        <w:r w:rsidR="007F42BE">
          <w:rPr>
            <w:noProof/>
            <w:webHidden/>
          </w:rPr>
          <w:fldChar w:fldCharType="end"/>
        </w:r>
      </w:hyperlink>
    </w:p>
    <w:p w:rsidR="007F42BE" w:rsidRDefault="00A409B6">
      <w:pPr>
        <w:pStyle w:val="Spistreci2"/>
        <w:tabs>
          <w:tab w:val="right" w:leader="dot" w:pos="9062"/>
        </w:tabs>
        <w:rPr>
          <w:rFonts w:eastAsiaTheme="minorEastAsia" w:cstheme="minorBidi"/>
          <w:noProof/>
          <w:sz w:val="22"/>
          <w:szCs w:val="22"/>
          <w:lang w:eastAsia="pl-PL"/>
        </w:rPr>
      </w:pPr>
      <w:r>
        <w:rPr>
          <w:noProof/>
        </w:rPr>
        <w:fldChar w:fldCharType="begin"/>
      </w:r>
      <w:r>
        <w:rPr>
          <w:noProof/>
        </w:rPr>
        <w:instrText xml:space="preserve"> HYPERLINK \l "_Toc87282989" </w:instrText>
      </w:r>
      <w:r>
        <w:rPr>
          <w:noProof/>
        </w:rPr>
        <w:fldChar w:fldCharType="separate"/>
      </w:r>
      <w:r w:rsidR="007F42BE" w:rsidRPr="00AE67D6">
        <w:rPr>
          <w:rStyle w:val="Hipercze"/>
          <w:rFonts w:eastAsia="Calibri"/>
          <w:noProof/>
          <w:lang w:bidi="pl-PL"/>
        </w:rPr>
        <w:t>Wskaźniki</w:t>
      </w:r>
      <w:r w:rsidR="007F42BE">
        <w:rPr>
          <w:noProof/>
          <w:webHidden/>
        </w:rPr>
        <w:tab/>
      </w:r>
      <w:r w:rsidR="007F42BE">
        <w:rPr>
          <w:noProof/>
          <w:webHidden/>
        </w:rPr>
        <w:fldChar w:fldCharType="begin"/>
      </w:r>
      <w:r w:rsidR="007F42BE">
        <w:rPr>
          <w:noProof/>
          <w:webHidden/>
        </w:rPr>
        <w:instrText xml:space="preserve"> PAGEREF _Toc87282989 \h </w:instrText>
      </w:r>
      <w:r w:rsidR="007F42BE">
        <w:rPr>
          <w:noProof/>
          <w:webHidden/>
        </w:rPr>
      </w:r>
      <w:r w:rsidR="007F42BE">
        <w:rPr>
          <w:noProof/>
          <w:webHidden/>
        </w:rPr>
        <w:fldChar w:fldCharType="separate"/>
      </w:r>
      <w:ins w:id="7" w:author="Waldemar Pleszewa" w:date="2021-12-07T14:59:00Z">
        <w:r>
          <w:rPr>
            <w:noProof/>
            <w:webHidden/>
          </w:rPr>
          <w:t>29</w:t>
        </w:r>
      </w:ins>
      <w:del w:id="8" w:author="Waldemar Pleszewa" w:date="2021-12-07T14:59:00Z">
        <w:r w:rsidR="007F42BE" w:rsidDel="00A409B6">
          <w:rPr>
            <w:noProof/>
            <w:webHidden/>
          </w:rPr>
          <w:delText>28</w:delText>
        </w:r>
      </w:del>
      <w:r w:rsidR="007F42BE">
        <w:rPr>
          <w:noProof/>
          <w:webHidden/>
        </w:rPr>
        <w:fldChar w:fldCharType="end"/>
      </w:r>
      <w:r>
        <w:rPr>
          <w:noProof/>
        </w:rPr>
        <w:fldChar w:fldCharType="end"/>
      </w:r>
    </w:p>
    <w:p w:rsidR="007F42BE" w:rsidRDefault="00A409B6">
      <w:pPr>
        <w:pStyle w:val="Spistreci2"/>
        <w:tabs>
          <w:tab w:val="right" w:leader="dot" w:pos="9062"/>
        </w:tabs>
        <w:rPr>
          <w:rFonts w:eastAsiaTheme="minorEastAsia" w:cstheme="minorBidi"/>
          <w:noProof/>
          <w:sz w:val="22"/>
          <w:szCs w:val="22"/>
          <w:lang w:eastAsia="pl-PL"/>
        </w:rPr>
      </w:pPr>
      <w:r>
        <w:rPr>
          <w:noProof/>
        </w:rPr>
        <w:fldChar w:fldCharType="begin"/>
      </w:r>
      <w:r>
        <w:rPr>
          <w:noProof/>
        </w:rPr>
        <w:instrText xml:space="preserve"> HYPERLINK \l "_Toc87282990" </w:instrText>
      </w:r>
      <w:r>
        <w:rPr>
          <w:noProof/>
        </w:rPr>
        <w:fldChar w:fldCharType="separate"/>
      </w:r>
      <w:r w:rsidR="007F42BE" w:rsidRPr="00AE67D6">
        <w:rPr>
          <w:rStyle w:val="Hipercze"/>
          <w:rFonts w:eastAsia="Calibri"/>
          <w:noProof/>
          <w:lang w:bidi="pl-PL"/>
        </w:rPr>
        <w:t>Indykatywny podział zaprogramowanych zasobów (UE) według rodzaju interwencji</w:t>
      </w:r>
      <w:r w:rsidR="007F42BE">
        <w:rPr>
          <w:noProof/>
          <w:webHidden/>
        </w:rPr>
        <w:tab/>
      </w:r>
      <w:r w:rsidR="007F42BE">
        <w:rPr>
          <w:noProof/>
          <w:webHidden/>
        </w:rPr>
        <w:fldChar w:fldCharType="begin"/>
      </w:r>
      <w:r w:rsidR="007F42BE">
        <w:rPr>
          <w:noProof/>
          <w:webHidden/>
        </w:rPr>
        <w:instrText xml:space="preserve"> PAGEREF _Toc87282990 \h </w:instrText>
      </w:r>
      <w:r w:rsidR="007F42BE">
        <w:rPr>
          <w:noProof/>
          <w:webHidden/>
        </w:rPr>
      </w:r>
      <w:r w:rsidR="007F42BE">
        <w:rPr>
          <w:noProof/>
          <w:webHidden/>
        </w:rPr>
        <w:fldChar w:fldCharType="separate"/>
      </w:r>
      <w:ins w:id="9" w:author="Waldemar Pleszewa" w:date="2021-12-07T14:59:00Z">
        <w:r>
          <w:rPr>
            <w:noProof/>
            <w:webHidden/>
          </w:rPr>
          <w:t>33</w:t>
        </w:r>
      </w:ins>
      <w:del w:id="10" w:author="Waldemar Pleszewa" w:date="2021-12-07T14:59:00Z">
        <w:r w:rsidR="007F42BE" w:rsidDel="00A409B6">
          <w:rPr>
            <w:noProof/>
            <w:webHidden/>
          </w:rPr>
          <w:delText>32</w:delText>
        </w:r>
      </w:del>
      <w:r w:rsidR="007F42BE">
        <w:rPr>
          <w:noProof/>
          <w:webHidden/>
        </w:rPr>
        <w:fldChar w:fldCharType="end"/>
      </w:r>
      <w:r>
        <w:rPr>
          <w:noProof/>
        </w:rPr>
        <w:fldChar w:fldCharType="end"/>
      </w:r>
    </w:p>
    <w:p w:rsidR="007F42BE" w:rsidRPr="005D5973" w:rsidRDefault="00A409B6">
      <w:pPr>
        <w:pStyle w:val="Spistreci2"/>
        <w:tabs>
          <w:tab w:val="right" w:leader="dot" w:pos="9062"/>
        </w:tabs>
        <w:rPr>
          <w:rFonts w:eastAsiaTheme="minorEastAsia" w:cstheme="minorBidi"/>
          <w:b/>
          <w:noProof/>
          <w:sz w:val="22"/>
          <w:szCs w:val="22"/>
          <w:lang w:eastAsia="pl-PL"/>
        </w:rPr>
      </w:pPr>
      <w:r>
        <w:rPr>
          <w:noProof/>
        </w:rPr>
        <w:fldChar w:fldCharType="begin"/>
      </w:r>
      <w:r>
        <w:rPr>
          <w:noProof/>
        </w:rPr>
        <w:instrText xml:space="preserve"> HYPERLINK \l "_Toc87282991" </w:instrText>
      </w:r>
      <w:r>
        <w:rPr>
          <w:noProof/>
        </w:rPr>
        <w:fldChar w:fldCharType="separate"/>
      </w:r>
      <w:r w:rsidR="007F42BE" w:rsidRPr="005D5973">
        <w:rPr>
          <w:rStyle w:val="Hipercze"/>
          <w:b/>
          <w:noProof/>
          <w:lang w:bidi="pl-PL"/>
        </w:rPr>
        <w:t>Priorytet II: Zaawansowane usługi cyfrowe</w:t>
      </w:r>
      <w:r w:rsidR="007F42BE" w:rsidRPr="005D5973">
        <w:rPr>
          <w:b/>
          <w:noProof/>
          <w:webHidden/>
        </w:rPr>
        <w:tab/>
      </w:r>
      <w:r w:rsidR="007F42BE" w:rsidRPr="005D5973">
        <w:rPr>
          <w:b/>
          <w:noProof/>
          <w:webHidden/>
        </w:rPr>
        <w:fldChar w:fldCharType="begin"/>
      </w:r>
      <w:r w:rsidR="007F42BE" w:rsidRPr="005D5973">
        <w:rPr>
          <w:b/>
          <w:noProof/>
          <w:webHidden/>
        </w:rPr>
        <w:instrText xml:space="preserve"> PAGEREF _Toc87282991 \h </w:instrText>
      </w:r>
      <w:r w:rsidR="007F42BE" w:rsidRPr="005D5973">
        <w:rPr>
          <w:b/>
          <w:noProof/>
          <w:webHidden/>
        </w:rPr>
      </w:r>
      <w:r w:rsidR="007F42BE" w:rsidRPr="005D5973">
        <w:rPr>
          <w:b/>
          <w:noProof/>
          <w:webHidden/>
        </w:rPr>
        <w:fldChar w:fldCharType="separate"/>
      </w:r>
      <w:ins w:id="11" w:author="Waldemar Pleszewa" w:date="2021-12-07T14:59:00Z">
        <w:r>
          <w:rPr>
            <w:b/>
            <w:noProof/>
            <w:webHidden/>
          </w:rPr>
          <w:t>35</w:t>
        </w:r>
      </w:ins>
      <w:del w:id="12" w:author="Waldemar Pleszewa" w:date="2021-12-07T14:59:00Z">
        <w:r w:rsidR="007F42BE" w:rsidRPr="005D5973" w:rsidDel="00A409B6">
          <w:rPr>
            <w:b/>
            <w:noProof/>
            <w:webHidden/>
          </w:rPr>
          <w:delText>34</w:delText>
        </w:r>
      </w:del>
      <w:r w:rsidR="007F42BE" w:rsidRPr="005D5973">
        <w:rPr>
          <w:b/>
          <w:noProof/>
          <w:webHidden/>
        </w:rPr>
        <w:fldChar w:fldCharType="end"/>
      </w:r>
      <w:r>
        <w:rPr>
          <w:b/>
          <w:noProof/>
        </w:rPr>
        <w:fldChar w:fldCharType="end"/>
      </w:r>
    </w:p>
    <w:p w:rsidR="007F42BE" w:rsidRDefault="00A409B6">
      <w:pPr>
        <w:pStyle w:val="Spistreci3"/>
        <w:tabs>
          <w:tab w:val="right" w:leader="dot" w:pos="9062"/>
        </w:tabs>
        <w:rPr>
          <w:rFonts w:eastAsiaTheme="minorEastAsia" w:cstheme="minorBidi"/>
          <w:i w:val="0"/>
          <w:iCs w:val="0"/>
          <w:noProof/>
          <w:sz w:val="22"/>
          <w:szCs w:val="22"/>
          <w:lang w:eastAsia="pl-PL"/>
        </w:rPr>
      </w:pPr>
      <w:r>
        <w:rPr>
          <w:noProof/>
        </w:rPr>
        <w:fldChar w:fldCharType="begin"/>
      </w:r>
      <w:r>
        <w:rPr>
          <w:noProof/>
        </w:rPr>
        <w:instrText xml:space="preserve"> HYPERLINK \l "_Toc87282992" </w:instrText>
      </w:r>
      <w:r>
        <w:rPr>
          <w:noProof/>
        </w:rPr>
        <w:fldChar w:fldCharType="separate"/>
      </w:r>
      <w:r w:rsidR="007F42BE" w:rsidRPr="00AE67D6">
        <w:rPr>
          <w:rStyle w:val="Hipercze"/>
          <w:noProof/>
          <w:lang w:bidi="pl-PL"/>
        </w:rPr>
        <w:t>2.1: Wysoka jakość i dostępność e-usług publicznych</w:t>
      </w:r>
      <w:r w:rsidR="007F42BE">
        <w:rPr>
          <w:noProof/>
          <w:webHidden/>
        </w:rPr>
        <w:tab/>
      </w:r>
      <w:r w:rsidR="007F42BE">
        <w:rPr>
          <w:noProof/>
          <w:webHidden/>
        </w:rPr>
        <w:fldChar w:fldCharType="begin"/>
      </w:r>
      <w:r w:rsidR="007F42BE">
        <w:rPr>
          <w:noProof/>
          <w:webHidden/>
        </w:rPr>
        <w:instrText xml:space="preserve"> PAGEREF _Toc87282992 \h </w:instrText>
      </w:r>
      <w:r w:rsidR="007F42BE">
        <w:rPr>
          <w:noProof/>
          <w:webHidden/>
        </w:rPr>
      </w:r>
      <w:r w:rsidR="007F42BE">
        <w:rPr>
          <w:noProof/>
          <w:webHidden/>
        </w:rPr>
        <w:fldChar w:fldCharType="separate"/>
      </w:r>
      <w:ins w:id="13" w:author="Waldemar Pleszewa" w:date="2021-12-07T14:59:00Z">
        <w:r>
          <w:rPr>
            <w:noProof/>
            <w:webHidden/>
          </w:rPr>
          <w:t>36</w:t>
        </w:r>
      </w:ins>
      <w:del w:id="14" w:author="Waldemar Pleszewa" w:date="2021-12-07T14:59:00Z">
        <w:r w:rsidR="007F42BE" w:rsidDel="00A409B6">
          <w:rPr>
            <w:noProof/>
            <w:webHidden/>
          </w:rPr>
          <w:delText>35</w:delText>
        </w:r>
      </w:del>
      <w:r w:rsidR="007F42BE">
        <w:rPr>
          <w:noProof/>
          <w:webHidden/>
        </w:rPr>
        <w:fldChar w:fldCharType="end"/>
      </w:r>
      <w:r>
        <w:rPr>
          <w:noProof/>
        </w:rPr>
        <w:fldChar w:fldCharType="end"/>
      </w:r>
    </w:p>
    <w:p w:rsidR="007F42BE" w:rsidRDefault="00A409B6">
      <w:pPr>
        <w:pStyle w:val="Spistreci3"/>
        <w:tabs>
          <w:tab w:val="right" w:leader="dot" w:pos="9062"/>
        </w:tabs>
        <w:rPr>
          <w:rFonts w:eastAsiaTheme="minorEastAsia" w:cstheme="minorBidi"/>
          <w:i w:val="0"/>
          <w:iCs w:val="0"/>
          <w:noProof/>
          <w:sz w:val="22"/>
          <w:szCs w:val="22"/>
          <w:lang w:eastAsia="pl-PL"/>
        </w:rPr>
      </w:pPr>
      <w:r>
        <w:rPr>
          <w:noProof/>
        </w:rPr>
        <w:fldChar w:fldCharType="begin"/>
      </w:r>
      <w:r>
        <w:rPr>
          <w:noProof/>
        </w:rPr>
        <w:instrText xml:space="preserve"> HYPERLINK \l "_Toc87282993" </w:instrText>
      </w:r>
      <w:r>
        <w:rPr>
          <w:noProof/>
        </w:rPr>
        <w:fldChar w:fldCharType="separate"/>
      </w:r>
      <w:r w:rsidR="007F42BE" w:rsidRPr="00AE67D6">
        <w:rPr>
          <w:rStyle w:val="Hipercze"/>
          <w:noProof/>
          <w:lang w:bidi="pl-PL"/>
        </w:rPr>
        <w:t>2.2: Wzmocnienie krajowego systemu cyberbezpieczeństwa</w:t>
      </w:r>
      <w:r w:rsidR="007F42BE">
        <w:rPr>
          <w:noProof/>
          <w:webHidden/>
        </w:rPr>
        <w:tab/>
      </w:r>
      <w:r w:rsidR="007F42BE">
        <w:rPr>
          <w:noProof/>
          <w:webHidden/>
        </w:rPr>
        <w:fldChar w:fldCharType="begin"/>
      </w:r>
      <w:r w:rsidR="007F42BE">
        <w:rPr>
          <w:noProof/>
          <w:webHidden/>
        </w:rPr>
        <w:instrText xml:space="preserve"> PAGEREF _Toc87282993 \h </w:instrText>
      </w:r>
      <w:r w:rsidR="007F42BE">
        <w:rPr>
          <w:noProof/>
          <w:webHidden/>
        </w:rPr>
      </w:r>
      <w:r w:rsidR="007F42BE">
        <w:rPr>
          <w:noProof/>
          <w:webHidden/>
        </w:rPr>
        <w:fldChar w:fldCharType="separate"/>
      </w:r>
      <w:ins w:id="15" w:author="Waldemar Pleszewa" w:date="2021-12-07T14:59:00Z">
        <w:r>
          <w:rPr>
            <w:noProof/>
            <w:webHidden/>
          </w:rPr>
          <w:t>37</w:t>
        </w:r>
      </w:ins>
      <w:del w:id="16" w:author="Waldemar Pleszewa" w:date="2021-12-07T14:59:00Z">
        <w:r w:rsidR="007F42BE" w:rsidDel="00A409B6">
          <w:rPr>
            <w:noProof/>
            <w:webHidden/>
          </w:rPr>
          <w:delText>36</w:delText>
        </w:r>
      </w:del>
      <w:r w:rsidR="007F42BE">
        <w:rPr>
          <w:noProof/>
          <w:webHidden/>
        </w:rPr>
        <w:fldChar w:fldCharType="end"/>
      </w:r>
      <w:r>
        <w:rPr>
          <w:noProof/>
        </w:rPr>
        <w:fldChar w:fldCharType="end"/>
      </w:r>
    </w:p>
    <w:p w:rsidR="007F42BE" w:rsidRDefault="00A409B6">
      <w:pPr>
        <w:pStyle w:val="Spistreci3"/>
        <w:tabs>
          <w:tab w:val="right" w:leader="dot" w:pos="9062"/>
        </w:tabs>
        <w:rPr>
          <w:rFonts w:eastAsiaTheme="minorEastAsia" w:cstheme="minorBidi"/>
          <w:i w:val="0"/>
          <w:iCs w:val="0"/>
          <w:noProof/>
          <w:sz w:val="22"/>
          <w:szCs w:val="22"/>
          <w:lang w:eastAsia="pl-PL"/>
        </w:rPr>
      </w:pPr>
      <w:r>
        <w:rPr>
          <w:noProof/>
        </w:rPr>
        <w:fldChar w:fldCharType="begin"/>
      </w:r>
      <w:r>
        <w:rPr>
          <w:noProof/>
        </w:rPr>
        <w:instrText xml:space="preserve"> HYPERLINK \l "_Toc87282994" </w:instrText>
      </w:r>
      <w:r>
        <w:rPr>
          <w:noProof/>
        </w:rPr>
        <w:fldChar w:fldCharType="separate"/>
      </w:r>
      <w:r w:rsidR="007F42BE" w:rsidRPr="00AE67D6">
        <w:rPr>
          <w:rStyle w:val="Hipercze"/>
          <w:noProof/>
          <w:lang w:bidi="pl-PL"/>
        </w:rPr>
        <w:t>2.3: Cyfrowa dostępność i ponowne wykorzystanie informacji</w:t>
      </w:r>
      <w:r w:rsidR="007F42BE">
        <w:rPr>
          <w:noProof/>
          <w:webHidden/>
        </w:rPr>
        <w:tab/>
      </w:r>
      <w:r w:rsidR="007F42BE">
        <w:rPr>
          <w:noProof/>
          <w:webHidden/>
        </w:rPr>
        <w:fldChar w:fldCharType="begin"/>
      </w:r>
      <w:r w:rsidR="007F42BE">
        <w:rPr>
          <w:noProof/>
          <w:webHidden/>
        </w:rPr>
        <w:instrText xml:space="preserve"> PAGEREF _Toc87282994 \h </w:instrText>
      </w:r>
      <w:r w:rsidR="007F42BE">
        <w:rPr>
          <w:noProof/>
          <w:webHidden/>
        </w:rPr>
      </w:r>
      <w:r w:rsidR="007F42BE">
        <w:rPr>
          <w:noProof/>
          <w:webHidden/>
        </w:rPr>
        <w:fldChar w:fldCharType="separate"/>
      </w:r>
      <w:ins w:id="17" w:author="Waldemar Pleszewa" w:date="2021-12-07T14:59:00Z">
        <w:r>
          <w:rPr>
            <w:noProof/>
            <w:webHidden/>
          </w:rPr>
          <w:t>37</w:t>
        </w:r>
      </w:ins>
      <w:del w:id="18" w:author="Waldemar Pleszewa" w:date="2021-12-07T14:59:00Z">
        <w:r w:rsidR="007F42BE" w:rsidDel="00A409B6">
          <w:rPr>
            <w:noProof/>
            <w:webHidden/>
          </w:rPr>
          <w:delText>36</w:delText>
        </w:r>
      </w:del>
      <w:r w:rsidR="007F42BE">
        <w:rPr>
          <w:noProof/>
          <w:webHidden/>
        </w:rPr>
        <w:fldChar w:fldCharType="end"/>
      </w:r>
      <w:r>
        <w:rPr>
          <w:noProof/>
        </w:rPr>
        <w:fldChar w:fldCharType="end"/>
      </w:r>
    </w:p>
    <w:p w:rsidR="007F42BE" w:rsidRDefault="00A409B6">
      <w:pPr>
        <w:pStyle w:val="Spistreci3"/>
        <w:tabs>
          <w:tab w:val="right" w:leader="dot" w:pos="9062"/>
        </w:tabs>
        <w:rPr>
          <w:rFonts w:eastAsiaTheme="minorEastAsia" w:cstheme="minorBidi"/>
          <w:i w:val="0"/>
          <w:iCs w:val="0"/>
          <w:noProof/>
          <w:sz w:val="22"/>
          <w:szCs w:val="22"/>
          <w:lang w:eastAsia="pl-PL"/>
        </w:rPr>
      </w:pPr>
      <w:r>
        <w:rPr>
          <w:noProof/>
        </w:rPr>
        <w:fldChar w:fldCharType="begin"/>
      </w:r>
      <w:r>
        <w:rPr>
          <w:noProof/>
        </w:rPr>
        <w:instrText xml:space="preserve"> HYPERLINK \l "_Toc87282995" </w:instrText>
      </w:r>
      <w:r>
        <w:rPr>
          <w:noProof/>
        </w:rPr>
        <w:fldChar w:fldCharType="separate"/>
      </w:r>
      <w:r w:rsidR="007F42BE" w:rsidRPr="00AE67D6">
        <w:rPr>
          <w:rStyle w:val="Hipercze"/>
          <w:noProof/>
          <w:lang w:bidi="pl-PL"/>
        </w:rPr>
        <w:t>2.4: Współpraca międzysektorowa na rzecz cyfrowych rozwiązań problemów społeczno-gospodarczych</w:t>
      </w:r>
      <w:r w:rsidR="007F42BE">
        <w:rPr>
          <w:noProof/>
          <w:webHidden/>
        </w:rPr>
        <w:tab/>
      </w:r>
      <w:r w:rsidR="007F42BE">
        <w:rPr>
          <w:noProof/>
          <w:webHidden/>
        </w:rPr>
        <w:fldChar w:fldCharType="begin"/>
      </w:r>
      <w:r w:rsidR="007F42BE">
        <w:rPr>
          <w:noProof/>
          <w:webHidden/>
        </w:rPr>
        <w:instrText xml:space="preserve"> PAGEREF _Toc87282995 \h </w:instrText>
      </w:r>
      <w:r w:rsidR="007F42BE">
        <w:rPr>
          <w:noProof/>
          <w:webHidden/>
        </w:rPr>
      </w:r>
      <w:r w:rsidR="007F42BE">
        <w:rPr>
          <w:noProof/>
          <w:webHidden/>
        </w:rPr>
        <w:fldChar w:fldCharType="separate"/>
      </w:r>
      <w:ins w:id="19" w:author="Waldemar Pleszewa" w:date="2021-12-07T14:59:00Z">
        <w:r>
          <w:rPr>
            <w:noProof/>
            <w:webHidden/>
          </w:rPr>
          <w:t>38</w:t>
        </w:r>
      </w:ins>
      <w:del w:id="20" w:author="Waldemar Pleszewa" w:date="2021-12-07T14:59:00Z">
        <w:r w:rsidR="007F42BE" w:rsidDel="00A409B6">
          <w:rPr>
            <w:noProof/>
            <w:webHidden/>
          </w:rPr>
          <w:delText>37</w:delText>
        </w:r>
      </w:del>
      <w:r w:rsidR="007F42BE">
        <w:rPr>
          <w:noProof/>
          <w:webHidden/>
        </w:rPr>
        <w:fldChar w:fldCharType="end"/>
      </w:r>
      <w:r>
        <w:rPr>
          <w:noProof/>
        </w:rPr>
        <w:fldChar w:fldCharType="end"/>
      </w:r>
    </w:p>
    <w:p w:rsidR="007F42BE" w:rsidRDefault="00A409B6">
      <w:pPr>
        <w:pStyle w:val="Spistreci3"/>
        <w:tabs>
          <w:tab w:val="right" w:leader="dot" w:pos="9062"/>
        </w:tabs>
        <w:rPr>
          <w:rFonts w:eastAsiaTheme="minorEastAsia" w:cstheme="minorBidi"/>
          <w:i w:val="0"/>
          <w:iCs w:val="0"/>
          <w:noProof/>
          <w:sz w:val="22"/>
          <w:szCs w:val="22"/>
          <w:lang w:eastAsia="pl-PL"/>
        </w:rPr>
      </w:pPr>
      <w:r>
        <w:rPr>
          <w:noProof/>
        </w:rPr>
        <w:fldChar w:fldCharType="begin"/>
      </w:r>
      <w:r>
        <w:rPr>
          <w:noProof/>
        </w:rPr>
        <w:instrText xml:space="preserve"> HYPERLINK \l "_Toc87282996" </w:instrText>
      </w:r>
      <w:r>
        <w:rPr>
          <w:noProof/>
        </w:rPr>
        <w:fldChar w:fldCharType="separate"/>
      </w:r>
      <w:r w:rsidR="007F42BE" w:rsidRPr="00AE67D6">
        <w:rPr>
          <w:rStyle w:val="Hipercze"/>
          <w:noProof/>
          <w:lang w:bidi="pl-PL"/>
        </w:rPr>
        <w:t>2.5: Wsparcie umiejętności cyfrowych</w:t>
      </w:r>
      <w:r w:rsidR="007F42BE">
        <w:rPr>
          <w:noProof/>
          <w:webHidden/>
        </w:rPr>
        <w:tab/>
      </w:r>
      <w:r w:rsidR="007F42BE">
        <w:rPr>
          <w:noProof/>
          <w:webHidden/>
        </w:rPr>
        <w:fldChar w:fldCharType="begin"/>
      </w:r>
      <w:r w:rsidR="007F42BE">
        <w:rPr>
          <w:noProof/>
          <w:webHidden/>
        </w:rPr>
        <w:instrText xml:space="preserve"> PAGEREF _Toc87282996 \h </w:instrText>
      </w:r>
      <w:r w:rsidR="007F42BE">
        <w:rPr>
          <w:noProof/>
          <w:webHidden/>
        </w:rPr>
      </w:r>
      <w:r w:rsidR="007F42BE">
        <w:rPr>
          <w:noProof/>
          <w:webHidden/>
        </w:rPr>
        <w:fldChar w:fldCharType="separate"/>
      </w:r>
      <w:ins w:id="21" w:author="Waldemar Pleszewa" w:date="2021-12-07T14:59:00Z">
        <w:r>
          <w:rPr>
            <w:noProof/>
            <w:webHidden/>
          </w:rPr>
          <w:t>38</w:t>
        </w:r>
      </w:ins>
      <w:del w:id="22" w:author="Waldemar Pleszewa" w:date="2021-12-07T14:59:00Z">
        <w:r w:rsidR="007F42BE" w:rsidDel="00A409B6">
          <w:rPr>
            <w:noProof/>
            <w:webHidden/>
          </w:rPr>
          <w:delText>37</w:delText>
        </w:r>
      </w:del>
      <w:r w:rsidR="007F42BE">
        <w:rPr>
          <w:noProof/>
          <w:webHidden/>
        </w:rPr>
        <w:fldChar w:fldCharType="end"/>
      </w:r>
      <w:r>
        <w:rPr>
          <w:noProof/>
        </w:rPr>
        <w:fldChar w:fldCharType="end"/>
      </w:r>
    </w:p>
    <w:p w:rsidR="007F42BE" w:rsidRDefault="00A409B6">
      <w:pPr>
        <w:pStyle w:val="Spistreci2"/>
        <w:tabs>
          <w:tab w:val="right" w:leader="dot" w:pos="9062"/>
        </w:tabs>
        <w:rPr>
          <w:rFonts w:eastAsiaTheme="minorEastAsia" w:cstheme="minorBidi"/>
          <w:noProof/>
          <w:sz w:val="22"/>
          <w:szCs w:val="22"/>
          <w:lang w:eastAsia="pl-PL"/>
        </w:rPr>
      </w:pPr>
      <w:r>
        <w:rPr>
          <w:noProof/>
        </w:rPr>
        <w:fldChar w:fldCharType="begin"/>
      </w:r>
      <w:r>
        <w:rPr>
          <w:noProof/>
        </w:rPr>
        <w:instrText xml:space="preserve"> HYPERLINK \l "_Toc87282997" </w:instrText>
      </w:r>
      <w:r>
        <w:rPr>
          <w:noProof/>
        </w:rPr>
        <w:fldChar w:fldCharType="separate"/>
      </w:r>
      <w:r w:rsidR="007F42BE" w:rsidRPr="00AE67D6">
        <w:rPr>
          <w:rStyle w:val="Hipercze"/>
          <w:rFonts w:eastAsia="Calibri"/>
          <w:noProof/>
          <w:lang w:bidi="pl-PL"/>
        </w:rPr>
        <w:t>Główne grupy docelowe</w:t>
      </w:r>
      <w:r w:rsidR="007F42BE">
        <w:rPr>
          <w:noProof/>
          <w:webHidden/>
        </w:rPr>
        <w:tab/>
      </w:r>
      <w:r w:rsidR="007F42BE">
        <w:rPr>
          <w:noProof/>
          <w:webHidden/>
        </w:rPr>
        <w:fldChar w:fldCharType="begin"/>
      </w:r>
      <w:r w:rsidR="007F42BE">
        <w:rPr>
          <w:noProof/>
          <w:webHidden/>
        </w:rPr>
        <w:instrText xml:space="preserve"> PAGEREF _Toc87282997 \h </w:instrText>
      </w:r>
      <w:r w:rsidR="007F42BE">
        <w:rPr>
          <w:noProof/>
          <w:webHidden/>
        </w:rPr>
      </w:r>
      <w:r w:rsidR="007F42BE">
        <w:rPr>
          <w:noProof/>
          <w:webHidden/>
        </w:rPr>
        <w:fldChar w:fldCharType="separate"/>
      </w:r>
      <w:ins w:id="23" w:author="Waldemar Pleszewa" w:date="2021-12-07T14:59:00Z">
        <w:r>
          <w:rPr>
            <w:noProof/>
            <w:webHidden/>
          </w:rPr>
          <w:t>39</w:t>
        </w:r>
      </w:ins>
      <w:del w:id="24" w:author="Waldemar Pleszewa" w:date="2021-12-07T14:59:00Z">
        <w:r w:rsidR="007F42BE" w:rsidDel="00A409B6">
          <w:rPr>
            <w:noProof/>
            <w:webHidden/>
          </w:rPr>
          <w:delText>38</w:delText>
        </w:r>
      </w:del>
      <w:r w:rsidR="007F42BE">
        <w:rPr>
          <w:noProof/>
          <w:webHidden/>
        </w:rPr>
        <w:fldChar w:fldCharType="end"/>
      </w:r>
      <w:r>
        <w:rPr>
          <w:noProof/>
        </w:rPr>
        <w:fldChar w:fldCharType="end"/>
      </w:r>
    </w:p>
    <w:p w:rsidR="007F42BE" w:rsidRDefault="00A409B6">
      <w:pPr>
        <w:pStyle w:val="Spistreci2"/>
        <w:tabs>
          <w:tab w:val="right" w:leader="dot" w:pos="9062"/>
        </w:tabs>
        <w:rPr>
          <w:rFonts w:eastAsiaTheme="minorEastAsia" w:cstheme="minorBidi"/>
          <w:noProof/>
          <w:sz w:val="22"/>
          <w:szCs w:val="22"/>
          <w:lang w:eastAsia="pl-PL"/>
        </w:rPr>
      </w:pPr>
      <w:r>
        <w:rPr>
          <w:noProof/>
        </w:rPr>
        <w:fldChar w:fldCharType="begin"/>
      </w:r>
      <w:r>
        <w:rPr>
          <w:noProof/>
        </w:rPr>
        <w:instrText xml:space="preserve"> HYPERLINK \l "_Toc87282998" </w:instrText>
      </w:r>
      <w:r>
        <w:rPr>
          <w:noProof/>
        </w:rPr>
        <w:fldChar w:fldCharType="separate"/>
      </w:r>
      <w:r w:rsidR="007F42BE" w:rsidRPr="00AE67D6">
        <w:rPr>
          <w:rStyle w:val="Hipercze"/>
          <w:rFonts w:eastAsia="Calibri"/>
          <w:noProof/>
          <w:lang w:bidi="pl-PL"/>
        </w:rPr>
        <w:t>Działania na rzecz zapewnienia równości, włączenia społecznego i niedyskryminacji</w:t>
      </w:r>
      <w:r w:rsidR="007F42BE">
        <w:rPr>
          <w:noProof/>
          <w:webHidden/>
        </w:rPr>
        <w:tab/>
      </w:r>
      <w:r w:rsidR="007F42BE">
        <w:rPr>
          <w:noProof/>
          <w:webHidden/>
        </w:rPr>
        <w:fldChar w:fldCharType="begin"/>
      </w:r>
      <w:r w:rsidR="007F42BE">
        <w:rPr>
          <w:noProof/>
          <w:webHidden/>
        </w:rPr>
        <w:instrText xml:space="preserve"> PAGEREF _Toc87282998 \h </w:instrText>
      </w:r>
      <w:r w:rsidR="007F42BE">
        <w:rPr>
          <w:noProof/>
          <w:webHidden/>
        </w:rPr>
      </w:r>
      <w:r w:rsidR="007F42BE">
        <w:rPr>
          <w:noProof/>
          <w:webHidden/>
        </w:rPr>
        <w:fldChar w:fldCharType="separate"/>
      </w:r>
      <w:ins w:id="25" w:author="Waldemar Pleszewa" w:date="2021-12-07T14:59:00Z">
        <w:r>
          <w:rPr>
            <w:noProof/>
            <w:webHidden/>
          </w:rPr>
          <w:t>40</w:t>
        </w:r>
      </w:ins>
      <w:del w:id="26" w:author="Waldemar Pleszewa" w:date="2021-12-07T14:59:00Z">
        <w:r w:rsidR="007F42BE" w:rsidDel="00A409B6">
          <w:rPr>
            <w:noProof/>
            <w:webHidden/>
          </w:rPr>
          <w:delText>39</w:delText>
        </w:r>
      </w:del>
      <w:r w:rsidR="007F42BE">
        <w:rPr>
          <w:noProof/>
          <w:webHidden/>
        </w:rPr>
        <w:fldChar w:fldCharType="end"/>
      </w:r>
      <w:r>
        <w:rPr>
          <w:noProof/>
        </w:rPr>
        <w:fldChar w:fldCharType="end"/>
      </w:r>
    </w:p>
    <w:p w:rsidR="007F42BE" w:rsidRDefault="00A409B6">
      <w:pPr>
        <w:pStyle w:val="Spistreci2"/>
        <w:tabs>
          <w:tab w:val="right" w:leader="dot" w:pos="9062"/>
        </w:tabs>
        <w:rPr>
          <w:rFonts w:eastAsiaTheme="minorEastAsia" w:cstheme="minorBidi"/>
          <w:noProof/>
          <w:sz w:val="22"/>
          <w:szCs w:val="22"/>
          <w:lang w:eastAsia="pl-PL"/>
        </w:rPr>
      </w:pPr>
      <w:r>
        <w:rPr>
          <w:noProof/>
        </w:rPr>
        <w:lastRenderedPageBreak/>
        <w:fldChar w:fldCharType="begin"/>
      </w:r>
      <w:r>
        <w:rPr>
          <w:noProof/>
        </w:rPr>
        <w:instrText xml:space="preserve"> HYPERLINK \l "_Toc87282999" </w:instrText>
      </w:r>
      <w:r>
        <w:rPr>
          <w:noProof/>
        </w:rPr>
        <w:fldChar w:fldCharType="separate"/>
      </w:r>
      <w:r w:rsidR="007F42BE" w:rsidRPr="00AE67D6">
        <w:rPr>
          <w:rStyle w:val="Hipercze"/>
          <w:rFonts w:eastAsia="Calibri"/>
          <w:noProof/>
          <w:lang w:bidi="pl-PL"/>
        </w:rPr>
        <w:t>Wskazanie konkretnych terytoriów objętych wsparciem, z uwzględnieniem planowanego wykorzystania narzędzi terytorialnych</w:t>
      </w:r>
      <w:r w:rsidR="007F42BE">
        <w:rPr>
          <w:noProof/>
          <w:webHidden/>
        </w:rPr>
        <w:tab/>
      </w:r>
      <w:r w:rsidR="007F42BE">
        <w:rPr>
          <w:noProof/>
          <w:webHidden/>
        </w:rPr>
        <w:fldChar w:fldCharType="begin"/>
      </w:r>
      <w:r w:rsidR="007F42BE">
        <w:rPr>
          <w:noProof/>
          <w:webHidden/>
        </w:rPr>
        <w:instrText xml:space="preserve"> PAGEREF _Toc87282999 \h </w:instrText>
      </w:r>
      <w:r w:rsidR="007F42BE">
        <w:rPr>
          <w:noProof/>
          <w:webHidden/>
        </w:rPr>
      </w:r>
      <w:r w:rsidR="007F42BE">
        <w:rPr>
          <w:noProof/>
          <w:webHidden/>
        </w:rPr>
        <w:fldChar w:fldCharType="separate"/>
      </w:r>
      <w:ins w:id="27" w:author="Waldemar Pleszewa" w:date="2021-12-07T14:59:00Z">
        <w:r>
          <w:rPr>
            <w:noProof/>
            <w:webHidden/>
          </w:rPr>
          <w:t>41</w:t>
        </w:r>
      </w:ins>
      <w:del w:id="28" w:author="Waldemar Pleszewa" w:date="2021-12-07T14:59:00Z">
        <w:r w:rsidR="007F42BE" w:rsidDel="00A409B6">
          <w:rPr>
            <w:noProof/>
            <w:webHidden/>
          </w:rPr>
          <w:delText>40</w:delText>
        </w:r>
      </w:del>
      <w:r w:rsidR="007F42BE">
        <w:rPr>
          <w:noProof/>
          <w:webHidden/>
        </w:rPr>
        <w:fldChar w:fldCharType="end"/>
      </w:r>
      <w:r>
        <w:rPr>
          <w:noProof/>
        </w:rPr>
        <w:fldChar w:fldCharType="end"/>
      </w:r>
    </w:p>
    <w:p w:rsidR="007F42BE" w:rsidRDefault="00A409B6">
      <w:pPr>
        <w:pStyle w:val="Spistreci2"/>
        <w:tabs>
          <w:tab w:val="right" w:leader="dot" w:pos="9062"/>
        </w:tabs>
        <w:rPr>
          <w:rFonts w:eastAsiaTheme="minorEastAsia" w:cstheme="minorBidi"/>
          <w:noProof/>
          <w:sz w:val="22"/>
          <w:szCs w:val="22"/>
          <w:lang w:eastAsia="pl-PL"/>
        </w:rPr>
      </w:pPr>
      <w:r>
        <w:rPr>
          <w:noProof/>
        </w:rPr>
        <w:fldChar w:fldCharType="begin"/>
      </w:r>
      <w:r>
        <w:rPr>
          <w:noProof/>
        </w:rPr>
        <w:instrText xml:space="preserve"> HYPERLINK \l "_Toc87283000" </w:instrText>
      </w:r>
      <w:r>
        <w:rPr>
          <w:noProof/>
        </w:rPr>
        <w:fldChar w:fldCharType="separate"/>
      </w:r>
      <w:r w:rsidR="007F42BE" w:rsidRPr="00AE67D6">
        <w:rPr>
          <w:rStyle w:val="Hipercze"/>
          <w:rFonts w:eastAsia="Calibri"/>
          <w:noProof/>
          <w:lang w:bidi="pl-PL"/>
        </w:rPr>
        <w:t>Działania międzyregionalne, transgraniczne i transnarodowe</w:t>
      </w:r>
      <w:r w:rsidR="007F42BE">
        <w:rPr>
          <w:noProof/>
          <w:webHidden/>
        </w:rPr>
        <w:tab/>
      </w:r>
      <w:r w:rsidR="007F42BE">
        <w:rPr>
          <w:noProof/>
          <w:webHidden/>
        </w:rPr>
        <w:fldChar w:fldCharType="begin"/>
      </w:r>
      <w:r w:rsidR="007F42BE">
        <w:rPr>
          <w:noProof/>
          <w:webHidden/>
        </w:rPr>
        <w:instrText xml:space="preserve"> PAGEREF _Toc87283000 \h </w:instrText>
      </w:r>
      <w:r w:rsidR="007F42BE">
        <w:rPr>
          <w:noProof/>
          <w:webHidden/>
        </w:rPr>
      </w:r>
      <w:r w:rsidR="007F42BE">
        <w:rPr>
          <w:noProof/>
          <w:webHidden/>
        </w:rPr>
        <w:fldChar w:fldCharType="separate"/>
      </w:r>
      <w:ins w:id="29" w:author="Waldemar Pleszewa" w:date="2021-12-07T14:59:00Z">
        <w:r>
          <w:rPr>
            <w:noProof/>
            <w:webHidden/>
          </w:rPr>
          <w:t>41</w:t>
        </w:r>
      </w:ins>
      <w:del w:id="30" w:author="Waldemar Pleszewa" w:date="2021-12-07T14:59:00Z">
        <w:r w:rsidR="007F42BE" w:rsidDel="00A409B6">
          <w:rPr>
            <w:noProof/>
            <w:webHidden/>
          </w:rPr>
          <w:delText>40</w:delText>
        </w:r>
      </w:del>
      <w:r w:rsidR="007F42BE">
        <w:rPr>
          <w:noProof/>
          <w:webHidden/>
        </w:rPr>
        <w:fldChar w:fldCharType="end"/>
      </w:r>
      <w:r>
        <w:rPr>
          <w:noProof/>
        </w:rPr>
        <w:fldChar w:fldCharType="end"/>
      </w:r>
    </w:p>
    <w:p w:rsidR="007F42BE" w:rsidRDefault="00A409B6">
      <w:pPr>
        <w:pStyle w:val="Spistreci2"/>
        <w:tabs>
          <w:tab w:val="right" w:leader="dot" w:pos="9062"/>
        </w:tabs>
        <w:rPr>
          <w:rFonts w:eastAsiaTheme="minorEastAsia" w:cstheme="minorBidi"/>
          <w:noProof/>
          <w:sz w:val="22"/>
          <w:szCs w:val="22"/>
          <w:lang w:eastAsia="pl-PL"/>
        </w:rPr>
      </w:pPr>
      <w:r>
        <w:rPr>
          <w:noProof/>
        </w:rPr>
        <w:fldChar w:fldCharType="begin"/>
      </w:r>
      <w:r>
        <w:rPr>
          <w:noProof/>
        </w:rPr>
        <w:instrText xml:space="preserve"> HYPERLINK \l "_Toc87283001" </w:instrText>
      </w:r>
      <w:r>
        <w:rPr>
          <w:noProof/>
        </w:rPr>
        <w:fldChar w:fldCharType="separate"/>
      </w:r>
      <w:r w:rsidR="007F42BE" w:rsidRPr="00AE67D6">
        <w:rPr>
          <w:rStyle w:val="Hipercze"/>
          <w:rFonts w:eastAsia="Calibri"/>
          <w:noProof/>
          <w:lang w:bidi="pl-PL"/>
        </w:rPr>
        <w:t>Planowane wykorzystanie instrumentów finansowych</w:t>
      </w:r>
      <w:r w:rsidR="007F42BE">
        <w:rPr>
          <w:noProof/>
          <w:webHidden/>
        </w:rPr>
        <w:tab/>
      </w:r>
      <w:r w:rsidR="007F42BE">
        <w:rPr>
          <w:noProof/>
          <w:webHidden/>
        </w:rPr>
        <w:fldChar w:fldCharType="begin"/>
      </w:r>
      <w:r w:rsidR="007F42BE">
        <w:rPr>
          <w:noProof/>
          <w:webHidden/>
        </w:rPr>
        <w:instrText xml:space="preserve"> PAGEREF _Toc87283001 \h </w:instrText>
      </w:r>
      <w:r w:rsidR="007F42BE">
        <w:rPr>
          <w:noProof/>
          <w:webHidden/>
        </w:rPr>
      </w:r>
      <w:r w:rsidR="007F42BE">
        <w:rPr>
          <w:noProof/>
          <w:webHidden/>
        </w:rPr>
        <w:fldChar w:fldCharType="separate"/>
      </w:r>
      <w:ins w:id="31" w:author="Waldemar Pleszewa" w:date="2021-12-07T14:59:00Z">
        <w:r>
          <w:rPr>
            <w:noProof/>
            <w:webHidden/>
          </w:rPr>
          <w:t>42</w:t>
        </w:r>
      </w:ins>
      <w:del w:id="32" w:author="Waldemar Pleszewa" w:date="2021-12-07T14:59:00Z">
        <w:r w:rsidR="007F42BE" w:rsidDel="00A409B6">
          <w:rPr>
            <w:noProof/>
            <w:webHidden/>
          </w:rPr>
          <w:delText>41</w:delText>
        </w:r>
      </w:del>
      <w:r w:rsidR="007F42BE">
        <w:rPr>
          <w:noProof/>
          <w:webHidden/>
        </w:rPr>
        <w:fldChar w:fldCharType="end"/>
      </w:r>
      <w:r>
        <w:rPr>
          <w:noProof/>
        </w:rPr>
        <w:fldChar w:fldCharType="end"/>
      </w:r>
    </w:p>
    <w:p w:rsidR="007F42BE" w:rsidRDefault="00A409B6">
      <w:pPr>
        <w:pStyle w:val="Spistreci2"/>
        <w:tabs>
          <w:tab w:val="right" w:leader="dot" w:pos="9062"/>
        </w:tabs>
        <w:rPr>
          <w:rFonts w:eastAsiaTheme="minorEastAsia" w:cstheme="minorBidi"/>
          <w:noProof/>
          <w:sz w:val="22"/>
          <w:szCs w:val="22"/>
          <w:lang w:eastAsia="pl-PL"/>
        </w:rPr>
      </w:pPr>
      <w:r>
        <w:rPr>
          <w:noProof/>
        </w:rPr>
        <w:fldChar w:fldCharType="begin"/>
      </w:r>
      <w:r>
        <w:rPr>
          <w:noProof/>
        </w:rPr>
        <w:instrText xml:space="preserve"> HYPERLINK \l "_Toc87283002" </w:instrText>
      </w:r>
      <w:r>
        <w:rPr>
          <w:noProof/>
        </w:rPr>
        <w:fldChar w:fldCharType="separate"/>
      </w:r>
      <w:r w:rsidR="007F42BE" w:rsidRPr="00AE67D6">
        <w:rPr>
          <w:rStyle w:val="Hipercze"/>
          <w:rFonts w:eastAsia="Calibri"/>
          <w:noProof/>
          <w:lang w:bidi="pl-PL"/>
        </w:rPr>
        <w:t>Wskaźniki</w:t>
      </w:r>
      <w:r w:rsidR="007F42BE">
        <w:rPr>
          <w:noProof/>
          <w:webHidden/>
        </w:rPr>
        <w:tab/>
      </w:r>
      <w:r w:rsidR="007F42BE">
        <w:rPr>
          <w:noProof/>
          <w:webHidden/>
        </w:rPr>
        <w:fldChar w:fldCharType="begin"/>
      </w:r>
      <w:r w:rsidR="007F42BE">
        <w:rPr>
          <w:noProof/>
          <w:webHidden/>
        </w:rPr>
        <w:instrText xml:space="preserve"> PAGEREF _Toc87283002 \h </w:instrText>
      </w:r>
      <w:r w:rsidR="007F42BE">
        <w:rPr>
          <w:noProof/>
          <w:webHidden/>
        </w:rPr>
      </w:r>
      <w:r w:rsidR="007F42BE">
        <w:rPr>
          <w:noProof/>
          <w:webHidden/>
        </w:rPr>
        <w:fldChar w:fldCharType="separate"/>
      </w:r>
      <w:ins w:id="33" w:author="Waldemar Pleszewa" w:date="2021-12-07T14:59:00Z">
        <w:r>
          <w:rPr>
            <w:noProof/>
            <w:webHidden/>
          </w:rPr>
          <w:t>43</w:t>
        </w:r>
      </w:ins>
      <w:del w:id="34" w:author="Waldemar Pleszewa" w:date="2021-12-07T14:59:00Z">
        <w:r w:rsidR="007F42BE" w:rsidDel="00A409B6">
          <w:rPr>
            <w:noProof/>
            <w:webHidden/>
          </w:rPr>
          <w:delText>42</w:delText>
        </w:r>
      </w:del>
      <w:r w:rsidR="007F42BE">
        <w:rPr>
          <w:noProof/>
          <w:webHidden/>
        </w:rPr>
        <w:fldChar w:fldCharType="end"/>
      </w:r>
      <w:r>
        <w:rPr>
          <w:noProof/>
        </w:rPr>
        <w:fldChar w:fldCharType="end"/>
      </w:r>
    </w:p>
    <w:p w:rsidR="007F42BE" w:rsidRDefault="00A409B6">
      <w:pPr>
        <w:pStyle w:val="Spistreci2"/>
        <w:tabs>
          <w:tab w:val="right" w:leader="dot" w:pos="9062"/>
        </w:tabs>
        <w:rPr>
          <w:rFonts w:eastAsiaTheme="minorEastAsia" w:cstheme="minorBidi"/>
          <w:noProof/>
          <w:sz w:val="22"/>
          <w:szCs w:val="22"/>
          <w:lang w:eastAsia="pl-PL"/>
        </w:rPr>
      </w:pPr>
      <w:r>
        <w:rPr>
          <w:noProof/>
        </w:rPr>
        <w:fldChar w:fldCharType="begin"/>
      </w:r>
      <w:r>
        <w:rPr>
          <w:noProof/>
        </w:rPr>
        <w:instrText xml:space="preserve"> HYPERLINK \l "_Toc87283003" </w:instrText>
      </w:r>
      <w:r>
        <w:rPr>
          <w:noProof/>
        </w:rPr>
        <w:fldChar w:fldCharType="separate"/>
      </w:r>
      <w:r w:rsidR="007F42BE" w:rsidRPr="00AE67D6">
        <w:rPr>
          <w:rStyle w:val="Hipercze"/>
          <w:rFonts w:eastAsia="Calibri"/>
          <w:noProof/>
          <w:lang w:bidi="pl-PL"/>
        </w:rPr>
        <w:t>Indykatywny podział zaprogramowanych zasobów (UE) według rodzaju interwencji</w:t>
      </w:r>
      <w:r w:rsidR="007F42BE">
        <w:rPr>
          <w:noProof/>
          <w:webHidden/>
        </w:rPr>
        <w:tab/>
      </w:r>
      <w:r w:rsidR="007F42BE">
        <w:rPr>
          <w:noProof/>
          <w:webHidden/>
        </w:rPr>
        <w:fldChar w:fldCharType="begin"/>
      </w:r>
      <w:r w:rsidR="007F42BE">
        <w:rPr>
          <w:noProof/>
          <w:webHidden/>
        </w:rPr>
        <w:instrText xml:space="preserve"> PAGEREF _Toc87283003 \h </w:instrText>
      </w:r>
      <w:r w:rsidR="007F42BE">
        <w:rPr>
          <w:noProof/>
          <w:webHidden/>
        </w:rPr>
      </w:r>
      <w:r w:rsidR="007F42BE">
        <w:rPr>
          <w:noProof/>
          <w:webHidden/>
        </w:rPr>
        <w:fldChar w:fldCharType="separate"/>
      </w:r>
      <w:ins w:id="35" w:author="Waldemar Pleszewa" w:date="2021-12-07T14:59:00Z">
        <w:r>
          <w:rPr>
            <w:noProof/>
            <w:webHidden/>
          </w:rPr>
          <w:t>47</w:t>
        </w:r>
      </w:ins>
      <w:del w:id="36" w:author="Waldemar Pleszewa" w:date="2021-12-07T14:59:00Z">
        <w:r w:rsidR="007F42BE" w:rsidDel="00A409B6">
          <w:rPr>
            <w:noProof/>
            <w:webHidden/>
          </w:rPr>
          <w:delText>46</w:delText>
        </w:r>
      </w:del>
      <w:r w:rsidR="007F42BE">
        <w:rPr>
          <w:noProof/>
          <w:webHidden/>
        </w:rPr>
        <w:fldChar w:fldCharType="end"/>
      </w:r>
      <w:r>
        <w:rPr>
          <w:noProof/>
        </w:rPr>
        <w:fldChar w:fldCharType="end"/>
      </w:r>
    </w:p>
    <w:p w:rsidR="007F42BE" w:rsidRPr="009639A0" w:rsidRDefault="00A409B6">
      <w:pPr>
        <w:pStyle w:val="Spistreci2"/>
        <w:tabs>
          <w:tab w:val="right" w:leader="dot" w:pos="9062"/>
        </w:tabs>
        <w:rPr>
          <w:rFonts w:eastAsiaTheme="minorEastAsia" w:cstheme="minorBidi"/>
          <w:b/>
          <w:noProof/>
          <w:sz w:val="22"/>
          <w:szCs w:val="22"/>
          <w:lang w:eastAsia="pl-PL"/>
        </w:rPr>
      </w:pPr>
      <w:r>
        <w:rPr>
          <w:noProof/>
        </w:rPr>
        <w:fldChar w:fldCharType="begin"/>
      </w:r>
      <w:r>
        <w:rPr>
          <w:noProof/>
        </w:rPr>
        <w:instrText xml:space="preserve"> HYPERLINK \l "_Toc87283004" </w:instrText>
      </w:r>
      <w:r>
        <w:rPr>
          <w:noProof/>
        </w:rPr>
        <w:fldChar w:fldCharType="separate"/>
      </w:r>
      <w:r w:rsidR="007F42BE" w:rsidRPr="009639A0">
        <w:rPr>
          <w:rStyle w:val="Hipercze"/>
          <w:rFonts w:eastAsia="Calibri"/>
          <w:b/>
          <w:noProof/>
          <w:lang w:bidi="pl-PL"/>
        </w:rPr>
        <w:t>Priorytet III: Pomoc techniczna</w:t>
      </w:r>
      <w:r w:rsidR="007F42BE" w:rsidRPr="009639A0">
        <w:rPr>
          <w:b/>
          <w:noProof/>
          <w:webHidden/>
        </w:rPr>
        <w:tab/>
      </w:r>
      <w:r w:rsidR="007F42BE" w:rsidRPr="009639A0">
        <w:rPr>
          <w:b/>
          <w:noProof/>
          <w:webHidden/>
        </w:rPr>
        <w:fldChar w:fldCharType="begin"/>
      </w:r>
      <w:r w:rsidR="007F42BE" w:rsidRPr="009639A0">
        <w:rPr>
          <w:b/>
          <w:noProof/>
          <w:webHidden/>
        </w:rPr>
        <w:instrText xml:space="preserve"> PAGEREF _Toc87283004 \h </w:instrText>
      </w:r>
      <w:r w:rsidR="007F42BE" w:rsidRPr="009639A0">
        <w:rPr>
          <w:b/>
          <w:noProof/>
          <w:webHidden/>
        </w:rPr>
      </w:r>
      <w:r w:rsidR="007F42BE" w:rsidRPr="009639A0">
        <w:rPr>
          <w:b/>
          <w:noProof/>
          <w:webHidden/>
        </w:rPr>
        <w:fldChar w:fldCharType="separate"/>
      </w:r>
      <w:ins w:id="37" w:author="Waldemar Pleszewa" w:date="2021-12-07T14:59:00Z">
        <w:r>
          <w:rPr>
            <w:b/>
            <w:noProof/>
            <w:webHidden/>
          </w:rPr>
          <w:t>49</w:t>
        </w:r>
      </w:ins>
      <w:del w:id="38" w:author="Waldemar Pleszewa" w:date="2021-12-07T14:59:00Z">
        <w:r w:rsidR="007F42BE" w:rsidRPr="009639A0" w:rsidDel="00A409B6">
          <w:rPr>
            <w:b/>
            <w:noProof/>
            <w:webHidden/>
          </w:rPr>
          <w:delText>48</w:delText>
        </w:r>
      </w:del>
      <w:r w:rsidR="007F42BE" w:rsidRPr="009639A0">
        <w:rPr>
          <w:b/>
          <w:noProof/>
          <w:webHidden/>
        </w:rPr>
        <w:fldChar w:fldCharType="end"/>
      </w:r>
      <w:r>
        <w:rPr>
          <w:b/>
          <w:noProof/>
        </w:rPr>
        <w:fldChar w:fldCharType="end"/>
      </w:r>
    </w:p>
    <w:p w:rsidR="007F42BE" w:rsidRDefault="00A409B6">
      <w:pPr>
        <w:pStyle w:val="Spistreci2"/>
        <w:tabs>
          <w:tab w:val="right" w:leader="dot" w:pos="9062"/>
        </w:tabs>
        <w:rPr>
          <w:rFonts w:eastAsiaTheme="minorEastAsia" w:cstheme="minorBidi"/>
          <w:noProof/>
          <w:sz w:val="22"/>
          <w:szCs w:val="22"/>
          <w:lang w:eastAsia="pl-PL"/>
        </w:rPr>
      </w:pPr>
      <w:r>
        <w:rPr>
          <w:noProof/>
        </w:rPr>
        <w:fldChar w:fldCharType="begin"/>
      </w:r>
      <w:r>
        <w:rPr>
          <w:noProof/>
        </w:rPr>
        <w:instrText xml:space="preserve"> HYPERLINK \l "_Toc87283005" </w:instrText>
      </w:r>
      <w:r>
        <w:rPr>
          <w:noProof/>
        </w:rPr>
        <w:fldChar w:fldCharType="separate"/>
      </w:r>
      <w:r w:rsidR="007F42BE" w:rsidRPr="00AE67D6">
        <w:rPr>
          <w:rStyle w:val="Hipercze"/>
          <w:noProof/>
          <w:lang w:bidi="pl-PL"/>
        </w:rPr>
        <w:t>Główne grupy docelowe</w:t>
      </w:r>
      <w:r w:rsidR="007F42BE">
        <w:rPr>
          <w:noProof/>
          <w:webHidden/>
        </w:rPr>
        <w:tab/>
      </w:r>
      <w:r w:rsidR="007F42BE">
        <w:rPr>
          <w:noProof/>
          <w:webHidden/>
        </w:rPr>
        <w:fldChar w:fldCharType="begin"/>
      </w:r>
      <w:r w:rsidR="007F42BE">
        <w:rPr>
          <w:noProof/>
          <w:webHidden/>
        </w:rPr>
        <w:instrText xml:space="preserve"> PAGEREF _Toc87283005 \h </w:instrText>
      </w:r>
      <w:r w:rsidR="007F42BE">
        <w:rPr>
          <w:noProof/>
          <w:webHidden/>
        </w:rPr>
      </w:r>
      <w:r w:rsidR="007F42BE">
        <w:rPr>
          <w:noProof/>
          <w:webHidden/>
        </w:rPr>
        <w:fldChar w:fldCharType="separate"/>
      </w:r>
      <w:ins w:id="39" w:author="Waldemar Pleszewa" w:date="2021-12-07T14:59:00Z">
        <w:r>
          <w:rPr>
            <w:noProof/>
            <w:webHidden/>
          </w:rPr>
          <w:t>51</w:t>
        </w:r>
      </w:ins>
      <w:del w:id="40" w:author="Waldemar Pleszewa" w:date="2021-12-07T14:59:00Z">
        <w:r w:rsidR="007F42BE" w:rsidDel="00A409B6">
          <w:rPr>
            <w:noProof/>
            <w:webHidden/>
          </w:rPr>
          <w:delText>50</w:delText>
        </w:r>
      </w:del>
      <w:r w:rsidR="007F42BE">
        <w:rPr>
          <w:noProof/>
          <w:webHidden/>
        </w:rPr>
        <w:fldChar w:fldCharType="end"/>
      </w:r>
      <w:r>
        <w:rPr>
          <w:noProof/>
        </w:rPr>
        <w:fldChar w:fldCharType="end"/>
      </w:r>
    </w:p>
    <w:p w:rsidR="007F42BE" w:rsidRDefault="00A409B6">
      <w:pPr>
        <w:pStyle w:val="Spistreci2"/>
        <w:tabs>
          <w:tab w:val="right" w:leader="dot" w:pos="9062"/>
        </w:tabs>
        <w:rPr>
          <w:rFonts w:eastAsiaTheme="minorEastAsia" w:cstheme="minorBidi"/>
          <w:noProof/>
          <w:sz w:val="22"/>
          <w:szCs w:val="22"/>
          <w:lang w:eastAsia="pl-PL"/>
        </w:rPr>
      </w:pPr>
      <w:r>
        <w:rPr>
          <w:noProof/>
        </w:rPr>
        <w:fldChar w:fldCharType="begin"/>
      </w:r>
      <w:r>
        <w:rPr>
          <w:noProof/>
        </w:rPr>
        <w:instrText xml:space="preserve"> HYPERLINK \l "_Toc87283006" </w:instrText>
      </w:r>
      <w:r>
        <w:rPr>
          <w:noProof/>
        </w:rPr>
        <w:fldChar w:fldCharType="separate"/>
      </w:r>
      <w:r w:rsidR="007F42BE" w:rsidRPr="00AE67D6">
        <w:rPr>
          <w:rStyle w:val="Hipercze"/>
          <w:noProof/>
          <w:lang w:bidi="pl-PL"/>
        </w:rPr>
        <w:t>Wskaźniki</w:t>
      </w:r>
      <w:r w:rsidR="007F42BE">
        <w:rPr>
          <w:noProof/>
          <w:webHidden/>
        </w:rPr>
        <w:tab/>
      </w:r>
      <w:r w:rsidR="007F42BE">
        <w:rPr>
          <w:noProof/>
          <w:webHidden/>
        </w:rPr>
        <w:fldChar w:fldCharType="begin"/>
      </w:r>
      <w:r w:rsidR="007F42BE">
        <w:rPr>
          <w:noProof/>
          <w:webHidden/>
        </w:rPr>
        <w:instrText xml:space="preserve"> PAGEREF _Toc87283006 \h </w:instrText>
      </w:r>
      <w:r w:rsidR="007F42BE">
        <w:rPr>
          <w:noProof/>
          <w:webHidden/>
        </w:rPr>
      </w:r>
      <w:r w:rsidR="007F42BE">
        <w:rPr>
          <w:noProof/>
          <w:webHidden/>
        </w:rPr>
        <w:fldChar w:fldCharType="separate"/>
      </w:r>
      <w:ins w:id="41" w:author="Waldemar Pleszewa" w:date="2021-12-07T14:59:00Z">
        <w:r>
          <w:rPr>
            <w:noProof/>
            <w:webHidden/>
          </w:rPr>
          <w:t>52</w:t>
        </w:r>
      </w:ins>
      <w:del w:id="42" w:author="Waldemar Pleszewa" w:date="2021-12-07T14:59:00Z">
        <w:r w:rsidR="007F42BE" w:rsidDel="00A409B6">
          <w:rPr>
            <w:noProof/>
            <w:webHidden/>
          </w:rPr>
          <w:delText>51</w:delText>
        </w:r>
      </w:del>
      <w:r w:rsidR="007F42BE">
        <w:rPr>
          <w:noProof/>
          <w:webHidden/>
        </w:rPr>
        <w:fldChar w:fldCharType="end"/>
      </w:r>
      <w:r>
        <w:rPr>
          <w:noProof/>
        </w:rPr>
        <w:fldChar w:fldCharType="end"/>
      </w:r>
    </w:p>
    <w:p w:rsidR="007F42BE" w:rsidRDefault="00A409B6">
      <w:pPr>
        <w:pStyle w:val="Spistreci2"/>
        <w:tabs>
          <w:tab w:val="right" w:leader="dot" w:pos="9062"/>
        </w:tabs>
        <w:rPr>
          <w:rFonts w:eastAsiaTheme="minorEastAsia" w:cstheme="minorBidi"/>
          <w:noProof/>
          <w:sz w:val="22"/>
          <w:szCs w:val="22"/>
          <w:lang w:eastAsia="pl-PL"/>
        </w:rPr>
      </w:pPr>
      <w:r>
        <w:rPr>
          <w:noProof/>
        </w:rPr>
        <w:fldChar w:fldCharType="begin"/>
      </w:r>
      <w:r>
        <w:rPr>
          <w:noProof/>
        </w:rPr>
        <w:instrText xml:space="preserve"> HYPERLINK \l "_Toc87283007" </w:instrText>
      </w:r>
      <w:r>
        <w:rPr>
          <w:noProof/>
        </w:rPr>
        <w:fldChar w:fldCharType="separate"/>
      </w:r>
      <w:r w:rsidR="007F42BE" w:rsidRPr="00AE67D6">
        <w:rPr>
          <w:rStyle w:val="Hipercze"/>
          <w:rFonts w:eastAsia="Calibri"/>
          <w:noProof/>
          <w:lang w:bidi="pl-PL"/>
        </w:rPr>
        <w:t>Indykatywny podział zaprogramowanych zasobów (UE) według rodzaju interwencji</w:t>
      </w:r>
      <w:r w:rsidR="007F42BE">
        <w:rPr>
          <w:noProof/>
          <w:webHidden/>
        </w:rPr>
        <w:tab/>
      </w:r>
      <w:r w:rsidR="007F42BE">
        <w:rPr>
          <w:noProof/>
          <w:webHidden/>
        </w:rPr>
        <w:fldChar w:fldCharType="begin"/>
      </w:r>
      <w:r w:rsidR="007F42BE">
        <w:rPr>
          <w:noProof/>
          <w:webHidden/>
        </w:rPr>
        <w:instrText xml:space="preserve"> PAGEREF _Toc87283007 \h </w:instrText>
      </w:r>
      <w:r w:rsidR="007F42BE">
        <w:rPr>
          <w:noProof/>
          <w:webHidden/>
        </w:rPr>
      </w:r>
      <w:r w:rsidR="007F42BE">
        <w:rPr>
          <w:noProof/>
          <w:webHidden/>
        </w:rPr>
        <w:fldChar w:fldCharType="separate"/>
      </w:r>
      <w:ins w:id="43" w:author="Waldemar Pleszewa" w:date="2021-12-07T14:59:00Z">
        <w:r>
          <w:rPr>
            <w:noProof/>
            <w:webHidden/>
          </w:rPr>
          <w:t>53</w:t>
        </w:r>
      </w:ins>
      <w:del w:id="44" w:author="Waldemar Pleszewa" w:date="2021-12-07T14:59:00Z">
        <w:r w:rsidR="007F42BE" w:rsidDel="00A409B6">
          <w:rPr>
            <w:noProof/>
            <w:webHidden/>
          </w:rPr>
          <w:delText>52</w:delText>
        </w:r>
      </w:del>
      <w:r w:rsidR="007F42BE">
        <w:rPr>
          <w:noProof/>
          <w:webHidden/>
        </w:rPr>
        <w:fldChar w:fldCharType="end"/>
      </w:r>
      <w:r>
        <w:rPr>
          <w:noProof/>
        </w:rPr>
        <w:fldChar w:fldCharType="end"/>
      </w:r>
    </w:p>
    <w:p w:rsidR="007F42BE" w:rsidRDefault="00A409B6">
      <w:pPr>
        <w:pStyle w:val="Spistreci1"/>
        <w:tabs>
          <w:tab w:val="left" w:pos="480"/>
          <w:tab w:val="right" w:leader="dot" w:pos="9062"/>
        </w:tabs>
        <w:rPr>
          <w:rFonts w:eastAsiaTheme="minorEastAsia" w:cstheme="minorBidi"/>
          <w:b w:val="0"/>
          <w:bCs w:val="0"/>
          <w:noProof/>
          <w:sz w:val="22"/>
          <w:szCs w:val="22"/>
          <w:lang w:eastAsia="pl-PL"/>
        </w:rPr>
      </w:pPr>
      <w:r>
        <w:rPr>
          <w:noProof/>
        </w:rPr>
        <w:fldChar w:fldCharType="begin"/>
      </w:r>
      <w:r>
        <w:rPr>
          <w:noProof/>
        </w:rPr>
        <w:instrText xml:space="preserve"> HYPERLINK \l "_Toc87283008" </w:instrText>
      </w:r>
      <w:r>
        <w:rPr>
          <w:noProof/>
        </w:rPr>
        <w:fldChar w:fldCharType="separate"/>
      </w:r>
      <w:r w:rsidR="007F42BE" w:rsidRPr="00AE67D6">
        <w:rPr>
          <w:rStyle w:val="Hipercze"/>
          <w:rFonts w:eastAsia="Calibri"/>
          <w:noProof/>
          <w:lang w:bidi="pl-PL"/>
          <w14:scene3d>
            <w14:camera w14:prst="orthographicFront"/>
            <w14:lightRig w14:rig="threePt" w14:dir="t">
              <w14:rot w14:lat="0" w14:lon="0" w14:rev="0"/>
            </w14:lightRig>
          </w14:scene3d>
        </w:rPr>
        <w:t>3.</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Plan finansowy</w:t>
      </w:r>
      <w:r w:rsidR="007F42BE">
        <w:rPr>
          <w:noProof/>
          <w:webHidden/>
        </w:rPr>
        <w:tab/>
      </w:r>
      <w:r w:rsidR="007F42BE">
        <w:rPr>
          <w:noProof/>
          <w:webHidden/>
        </w:rPr>
        <w:fldChar w:fldCharType="begin"/>
      </w:r>
      <w:r w:rsidR="007F42BE">
        <w:rPr>
          <w:noProof/>
          <w:webHidden/>
        </w:rPr>
        <w:instrText xml:space="preserve"> PAGEREF _Toc87283008 \h </w:instrText>
      </w:r>
      <w:r w:rsidR="007F42BE">
        <w:rPr>
          <w:noProof/>
          <w:webHidden/>
        </w:rPr>
      </w:r>
      <w:r w:rsidR="007F42BE">
        <w:rPr>
          <w:noProof/>
          <w:webHidden/>
        </w:rPr>
        <w:fldChar w:fldCharType="separate"/>
      </w:r>
      <w:ins w:id="45" w:author="Waldemar Pleszewa" w:date="2021-12-07T14:59:00Z">
        <w:r>
          <w:rPr>
            <w:noProof/>
            <w:webHidden/>
          </w:rPr>
          <w:t>54</w:t>
        </w:r>
      </w:ins>
      <w:del w:id="46" w:author="Waldemar Pleszewa" w:date="2021-12-07T14:59:00Z">
        <w:r w:rsidR="007F42BE" w:rsidDel="00A409B6">
          <w:rPr>
            <w:noProof/>
            <w:webHidden/>
          </w:rPr>
          <w:delText>53</w:delText>
        </w:r>
      </w:del>
      <w:r w:rsidR="007F42BE">
        <w:rPr>
          <w:noProof/>
          <w:webHidden/>
        </w:rPr>
        <w:fldChar w:fldCharType="end"/>
      </w:r>
      <w:r>
        <w:rPr>
          <w:noProof/>
        </w:rPr>
        <w:fldChar w:fldCharType="end"/>
      </w:r>
    </w:p>
    <w:p w:rsidR="007F42BE" w:rsidRDefault="00A409B6">
      <w:pPr>
        <w:pStyle w:val="Spistreci1"/>
        <w:tabs>
          <w:tab w:val="left" w:pos="480"/>
          <w:tab w:val="right" w:leader="dot" w:pos="9062"/>
        </w:tabs>
        <w:rPr>
          <w:rFonts w:eastAsiaTheme="minorEastAsia" w:cstheme="minorBidi"/>
          <w:b w:val="0"/>
          <w:bCs w:val="0"/>
          <w:noProof/>
          <w:sz w:val="22"/>
          <w:szCs w:val="22"/>
          <w:lang w:eastAsia="pl-PL"/>
        </w:rPr>
      </w:pPr>
      <w:r>
        <w:rPr>
          <w:noProof/>
        </w:rPr>
        <w:fldChar w:fldCharType="begin"/>
      </w:r>
      <w:r>
        <w:rPr>
          <w:noProof/>
        </w:rPr>
        <w:instrText xml:space="preserve"> HYPERLINK \l "_Toc87283009" </w:instrText>
      </w:r>
      <w:r>
        <w:rPr>
          <w:noProof/>
        </w:rPr>
        <w:fldChar w:fldCharType="separate"/>
      </w:r>
      <w:r w:rsidR="007F42BE" w:rsidRPr="00AE67D6">
        <w:rPr>
          <w:rStyle w:val="Hipercze"/>
          <w:noProof/>
          <w:lang w:bidi="pl-PL"/>
          <w14:scene3d>
            <w14:camera w14:prst="orthographicFront"/>
            <w14:lightRig w14:rig="threePt" w14:dir="t">
              <w14:rot w14:lat="0" w14:lon="0" w14:rev="0"/>
            </w14:lightRig>
          </w14:scene3d>
        </w:rPr>
        <w:t>4.</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Warunki podstawowe</w:t>
      </w:r>
      <w:r w:rsidR="007F42BE">
        <w:rPr>
          <w:noProof/>
          <w:webHidden/>
        </w:rPr>
        <w:tab/>
      </w:r>
      <w:r w:rsidR="007F42BE">
        <w:rPr>
          <w:noProof/>
          <w:webHidden/>
        </w:rPr>
        <w:fldChar w:fldCharType="begin"/>
      </w:r>
      <w:r w:rsidR="007F42BE">
        <w:rPr>
          <w:noProof/>
          <w:webHidden/>
        </w:rPr>
        <w:instrText xml:space="preserve"> PAGEREF _Toc87283009 \h </w:instrText>
      </w:r>
      <w:r w:rsidR="007F42BE">
        <w:rPr>
          <w:noProof/>
          <w:webHidden/>
        </w:rPr>
      </w:r>
      <w:r w:rsidR="007F42BE">
        <w:rPr>
          <w:noProof/>
          <w:webHidden/>
        </w:rPr>
        <w:fldChar w:fldCharType="separate"/>
      </w:r>
      <w:ins w:id="47" w:author="Waldemar Pleszewa" w:date="2021-12-07T14:59:00Z">
        <w:r>
          <w:rPr>
            <w:noProof/>
            <w:webHidden/>
          </w:rPr>
          <w:t>57</w:t>
        </w:r>
      </w:ins>
      <w:del w:id="48" w:author="Waldemar Pleszewa" w:date="2021-12-07T14:59:00Z">
        <w:r w:rsidR="007F42BE" w:rsidDel="00A409B6">
          <w:rPr>
            <w:noProof/>
            <w:webHidden/>
          </w:rPr>
          <w:delText>56</w:delText>
        </w:r>
      </w:del>
      <w:r w:rsidR="007F42BE">
        <w:rPr>
          <w:noProof/>
          <w:webHidden/>
        </w:rPr>
        <w:fldChar w:fldCharType="end"/>
      </w:r>
      <w:r>
        <w:rPr>
          <w:noProof/>
        </w:rPr>
        <w:fldChar w:fldCharType="end"/>
      </w:r>
    </w:p>
    <w:p w:rsidR="007F42BE" w:rsidRDefault="00A409B6">
      <w:pPr>
        <w:pStyle w:val="Spistreci1"/>
        <w:tabs>
          <w:tab w:val="left" w:pos="480"/>
          <w:tab w:val="right" w:leader="dot" w:pos="9062"/>
        </w:tabs>
        <w:rPr>
          <w:rFonts w:eastAsiaTheme="minorEastAsia" w:cstheme="minorBidi"/>
          <w:b w:val="0"/>
          <w:bCs w:val="0"/>
          <w:noProof/>
          <w:sz w:val="22"/>
          <w:szCs w:val="22"/>
          <w:lang w:eastAsia="pl-PL"/>
        </w:rPr>
      </w:pPr>
      <w:r>
        <w:rPr>
          <w:noProof/>
        </w:rPr>
        <w:fldChar w:fldCharType="begin"/>
      </w:r>
      <w:r>
        <w:rPr>
          <w:noProof/>
        </w:rPr>
        <w:instrText xml:space="preserve"> HYPERLINK \l "_Toc87283010" </w:instrText>
      </w:r>
      <w:r>
        <w:rPr>
          <w:noProof/>
        </w:rPr>
        <w:fldChar w:fldCharType="separate"/>
      </w:r>
      <w:r w:rsidR="007F42BE" w:rsidRPr="00AE67D6">
        <w:rPr>
          <w:rStyle w:val="Hipercze"/>
          <w:noProof/>
          <w:lang w:bidi="pl-PL"/>
          <w14:scene3d>
            <w14:camera w14:prst="orthographicFront"/>
            <w14:lightRig w14:rig="threePt" w14:dir="t">
              <w14:rot w14:lat="0" w14:lon="0" w14:rev="0"/>
            </w14:lightRig>
          </w14:scene3d>
        </w:rPr>
        <w:t>5.</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Instytucje programu</w:t>
      </w:r>
      <w:r w:rsidR="007F42BE">
        <w:rPr>
          <w:noProof/>
          <w:webHidden/>
        </w:rPr>
        <w:tab/>
      </w:r>
      <w:r w:rsidR="007F42BE">
        <w:rPr>
          <w:noProof/>
          <w:webHidden/>
        </w:rPr>
        <w:fldChar w:fldCharType="begin"/>
      </w:r>
      <w:r w:rsidR="007F42BE">
        <w:rPr>
          <w:noProof/>
          <w:webHidden/>
        </w:rPr>
        <w:instrText xml:space="preserve"> PAGEREF _Toc87283010 \h </w:instrText>
      </w:r>
      <w:r w:rsidR="007F42BE">
        <w:rPr>
          <w:noProof/>
          <w:webHidden/>
        </w:rPr>
      </w:r>
      <w:r w:rsidR="007F42BE">
        <w:rPr>
          <w:noProof/>
          <w:webHidden/>
        </w:rPr>
        <w:fldChar w:fldCharType="separate"/>
      </w:r>
      <w:ins w:id="49" w:author="Waldemar Pleszewa" w:date="2021-12-07T14:59:00Z">
        <w:r>
          <w:rPr>
            <w:noProof/>
            <w:webHidden/>
          </w:rPr>
          <w:t>67</w:t>
        </w:r>
      </w:ins>
      <w:del w:id="50" w:author="Waldemar Pleszewa" w:date="2021-12-07T14:59:00Z">
        <w:r w:rsidR="007F42BE" w:rsidDel="00A409B6">
          <w:rPr>
            <w:noProof/>
            <w:webHidden/>
          </w:rPr>
          <w:delText>66</w:delText>
        </w:r>
      </w:del>
      <w:r w:rsidR="007F42BE">
        <w:rPr>
          <w:noProof/>
          <w:webHidden/>
        </w:rPr>
        <w:fldChar w:fldCharType="end"/>
      </w:r>
      <w:r>
        <w:rPr>
          <w:noProof/>
        </w:rPr>
        <w:fldChar w:fldCharType="end"/>
      </w:r>
    </w:p>
    <w:p w:rsidR="007F42BE" w:rsidRDefault="00A409B6">
      <w:pPr>
        <w:pStyle w:val="Spistreci1"/>
        <w:tabs>
          <w:tab w:val="left" w:pos="480"/>
          <w:tab w:val="right" w:leader="dot" w:pos="9062"/>
        </w:tabs>
        <w:rPr>
          <w:rFonts w:eastAsiaTheme="minorEastAsia" w:cstheme="minorBidi"/>
          <w:b w:val="0"/>
          <w:bCs w:val="0"/>
          <w:noProof/>
          <w:sz w:val="22"/>
          <w:szCs w:val="22"/>
          <w:lang w:eastAsia="pl-PL"/>
        </w:rPr>
      </w:pPr>
      <w:r>
        <w:rPr>
          <w:noProof/>
        </w:rPr>
        <w:fldChar w:fldCharType="begin"/>
      </w:r>
      <w:r>
        <w:rPr>
          <w:noProof/>
        </w:rPr>
        <w:instrText xml:space="preserve"> HYPERLINK \l "_Toc87283011" </w:instrText>
      </w:r>
      <w:r>
        <w:rPr>
          <w:noProof/>
        </w:rPr>
        <w:fldChar w:fldCharType="separate"/>
      </w:r>
      <w:r w:rsidR="007F42BE" w:rsidRPr="00AE67D6">
        <w:rPr>
          <w:rStyle w:val="Hipercze"/>
          <w:rFonts w:eastAsia="Calibri" w:cs="Arial"/>
          <w:noProof/>
          <w:lang w:bidi="pl-PL"/>
          <w14:scene3d>
            <w14:camera w14:prst="orthographicFront"/>
            <w14:lightRig w14:rig="threePt" w14:dir="t">
              <w14:rot w14:lat="0" w14:lon="0" w14:rev="0"/>
            </w14:lightRig>
          </w14:scene3d>
        </w:rPr>
        <w:t>6.</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Partnerstwo</w:t>
      </w:r>
      <w:r w:rsidR="007F42BE">
        <w:rPr>
          <w:noProof/>
          <w:webHidden/>
        </w:rPr>
        <w:tab/>
      </w:r>
      <w:r w:rsidR="007F42BE">
        <w:rPr>
          <w:noProof/>
          <w:webHidden/>
        </w:rPr>
        <w:fldChar w:fldCharType="begin"/>
      </w:r>
      <w:r w:rsidR="007F42BE">
        <w:rPr>
          <w:noProof/>
          <w:webHidden/>
        </w:rPr>
        <w:instrText xml:space="preserve"> PAGEREF _Toc87283011 \h </w:instrText>
      </w:r>
      <w:r w:rsidR="007F42BE">
        <w:rPr>
          <w:noProof/>
          <w:webHidden/>
        </w:rPr>
      </w:r>
      <w:r w:rsidR="007F42BE">
        <w:rPr>
          <w:noProof/>
          <w:webHidden/>
        </w:rPr>
        <w:fldChar w:fldCharType="separate"/>
      </w:r>
      <w:ins w:id="51" w:author="Waldemar Pleszewa" w:date="2021-12-07T14:59:00Z">
        <w:r>
          <w:rPr>
            <w:noProof/>
            <w:webHidden/>
          </w:rPr>
          <w:t>69</w:t>
        </w:r>
      </w:ins>
      <w:del w:id="52" w:author="Waldemar Pleszewa" w:date="2021-12-07T14:59:00Z">
        <w:r w:rsidR="007F42BE" w:rsidDel="00A409B6">
          <w:rPr>
            <w:noProof/>
            <w:webHidden/>
          </w:rPr>
          <w:delText>67</w:delText>
        </w:r>
      </w:del>
      <w:r w:rsidR="007F42BE">
        <w:rPr>
          <w:noProof/>
          <w:webHidden/>
        </w:rPr>
        <w:fldChar w:fldCharType="end"/>
      </w:r>
      <w:r>
        <w:rPr>
          <w:noProof/>
        </w:rPr>
        <w:fldChar w:fldCharType="end"/>
      </w:r>
    </w:p>
    <w:p w:rsidR="007F42BE" w:rsidRDefault="00A409B6">
      <w:pPr>
        <w:pStyle w:val="Spistreci1"/>
        <w:tabs>
          <w:tab w:val="left" w:pos="480"/>
          <w:tab w:val="right" w:leader="dot" w:pos="9062"/>
        </w:tabs>
        <w:rPr>
          <w:rFonts w:eastAsiaTheme="minorEastAsia" w:cstheme="minorBidi"/>
          <w:b w:val="0"/>
          <w:bCs w:val="0"/>
          <w:noProof/>
          <w:sz w:val="22"/>
          <w:szCs w:val="22"/>
          <w:lang w:eastAsia="pl-PL"/>
        </w:rPr>
      </w:pPr>
      <w:r>
        <w:rPr>
          <w:noProof/>
        </w:rPr>
        <w:fldChar w:fldCharType="begin"/>
      </w:r>
      <w:r>
        <w:rPr>
          <w:noProof/>
        </w:rPr>
        <w:instrText xml:space="preserve"> HYPERLINK \l "_Toc87283012" </w:instrText>
      </w:r>
      <w:r>
        <w:rPr>
          <w:noProof/>
        </w:rPr>
        <w:fldChar w:fldCharType="separate"/>
      </w:r>
      <w:r w:rsidR="007F42BE" w:rsidRPr="00AE67D6">
        <w:rPr>
          <w:rStyle w:val="Hipercze"/>
          <w:noProof/>
          <w:lang w:bidi="pl-PL"/>
          <w14:scene3d>
            <w14:camera w14:prst="orthographicFront"/>
            <w14:lightRig w14:rig="threePt" w14:dir="t">
              <w14:rot w14:lat="0" w14:lon="0" w14:rev="0"/>
            </w14:lightRig>
          </w14:scene3d>
        </w:rPr>
        <w:t>7.</w:t>
      </w:r>
      <w:r w:rsidR="007F42BE">
        <w:rPr>
          <w:rFonts w:eastAsiaTheme="minorEastAsia" w:cstheme="minorBidi"/>
          <w:b w:val="0"/>
          <w:bCs w:val="0"/>
          <w:noProof/>
          <w:sz w:val="22"/>
          <w:szCs w:val="22"/>
          <w:lang w:eastAsia="pl-PL"/>
        </w:rPr>
        <w:tab/>
      </w:r>
      <w:r w:rsidR="007F42BE" w:rsidRPr="00AE67D6">
        <w:rPr>
          <w:rStyle w:val="Hipercze"/>
          <w:noProof/>
          <w:lang w:bidi="pl-PL"/>
        </w:rPr>
        <w:t>Komunikacja i widoczność</w:t>
      </w:r>
      <w:r w:rsidR="007F42BE">
        <w:rPr>
          <w:noProof/>
          <w:webHidden/>
        </w:rPr>
        <w:tab/>
      </w:r>
      <w:r w:rsidR="007F42BE">
        <w:rPr>
          <w:noProof/>
          <w:webHidden/>
        </w:rPr>
        <w:fldChar w:fldCharType="begin"/>
      </w:r>
      <w:r w:rsidR="007F42BE">
        <w:rPr>
          <w:noProof/>
          <w:webHidden/>
        </w:rPr>
        <w:instrText xml:space="preserve"> PAGEREF _Toc87283012 \h </w:instrText>
      </w:r>
      <w:r w:rsidR="007F42BE">
        <w:rPr>
          <w:noProof/>
          <w:webHidden/>
        </w:rPr>
      </w:r>
      <w:r w:rsidR="007F42BE">
        <w:rPr>
          <w:noProof/>
          <w:webHidden/>
        </w:rPr>
        <w:fldChar w:fldCharType="separate"/>
      </w:r>
      <w:ins w:id="53" w:author="Waldemar Pleszewa" w:date="2021-12-07T14:59:00Z">
        <w:r>
          <w:rPr>
            <w:noProof/>
            <w:webHidden/>
          </w:rPr>
          <w:t>73</w:t>
        </w:r>
      </w:ins>
      <w:del w:id="54" w:author="Waldemar Pleszewa" w:date="2021-12-07T14:59:00Z">
        <w:r w:rsidR="007F42BE" w:rsidDel="00A409B6">
          <w:rPr>
            <w:noProof/>
            <w:webHidden/>
          </w:rPr>
          <w:delText>71</w:delText>
        </w:r>
      </w:del>
      <w:r w:rsidR="007F42BE">
        <w:rPr>
          <w:noProof/>
          <w:webHidden/>
        </w:rPr>
        <w:fldChar w:fldCharType="end"/>
      </w:r>
      <w:r>
        <w:rPr>
          <w:noProof/>
        </w:rPr>
        <w:fldChar w:fldCharType="end"/>
      </w:r>
    </w:p>
    <w:p w:rsidR="007F42BE" w:rsidRDefault="00A409B6">
      <w:pPr>
        <w:pStyle w:val="Spistreci1"/>
        <w:tabs>
          <w:tab w:val="left" w:pos="480"/>
          <w:tab w:val="right" w:leader="dot" w:pos="9062"/>
        </w:tabs>
        <w:rPr>
          <w:rFonts w:eastAsiaTheme="minorEastAsia" w:cstheme="minorBidi"/>
          <w:b w:val="0"/>
          <w:bCs w:val="0"/>
          <w:noProof/>
          <w:sz w:val="22"/>
          <w:szCs w:val="22"/>
          <w:lang w:eastAsia="pl-PL"/>
        </w:rPr>
      </w:pPr>
      <w:r>
        <w:rPr>
          <w:noProof/>
        </w:rPr>
        <w:fldChar w:fldCharType="begin"/>
      </w:r>
      <w:r>
        <w:rPr>
          <w:noProof/>
        </w:rPr>
        <w:instrText xml:space="preserve"> HYPERLINK \l "_Toc87283013" </w:instrText>
      </w:r>
      <w:r>
        <w:rPr>
          <w:noProof/>
        </w:rPr>
        <w:fldChar w:fldCharType="separate"/>
      </w:r>
      <w:r w:rsidR="007F42BE" w:rsidRPr="00AE67D6">
        <w:rPr>
          <w:rStyle w:val="Hipercze"/>
          <w:noProof/>
          <w:lang w:bidi="pl-PL"/>
          <w14:scene3d>
            <w14:camera w14:prst="orthographicFront"/>
            <w14:lightRig w14:rig="threePt" w14:dir="t">
              <w14:rot w14:lat="0" w14:lon="0" w14:rev="0"/>
            </w14:lightRig>
          </w14:scene3d>
        </w:rPr>
        <w:t>8.</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Stosowanie stawek jednostkowych, kwot ryczałtowych, stawek ryczałtowych i finansowania niepowiązanego z kosztami</w:t>
      </w:r>
      <w:r w:rsidR="007F42BE">
        <w:rPr>
          <w:noProof/>
          <w:webHidden/>
        </w:rPr>
        <w:tab/>
      </w:r>
      <w:r w:rsidR="007F42BE">
        <w:rPr>
          <w:noProof/>
          <w:webHidden/>
        </w:rPr>
        <w:fldChar w:fldCharType="begin"/>
      </w:r>
      <w:r w:rsidR="007F42BE">
        <w:rPr>
          <w:noProof/>
          <w:webHidden/>
        </w:rPr>
        <w:instrText xml:space="preserve"> PAGEREF _Toc87283013 \h </w:instrText>
      </w:r>
      <w:r w:rsidR="007F42BE">
        <w:rPr>
          <w:noProof/>
          <w:webHidden/>
        </w:rPr>
      </w:r>
      <w:r w:rsidR="007F42BE">
        <w:rPr>
          <w:noProof/>
          <w:webHidden/>
        </w:rPr>
        <w:fldChar w:fldCharType="separate"/>
      </w:r>
      <w:ins w:id="55" w:author="Waldemar Pleszewa" w:date="2021-12-07T14:59:00Z">
        <w:r>
          <w:rPr>
            <w:noProof/>
            <w:webHidden/>
          </w:rPr>
          <w:t>76</w:t>
        </w:r>
      </w:ins>
      <w:del w:id="56" w:author="Waldemar Pleszewa" w:date="2021-12-07T14:59:00Z">
        <w:r w:rsidR="007F42BE" w:rsidDel="00A409B6">
          <w:rPr>
            <w:noProof/>
            <w:webHidden/>
          </w:rPr>
          <w:delText>74</w:delText>
        </w:r>
      </w:del>
      <w:r w:rsidR="007F42BE">
        <w:rPr>
          <w:noProof/>
          <w:webHidden/>
        </w:rPr>
        <w:fldChar w:fldCharType="end"/>
      </w:r>
      <w:r>
        <w:rPr>
          <w:noProof/>
        </w:rPr>
        <w:fldChar w:fldCharType="end"/>
      </w:r>
    </w:p>
    <w:p w:rsidR="007F42BE" w:rsidRDefault="00A409B6">
      <w:pPr>
        <w:pStyle w:val="Spistreci1"/>
        <w:tabs>
          <w:tab w:val="left" w:pos="480"/>
          <w:tab w:val="right" w:leader="dot" w:pos="9062"/>
        </w:tabs>
        <w:rPr>
          <w:rFonts w:eastAsiaTheme="minorEastAsia" w:cstheme="minorBidi"/>
          <w:b w:val="0"/>
          <w:bCs w:val="0"/>
          <w:noProof/>
          <w:sz w:val="22"/>
          <w:szCs w:val="22"/>
          <w:lang w:eastAsia="pl-PL"/>
        </w:rPr>
      </w:pPr>
      <w:r>
        <w:rPr>
          <w:noProof/>
        </w:rPr>
        <w:fldChar w:fldCharType="begin"/>
      </w:r>
      <w:r>
        <w:rPr>
          <w:noProof/>
        </w:rPr>
        <w:instrText xml:space="preserve"> HYPERLINK \l "_Toc87283014" </w:instrText>
      </w:r>
      <w:r>
        <w:rPr>
          <w:noProof/>
        </w:rPr>
        <w:fldChar w:fldCharType="separate"/>
      </w:r>
      <w:r w:rsidR="007F42BE" w:rsidRPr="00AE67D6">
        <w:rPr>
          <w:rStyle w:val="Hipercze"/>
          <w:noProof/>
          <w:lang w:bidi="pl-PL"/>
          <w14:scene3d>
            <w14:camera w14:prst="orthographicFront"/>
            <w14:lightRig w14:rig="threePt" w14:dir="t">
              <w14:rot w14:lat="0" w14:lon="0" w14:rev="0"/>
            </w14:lightRig>
          </w14:scene3d>
        </w:rPr>
        <w:t>9.</w:t>
      </w:r>
      <w:r w:rsidR="007F42BE">
        <w:rPr>
          <w:rFonts w:eastAsiaTheme="minorEastAsia" w:cstheme="minorBidi"/>
          <w:b w:val="0"/>
          <w:bCs w:val="0"/>
          <w:noProof/>
          <w:sz w:val="22"/>
          <w:szCs w:val="22"/>
          <w:lang w:eastAsia="pl-PL"/>
        </w:rPr>
        <w:tab/>
      </w:r>
      <w:r w:rsidR="007F42BE" w:rsidRPr="00AE67D6">
        <w:rPr>
          <w:rStyle w:val="Hipercze"/>
          <w:noProof/>
          <w:lang w:bidi="pl-PL"/>
        </w:rPr>
        <w:t>Załączniki</w:t>
      </w:r>
      <w:r w:rsidR="007F42BE">
        <w:rPr>
          <w:noProof/>
          <w:webHidden/>
        </w:rPr>
        <w:tab/>
      </w:r>
      <w:r w:rsidR="007F42BE">
        <w:rPr>
          <w:noProof/>
          <w:webHidden/>
        </w:rPr>
        <w:fldChar w:fldCharType="begin"/>
      </w:r>
      <w:r w:rsidR="007F42BE">
        <w:rPr>
          <w:noProof/>
          <w:webHidden/>
        </w:rPr>
        <w:instrText xml:space="preserve"> PAGEREF _Toc87283014 \h </w:instrText>
      </w:r>
      <w:r w:rsidR="007F42BE">
        <w:rPr>
          <w:noProof/>
          <w:webHidden/>
        </w:rPr>
      </w:r>
      <w:r w:rsidR="007F42BE">
        <w:rPr>
          <w:noProof/>
          <w:webHidden/>
        </w:rPr>
        <w:fldChar w:fldCharType="separate"/>
      </w:r>
      <w:ins w:id="57" w:author="Waldemar Pleszewa" w:date="2021-12-07T14:59:00Z">
        <w:r>
          <w:rPr>
            <w:noProof/>
            <w:webHidden/>
          </w:rPr>
          <w:t>77</w:t>
        </w:r>
      </w:ins>
      <w:del w:id="58" w:author="Waldemar Pleszewa" w:date="2021-12-07T14:59:00Z">
        <w:r w:rsidR="007F42BE" w:rsidDel="00A409B6">
          <w:rPr>
            <w:noProof/>
            <w:webHidden/>
          </w:rPr>
          <w:delText>75</w:delText>
        </w:r>
      </w:del>
      <w:r w:rsidR="007F42BE">
        <w:rPr>
          <w:noProof/>
          <w:webHidden/>
        </w:rPr>
        <w:fldChar w:fldCharType="end"/>
      </w:r>
      <w:r>
        <w:rPr>
          <w:noProof/>
        </w:rPr>
        <w:fldChar w:fldCharType="end"/>
      </w:r>
    </w:p>
    <w:p w:rsidR="007F42BE" w:rsidRDefault="00A409B6">
      <w:pPr>
        <w:pStyle w:val="Spistreci2"/>
        <w:tabs>
          <w:tab w:val="right" w:leader="dot" w:pos="9062"/>
        </w:tabs>
        <w:rPr>
          <w:rFonts w:eastAsiaTheme="minorEastAsia" w:cstheme="minorBidi"/>
          <w:noProof/>
          <w:sz w:val="22"/>
          <w:szCs w:val="22"/>
          <w:lang w:eastAsia="pl-PL"/>
        </w:rPr>
      </w:pPr>
      <w:r>
        <w:rPr>
          <w:noProof/>
        </w:rPr>
        <w:fldChar w:fldCharType="begin"/>
      </w:r>
      <w:r>
        <w:rPr>
          <w:noProof/>
        </w:rPr>
        <w:instrText xml:space="preserve"> HYPERLINK \l "_Toc87283015" </w:instrText>
      </w:r>
      <w:r>
        <w:rPr>
          <w:noProof/>
        </w:rPr>
        <w:fldChar w:fldCharType="separate"/>
      </w:r>
      <w:r w:rsidR="007F42BE" w:rsidRPr="00AE67D6">
        <w:rPr>
          <w:rStyle w:val="Hipercze"/>
          <w:noProof/>
          <w:lang w:bidi="pl-PL"/>
        </w:rPr>
        <w:t>Załącznik 1 - Rozszerzony opis Priorytetu II: Zaawansowane usługi cyfrowe</w:t>
      </w:r>
      <w:r w:rsidR="007F42BE">
        <w:rPr>
          <w:noProof/>
          <w:webHidden/>
        </w:rPr>
        <w:tab/>
      </w:r>
      <w:r w:rsidR="007F42BE">
        <w:rPr>
          <w:noProof/>
          <w:webHidden/>
        </w:rPr>
        <w:fldChar w:fldCharType="begin"/>
      </w:r>
      <w:r w:rsidR="007F42BE">
        <w:rPr>
          <w:noProof/>
          <w:webHidden/>
        </w:rPr>
        <w:instrText xml:space="preserve"> PAGEREF _Toc87283015 \h </w:instrText>
      </w:r>
      <w:r w:rsidR="007F42BE">
        <w:rPr>
          <w:noProof/>
          <w:webHidden/>
        </w:rPr>
      </w:r>
      <w:r w:rsidR="007F42BE">
        <w:rPr>
          <w:noProof/>
          <w:webHidden/>
        </w:rPr>
        <w:fldChar w:fldCharType="separate"/>
      </w:r>
      <w:ins w:id="59" w:author="Waldemar Pleszewa" w:date="2021-12-07T14:59:00Z">
        <w:r>
          <w:rPr>
            <w:noProof/>
            <w:webHidden/>
          </w:rPr>
          <w:t>77</w:t>
        </w:r>
      </w:ins>
      <w:del w:id="60" w:author="Waldemar Pleszewa" w:date="2021-12-07T14:59:00Z">
        <w:r w:rsidR="007F42BE" w:rsidDel="00A409B6">
          <w:rPr>
            <w:noProof/>
            <w:webHidden/>
          </w:rPr>
          <w:delText>75</w:delText>
        </w:r>
      </w:del>
      <w:r w:rsidR="007F42BE">
        <w:rPr>
          <w:noProof/>
          <w:webHidden/>
        </w:rPr>
        <w:fldChar w:fldCharType="end"/>
      </w:r>
      <w:r>
        <w:rPr>
          <w:noProof/>
        </w:rPr>
        <w:fldChar w:fldCharType="end"/>
      </w:r>
    </w:p>
    <w:p w:rsidR="007F42BE" w:rsidRDefault="00A409B6">
      <w:pPr>
        <w:pStyle w:val="Spistreci3"/>
        <w:tabs>
          <w:tab w:val="right" w:leader="dot" w:pos="9062"/>
        </w:tabs>
        <w:rPr>
          <w:rFonts w:eastAsiaTheme="minorEastAsia" w:cstheme="minorBidi"/>
          <w:i w:val="0"/>
          <w:iCs w:val="0"/>
          <w:noProof/>
          <w:sz w:val="22"/>
          <w:szCs w:val="22"/>
          <w:lang w:eastAsia="pl-PL"/>
        </w:rPr>
      </w:pPr>
      <w:r>
        <w:rPr>
          <w:noProof/>
        </w:rPr>
        <w:fldChar w:fldCharType="begin"/>
      </w:r>
      <w:r>
        <w:rPr>
          <w:noProof/>
        </w:rPr>
        <w:instrText xml:space="preserve"> HYPERLINK \l "_Toc87283016" </w:instrText>
      </w:r>
      <w:r>
        <w:rPr>
          <w:noProof/>
        </w:rPr>
        <w:fldChar w:fldCharType="separate"/>
      </w:r>
      <w:r w:rsidR="007F42BE" w:rsidRPr="00AE67D6">
        <w:rPr>
          <w:rStyle w:val="Hipercze"/>
          <w:noProof/>
          <w:lang w:bidi="pl-PL"/>
        </w:rPr>
        <w:t>2.1: Wysoka jakość i dostępność e-usług publicznych</w:t>
      </w:r>
      <w:r w:rsidR="007F42BE">
        <w:rPr>
          <w:noProof/>
          <w:webHidden/>
        </w:rPr>
        <w:tab/>
      </w:r>
      <w:r w:rsidR="007F42BE">
        <w:rPr>
          <w:noProof/>
          <w:webHidden/>
        </w:rPr>
        <w:fldChar w:fldCharType="begin"/>
      </w:r>
      <w:r w:rsidR="007F42BE">
        <w:rPr>
          <w:noProof/>
          <w:webHidden/>
        </w:rPr>
        <w:instrText xml:space="preserve"> PAGEREF _Toc87283016 \h </w:instrText>
      </w:r>
      <w:r w:rsidR="007F42BE">
        <w:rPr>
          <w:noProof/>
          <w:webHidden/>
        </w:rPr>
      </w:r>
      <w:r w:rsidR="007F42BE">
        <w:rPr>
          <w:noProof/>
          <w:webHidden/>
        </w:rPr>
        <w:fldChar w:fldCharType="separate"/>
      </w:r>
      <w:ins w:id="61" w:author="Waldemar Pleszewa" w:date="2021-12-07T14:59:00Z">
        <w:r>
          <w:rPr>
            <w:noProof/>
            <w:webHidden/>
          </w:rPr>
          <w:t>78</w:t>
        </w:r>
      </w:ins>
      <w:del w:id="62" w:author="Waldemar Pleszewa" w:date="2021-12-07T14:59:00Z">
        <w:r w:rsidR="007F42BE" w:rsidDel="00A409B6">
          <w:rPr>
            <w:noProof/>
            <w:webHidden/>
          </w:rPr>
          <w:delText>76</w:delText>
        </w:r>
      </w:del>
      <w:r w:rsidR="007F42BE">
        <w:rPr>
          <w:noProof/>
          <w:webHidden/>
        </w:rPr>
        <w:fldChar w:fldCharType="end"/>
      </w:r>
      <w:r>
        <w:rPr>
          <w:noProof/>
        </w:rPr>
        <w:fldChar w:fldCharType="end"/>
      </w:r>
    </w:p>
    <w:p w:rsidR="007F42BE" w:rsidRDefault="00A409B6">
      <w:pPr>
        <w:pStyle w:val="Spistreci3"/>
        <w:tabs>
          <w:tab w:val="right" w:leader="dot" w:pos="9062"/>
        </w:tabs>
        <w:rPr>
          <w:rFonts w:eastAsiaTheme="minorEastAsia" w:cstheme="minorBidi"/>
          <w:i w:val="0"/>
          <w:iCs w:val="0"/>
          <w:noProof/>
          <w:sz w:val="22"/>
          <w:szCs w:val="22"/>
          <w:lang w:eastAsia="pl-PL"/>
        </w:rPr>
      </w:pPr>
      <w:r>
        <w:rPr>
          <w:noProof/>
        </w:rPr>
        <w:fldChar w:fldCharType="begin"/>
      </w:r>
      <w:r>
        <w:rPr>
          <w:noProof/>
        </w:rPr>
        <w:instrText xml:space="preserve"> HYPERLINK \l "_Toc87283017" </w:instrText>
      </w:r>
      <w:r>
        <w:rPr>
          <w:noProof/>
        </w:rPr>
        <w:fldChar w:fldCharType="separate"/>
      </w:r>
      <w:r w:rsidR="007F42BE" w:rsidRPr="00AE67D6">
        <w:rPr>
          <w:rStyle w:val="Hipercze"/>
          <w:noProof/>
          <w:lang w:bidi="pl-PL"/>
        </w:rPr>
        <w:t>2.2: Wzmocnienie krajowego systemu cyberbezpieczeństwa</w:t>
      </w:r>
      <w:r w:rsidR="007F42BE">
        <w:rPr>
          <w:noProof/>
          <w:webHidden/>
        </w:rPr>
        <w:tab/>
      </w:r>
      <w:r w:rsidR="007F42BE">
        <w:rPr>
          <w:noProof/>
          <w:webHidden/>
        </w:rPr>
        <w:fldChar w:fldCharType="begin"/>
      </w:r>
      <w:r w:rsidR="007F42BE">
        <w:rPr>
          <w:noProof/>
          <w:webHidden/>
        </w:rPr>
        <w:instrText xml:space="preserve"> PAGEREF _Toc87283017 \h </w:instrText>
      </w:r>
      <w:r w:rsidR="007F42BE">
        <w:rPr>
          <w:noProof/>
          <w:webHidden/>
        </w:rPr>
      </w:r>
      <w:r w:rsidR="007F42BE">
        <w:rPr>
          <w:noProof/>
          <w:webHidden/>
        </w:rPr>
        <w:fldChar w:fldCharType="separate"/>
      </w:r>
      <w:ins w:id="63" w:author="Waldemar Pleszewa" w:date="2021-12-07T14:59:00Z">
        <w:r>
          <w:rPr>
            <w:noProof/>
            <w:webHidden/>
          </w:rPr>
          <w:t>80</w:t>
        </w:r>
      </w:ins>
      <w:del w:id="64" w:author="Waldemar Pleszewa" w:date="2021-12-07T14:59:00Z">
        <w:r w:rsidR="007F42BE" w:rsidDel="00A409B6">
          <w:rPr>
            <w:noProof/>
            <w:webHidden/>
          </w:rPr>
          <w:delText>78</w:delText>
        </w:r>
      </w:del>
      <w:r w:rsidR="007F42BE">
        <w:rPr>
          <w:noProof/>
          <w:webHidden/>
        </w:rPr>
        <w:fldChar w:fldCharType="end"/>
      </w:r>
      <w:r>
        <w:rPr>
          <w:noProof/>
        </w:rPr>
        <w:fldChar w:fldCharType="end"/>
      </w:r>
    </w:p>
    <w:p w:rsidR="007F42BE" w:rsidRDefault="00A409B6">
      <w:pPr>
        <w:pStyle w:val="Spistreci3"/>
        <w:tabs>
          <w:tab w:val="right" w:leader="dot" w:pos="9062"/>
        </w:tabs>
        <w:rPr>
          <w:rFonts w:eastAsiaTheme="minorEastAsia" w:cstheme="minorBidi"/>
          <w:i w:val="0"/>
          <w:iCs w:val="0"/>
          <w:noProof/>
          <w:sz w:val="22"/>
          <w:szCs w:val="22"/>
          <w:lang w:eastAsia="pl-PL"/>
        </w:rPr>
      </w:pPr>
      <w:r>
        <w:rPr>
          <w:noProof/>
        </w:rPr>
        <w:fldChar w:fldCharType="begin"/>
      </w:r>
      <w:r>
        <w:rPr>
          <w:noProof/>
        </w:rPr>
        <w:instrText xml:space="preserve"> HYPERLINK \l "_Toc87283018" </w:instrText>
      </w:r>
      <w:r>
        <w:rPr>
          <w:noProof/>
        </w:rPr>
        <w:fldChar w:fldCharType="separate"/>
      </w:r>
      <w:r w:rsidR="007F42BE" w:rsidRPr="00AE67D6">
        <w:rPr>
          <w:rStyle w:val="Hipercze"/>
          <w:noProof/>
          <w:lang w:bidi="pl-PL"/>
        </w:rPr>
        <w:t>2.3: Cyfrowa dostępność i ponowne wykorzystanie informacji</w:t>
      </w:r>
      <w:r w:rsidR="007F42BE">
        <w:rPr>
          <w:noProof/>
          <w:webHidden/>
        </w:rPr>
        <w:tab/>
      </w:r>
      <w:r w:rsidR="007F42BE">
        <w:rPr>
          <w:noProof/>
          <w:webHidden/>
        </w:rPr>
        <w:fldChar w:fldCharType="begin"/>
      </w:r>
      <w:r w:rsidR="007F42BE">
        <w:rPr>
          <w:noProof/>
          <w:webHidden/>
        </w:rPr>
        <w:instrText xml:space="preserve"> PAGEREF _Toc87283018 \h </w:instrText>
      </w:r>
      <w:r w:rsidR="007F42BE">
        <w:rPr>
          <w:noProof/>
          <w:webHidden/>
        </w:rPr>
      </w:r>
      <w:r w:rsidR="007F42BE">
        <w:rPr>
          <w:noProof/>
          <w:webHidden/>
        </w:rPr>
        <w:fldChar w:fldCharType="separate"/>
      </w:r>
      <w:ins w:id="65" w:author="Waldemar Pleszewa" w:date="2021-12-07T14:59:00Z">
        <w:r>
          <w:rPr>
            <w:noProof/>
            <w:webHidden/>
          </w:rPr>
          <w:t>81</w:t>
        </w:r>
      </w:ins>
      <w:del w:id="66" w:author="Waldemar Pleszewa" w:date="2021-12-07T14:59:00Z">
        <w:r w:rsidR="007F42BE" w:rsidDel="00A409B6">
          <w:rPr>
            <w:noProof/>
            <w:webHidden/>
          </w:rPr>
          <w:delText>79</w:delText>
        </w:r>
      </w:del>
      <w:r w:rsidR="007F42BE">
        <w:rPr>
          <w:noProof/>
          <w:webHidden/>
        </w:rPr>
        <w:fldChar w:fldCharType="end"/>
      </w:r>
      <w:r>
        <w:rPr>
          <w:noProof/>
        </w:rPr>
        <w:fldChar w:fldCharType="end"/>
      </w:r>
    </w:p>
    <w:p w:rsidR="007F42BE" w:rsidRDefault="00A409B6">
      <w:pPr>
        <w:pStyle w:val="Spistreci3"/>
        <w:tabs>
          <w:tab w:val="right" w:leader="dot" w:pos="9062"/>
        </w:tabs>
        <w:rPr>
          <w:rFonts w:eastAsiaTheme="minorEastAsia" w:cstheme="minorBidi"/>
          <w:i w:val="0"/>
          <w:iCs w:val="0"/>
          <w:noProof/>
          <w:sz w:val="22"/>
          <w:szCs w:val="22"/>
          <w:lang w:eastAsia="pl-PL"/>
        </w:rPr>
      </w:pPr>
      <w:r>
        <w:rPr>
          <w:noProof/>
        </w:rPr>
        <w:fldChar w:fldCharType="begin"/>
      </w:r>
      <w:r>
        <w:rPr>
          <w:noProof/>
        </w:rPr>
        <w:instrText xml:space="preserve"> HYPERLINK \l "_Toc87283019" </w:instrText>
      </w:r>
      <w:r>
        <w:rPr>
          <w:noProof/>
        </w:rPr>
        <w:fldChar w:fldCharType="separate"/>
      </w:r>
      <w:r w:rsidR="007F42BE" w:rsidRPr="00AE67D6">
        <w:rPr>
          <w:rStyle w:val="Hipercze"/>
          <w:noProof/>
          <w:lang w:bidi="pl-PL"/>
        </w:rPr>
        <w:t>2.4: Współpraca międzysektorowa na rzecz cyfrowych rozwiązań problemów społeczno-gospodarczych</w:t>
      </w:r>
      <w:r w:rsidR="007F42BE">
        <w:rPr>
          <w:noProof/>
          <w:webHidden/>
        </w:rPr>
        <w:tab/>
      </w:r>
      <w:r w:rsidR="007F42BE">
        <w:rPr>
          <w:noProof/>
          <w:webHidden/>
        </w:rPr>
        <w:fldChar w:fldCharType="begin"/>
      </w:r>
      <w:r w:rsidR="007F42BE">
        <w:rPr>
          <w:noProof/>
          <w:webHidden/>
        </w:rPr>
        <w:instrText xml:space="preserve"> PAGEREF _Toc87283019 \h </w:instrText>
      </w:r>
      <w:r w:rsidR="007F42BE">
        <w:rPr>
          <w:noProof/>
          <w:webHidden/>
        </w:rPr>
      </w:r>
      <w:r w:rsidR="007F42BE">
        <w:rPr>
          <w:noProof/>
          <w:webHidden/>
        </w:rPr>
        <w:fldChar w:fldCharType="separate"/>
      </w:r>
      <w:ins w:id="67" w:author="Waldemar Pleszewa" w:date="2021-12-07T14:59:00Z">
        <w:r>
          <w:rPr>
            <w:noProof/>
            <w:webHidden/>
          </w:rPr>
          <w:t>84</w:t>
        </w:r>
      </w:ins>
      <w:del w:id="68" w:author="Waldemar Pleszewa" w:date="2021-12-07T14:59:00Z">
        <w:r w:rsidR="007F42BE" w:rsidDel="00A409B6">
          <w:rPr>
            <w:noProof/>
            <w:webHidden/>
          </w:rPr>
          <w:delText>82</w:delText>
        </w:r>
      </w:del>
      <w:r w:rsidR="007F42BE">
        <w:rPr>
          <w:noProof/>
          <w:webHidden/>
        </w:rPr>
        <w:fldChar w:fldCharType="end"/>
      </w:r>
      <w:r>
        <w:rPr>
          <w:noProof/>
        </w:rPr>
        <w:fldChar w:fldCharType="end"/>
      </w:r>
    </w:p>
    <w:p w:rsidR="007F42BE" w:rsidRDefault="00A409B6">
      <w:pPr>
        <w:pStyle w:val="Spistreci3"/>
        <w:tabs>
          <w:tab w:val="right" w:leader="dot" w:pos="9062"/>
        </w:tabs>
        <w:rPr>
          <w:rFonts w:eastAsiaTheme="minorEastAsia" w:cstheme="minorBidi"/>
          <w:i w:val="0"/>
          <w:iCs w:val="0"/>
          <w:noProof/>
          <w:sz w:val="22"/>
          <w:szCs w:val="22"/>
          <w:lang w:eastAsia="pl-PL"/>
        </w:rPr>
      </w:pPr>
      <w:r>
        <w:rPr>
          <w:noProof/>
        </w:rPr>
        <w:fldChar w:fldCharType="begin"/>
      </w:r>
      <w:r>
        <w:rPr>
          <w:noProof/>
        </w:rPr>
        <w:instrText xml:space="preserve"> HYPERLINK \l "_Toc87283020" </w:instrText>
      </w:r>
      <w:r>
        <w:rPr>
          <w:noProof/>
        </w:rPr>
        <w:fldChar w:fldCharType="separate"/>
      </w:r>
      <w:r w:rsidR="007F42BE" w:rsidRPr="00AE67D6">
        <w:rPr>
          <w:rStyle w:val="Hipercze"/>
          <w:noProof/>
          <w:lang w:bidi="pl-PL"/>
        </w:rPr>
        <w:t>2.5: Wsparcie umiejętności cyfrowych</w:t>
      </w:r>
      <w:r w:rsidR="007F42BE">
        <w:rPr>
          <w:noProof/>
          <w:webHidden/>
        </w:rPr>
        <w:tab/>
      </w:r>
      <w:r w:rsidR="007F42BE">
        <w:rPr>
          <w:noProof/>
          <w:webHidden/>
        </w:rPr>
        <w:fldChar w:fldCharType="begin"/>
      </w:r>
      <w:r w:rsidR="007F42BE">
        <w:rPr>
          <w:noProof/>
          <w:webHidden/>
        </w:rPr>
        <w:instrText xml:space="preserve"> PAGEREF _Toc87283020 \h </w:instrText>
      </w:r>
      <w:r w:rsidR="007F42BE">
        <w:rPr>
          <w:noProof/>
          <w:webHidden/>
        </w:rPr>
      </w:r>
      <w:r w:rsidR="007F42BE">
        <w:rPr>
          <w:noProof/>
          <w:webHidden/>
        </w:rPr>
        <w:fldChar w:fldCharType="separate"/>
      </w:r>
      <w:ins w:id="69" w:author="Waldemar Pleszewa" w:date="2021-12-07T14:59:00Z">
        <w:r>
          <w:rPr>
            <w:noProof/>
            <w:webHidden/>
          </w:rPr>
          <w:t>84</w:t>
        </w:r>
      </w:ins>
      <w:del w:id="70" w:author="Waldemar Pleszewa" w:date="2021-12-07T14:59:00Z">
        <w:r w:rsidR="007F42BE" w:rsidDel="00A409B6">
          <w:rPr>
            <w:noProof/>
            <w:webHidden/>
          </w:rPr>
          <w:delText>82</w:delText>
        </w:r>
      </w:del>
      <w:r w:rsidR="007F42BE">
        <w:rPr>
          <w:noProof/>
          <w:webHidden/>
        </w:rPr>
        <w:fldChar w:fldCharType="end"/>
      </w:r>
      <w:r>
        <w:rPr>
          <w:noProof/>
        </w:rPr>
        <w:fldChar w:fldCharType="end"/>
      </w:r>
    </w:p>
    <w:p w:rsidR="007F42BE" w:rsidRDefault="00A409B6">
      <w:pPr>
        <w:pStyle w:val="Spistreci2"/>
        <w:tabs>
          <w:tab w:val="right" w:leader="dot" w:pos="9062"/>
        </w:tabs>
        <w:rPr>
          <w:rFonts w:eastAsiaTheme="minorEastAsia" w:cstheme="minorBidi"/>
          <w:noProof/>
          <w:sz w:val="22"/>
          <w:szCs w:val="22"/>
          <w:lang w:eastAsia="pl-PL"/>
        </w:rPr>
      </w:pPr>
      <w:r>
        <w:rPr>
          <w:noProof/>
        </w:rPr>
        <w:fldChar w:fldCharType="begin"/>
      </w:r>
      <w:r>
        <w:rPr>
          <w:noProof/>
        </w:rPr>
        <w:instrText xml:space="preserve"> HYPERLINK \l "_Toc87283021" </w:instrText>
      </w:r>
      <w:r>
        <w:rPr>
          <w:noProof/>
        </w:rPr>
        <w:fldChar w:fldCharType="separate"/>
      </w:r>
      <w:r w:rsidR="007F42BE" w:rsidRPr="00AE67D6">
        <w:rPr>
          <w:rStyle w:val="Hipercze"/>
          <w:noProof/>
          <w:lang w:bidi="pl-PL"/>
        </w:rPr>
        <w:t xml:space="preserve">Załącznik 2 - </w:t>
      </w:r>
      <w:r w:rsidR="007F42BE" w:rsidRPr="00AE67D6">
        <w:rPr>
          <w:rStyle w:val="Hipercze"/>
          <w:rFonts w:cs="Arial"/>
          <w:noProof/>
          <w:lang w:bidi="pl-PL"/>
        </w:rPr>
        <w:t>Komplementarność interwencji z innymi formami wsparcia</w:t>
      </w:r>
      <w:r w:rsidR="007F42BE">
        <w:rPr>
          <w:noProof/>
          <w:webHidden/>
        </w:rPr>
        <w:tab/>
      </w:r>
      <w:r w:rsidR="007F42BE">
        <w:rPr>
          <w:noProof/>
          <w:webHidden/>
        </w:rPr>
        <w:fldChar w:fldCharType="begin"/>
      </w:r>
      <w:r w:rsidR="007F42BE">
        <w:rPr>
          <w:noProof/>
          <w:webHidden/>
        </w:rPr>
        <w:instrText xml:space="preserve"> PAGEREF _Toc87283021 \h </w:instrText>
      </w:r>
      <w:r w:rsidR="007F42BE">
        <w:rPr>
          <w:noProof/>
          <w:webHidden/>
        </w:rPr>
      </w:r>
      <w:r w:rsidR="007F42BE">
        <w:rPr>
          <w:noProof/>
          <w:webHidden/>
        </w:rPr>
        <w:fldChar w:fldCharType="separate"/>
      </w:r>
      <w:ins w:id="71" w:author="Waldemar Pleszewa" w:date="2021-12-07T14:59:00Z">
        <w:r>
          <w:rPr>
            <w:noProof/>
            <w:webHidden/>
          </w:rPr>
          <w:t>86</w:t>
        </w:r>
      </w:ins>
      <w:del w:id="72" w:author="Waldemar Pleszewa" w:date="2021-12-07T14:59:00Z">
        <w:r w:rsidR="007F42BE" w:rsidDel="00A409B6">
          <w:rPr>
            <w:noProof/>
            <w:webHidden/>
          </w:rPr>
          <w:delText>84</w:delText>
        </w:r>
      </w:del>
      <w:r w:rsidR="007F42BE">
        <w:rPr>
          <w:noProof/>
          <w:webHidden/>
        </w:rPr>
        <w:fldChar w:fldCharType="end"/>
      </w:r>
      <w:r>
        <w:rPr>
          <w:noProof/>
        </w:rPr>
        <w:fldChar w:fldCharType="end"/>
      </w:r>
    </w:p>
    <w:p w:rsidR="00920AA3" w:rsidRDefault="00C66895">
      <w:pPr>
        <w:spacing w:line="276" w:lineRule="auto"/>
        <w:rPr>
          <w:rFonts w:eastAsia="Calibri" w:cs="Arial"/>
          <w:b/>
          <w:noProof/>
          <w:szCs w:val="24"/>
          <w:u w:val="single"/>
          <w:lang w:eastAsia="pl-PL" w:bidi="pl-PL"/>
        </w:rPr>
      </w:pPr>
      <w:r>
        <w:rPr>
          <w:rFonts w:asciiTheme="minorHAnsi" w:eastAsia="Calibri" w:hAnsiTheme="minorHAnsi" w:cs="Arial"/>
          <w:b/>
          <w:noProof/>
          <w:szCs w:val="24"/>
          <w:u w:val="single"/>
          <w:lang w:eastAsia="pl-PL" w:bidi="pl-PL"/>
        </w:rPr>
        <w:fldChar w:fldCharType="end"/>
      </w:r>
      <w:r w:rsidR="00920AA3">
        <w:rPr>
          <w:rFonts w:eastAsia="Calibri" w:cs="Arial"/>
          <w:b/>
          <w:noProof/>
          <w:szCs w:val="24"/>
          <w:u w:val="single"/>
          <w:lang w:eastAsia="pl-PL" w:bidi="pl-PL"/>
        </w:rPr>
        <w:br w:type="page"/>
      </w:r>
    </w:p>
    <w:p w:rsidR="009E4211" w:rsidRPr="00FB0051" w:rsidRDefault="00FD58B1" w:rsidP="008A64F9">
      <w:pPr>
        <w:pStyle w:val="Nagwek1"/>
        <w:rPr>
          <w:iCs/>
          <w:noProof/>
        </w:rPr>
      </w:pPr>
      <w:bookmarkStart w:id="73" w:name="_Toc67650426"/>
      <w:bookmarkStart w:id="74" w:name="_Toc67650759"/>
      <w:bookmarkStart w:id="75" w:name="_Toc67654882"/>
      <w:bookmarkStart w:id="76" w:name="_Toc69393348"/>
      <w:bookmarkStart w:id="77" w:name="_Toc87282972"/>
      <w:r w:rsidRPr="00FB0051">
        <w:rPr>
          <w:rFonts w:eastAsia="Calibri"/>
          <w:noProof/>
        </w:rPr>
        <w:lastRenderedPageBreak/>
        <w:t>St</w:t>
      </w:r>
      <w:r w:rsidR="009E4211" w:rsidRPr="00FB0051">
        <w:rPr>
          <w:rFonts w:eastAsia="Calibri"/>
          <w:noProof/>
        </w:rPr>
        <w:t xml:space="preserve">rategia programu: główne wyzwania w zakresie rozwoju </w:t>
      </w:r>
      <w:bookmarkEnd w:id="73"/>
      <w:bookmarkEnd w:id="74"/>
      <w:bookmarkEnd w:id="75"/>
      <w:bookmarkEnd w:id="76"/>
      <w:r w:rsidR="00351B26">
        <w:rPr>
          <w:rFonts w:eastAsia="Calibri"/>
          <w:noProof/>
        </w:rPr>
        <w:t xml:space="preserve">oraz </w:t>
      </w:r>
      <w:r w:rsidR="00CC0017">
        <w:rPr>
          <w:rFonts w:eastAsia="Calibri"/>
          <w:noProof/>
        </w:rPr>
        <w:t>działania podejmowane w ramach polityki</w:t>
      </w:r>
      <w:bookmarkEnd w:id="77"/>
      <w:r w:rsidR="00CC0017">
        <w:rPr>
          <w:rFonts w:eastAsia="Calibri"/>
          <w:noProof/>
        </w:rPr>
        <w:t xml:space="preserve"> </w:t>
      </w:r>
    </w:p>
    <w:p w:rsidR="00FD58B1" w:rsidRDefault="00DF4BFB" w:rsidP="009E4211">
      <w:pPr>
        <w:spacing w:before="120" w:after="120" w:line="240" w:lineRule="auto"/>
        <w:jc w:val="both"/>
        <w:rPr>
          <w:rFonts w:eastAsia="Calibri" w:cs="Arial"/>
          <w:i/>
          <w:noProof/>
          <w:sz w:val="20"/>
          <w:szCs w:val="20"/>
          <w:lang w:eastAsia="pl-PL" w:bidi="pl-PL"/>
        </w:rPr>
      </w:pPr>
      <w:r>
        <w:rPr>
          <w:rFonts w:eastAsia="Calibri" w:cs="Arial"/>
          <w:i/>
          <w:noProof/>
          <w:sz w:val="20"/>
          <w:szCs w:val="20"/>
          <w:lang w:eastAsia="pl-PL" w:bidi="pl-PL"/>
        </w:rPr>
        <w:t>[l</w:t>
      </w:r>
      <w:r w:rsidR="00756B6B">
        <w:rPr>
          <w:rFonts w:eastAsia="Calibri" w:cs="Arial"/>
          <w:i/>
          <w:noProof/>
          <w:sz w:val="20"/>
          <w:szCs w:val="20"/>
          <w:lang w:eastAsia="pl-PL" w:bidi="pl-PL"/>
        </w:rPr>
        <w:t>imit znaków</w:t>
      </w:r>
      <w:r w:rsidR="00FD58B1" w:rsidRPr="00FD58B1">
        <w:rPr>
          <w:rFonts w:eastAsia="Calibri" w:cs="Arial"/>
          <w:i/>
          <w:noProof/>
          <w:sz w:val="20"/>
          <w:szCs w:val="20"/>
          <w:lang w:eastAsia="pl-PL" w:bidi="pl-PL"/>
        </w:rPr>
        <w:t xml:space="preserve"> </w:t>
      </w:r>
      <w:r w:rsidR="00FD58B1">
        <w:rPr>
          <w:rFonts w:eastAsia="Calibri" w:cs="Arial"/>
          <w:i/>
          <w:noProof/>
          <w:sz w:val="20"/>
          <w:szCs w:val="20"/>
          <w:lang w:eastAsia="pl-PL" w:bidi="pl-PL"/>
        </w:rPr>
        <w:t>30</w:t>
      </w:r>
      <w:r w:rsidR="00FD58B1" w:rsidRPr="00FD58B1">
        <w:rPr>
          <w:rFonts w:eastAsia="Calibri" w:cs="Arial"/>
          <w:i/>
          <w:noProof/>
          <w:sz w:val="20"/>
          <w:szCs w:val="20"/>
          <w:lang w:eastAsia="pl-PL" w:bidi="pl-PL"/>
        </w:rPr>
        <w:t xml:space="preserve"> 000]</w:t>
      </w:r>
      <w:r w:rsidR="00C64392">
        <w:rPr>
          <w:rFonts w:eastAsia="Calibri" w:cs="Arial"/>
          <w:i/>
          <w:noProof/>
          <w:sz w:val="20"/>
          <w:szCs w:val="20"/>
          <w:lang w:eastAsia="pl-PL" w:bidi="pl-PL"/>
        </w:rPr>
        <w:t xml:space="preserve"> </w:t>
      </w:r>
    </w:p>
    <w:p w:rsidR="008A64F9" w:rsidRPr="00373864" w:rsidRDefault="008A64F9" w:rsidP="003C03A6">
      <w:r w:rsidRPr="00373864">
        <w:t xml:space="preserve">Celem </w:t>
      </w:r>
      <w:r w:rsidR="00695C73">
        <w:t xml:space="preserve">programu </w:t>
      </w:r>
      <w:r w:rsidR="00695C73" w:rsidRPr="00C64392">
        <w:t>Fundusze Europejskie na Rozwój Cyfrowy 2021-2027</w:t>
      </w:r>
      <w:r w:rsidR="00695C73">
        <w:t xml:space="preserve"> (FERC) </w:t>
      </w:r>
      <w:r w:rsidRPr="00373864">
        <w:t>jest wsparcie transformacji cyfrowej kraju poprzez realizację przedsięwzięć, które zapewnią: szeroki dostęp do ultra-szybkiego internetu, efektywne i przyjazne użytkownikom zaawansowane e-usługi publiczne, skuteczne działanie krajowego systemu cyberbezpi</w:t>
      </w:r>
      <w:r>
        <w:t>e</w:t>
      </w:r>
      <w:r w:rsidRPr="00373864">
        <w:t>czeństwa, dostęp do danych o znaczącym potencjale do dalszego ich wykorzystywania, wsparcie rozwoju umiejętności cyfrowych oraz rozwiną współpracę międzysektorową na rzecz cyfrowych rozwiązań problemów społeczno-gospodarczych.</w:t>
      </w:r>
    </w:p>
    <w:p w:rsidR="008A64F9" w:rsidRPr="00373864" w:rsidRDefault="008A64F9" w:rsidP="00C11E2E">
      <w:pPr>
        <w:spacing w:after="0"/>
      </w:pPr>
      <w:r w:rsidRPr="00373864">
        <w:t xml:space="preserve">Zakres interwencji </w:t>
      </w:r>
      <w:r w:rsidR="00A67020">
        <w:t>P</w:t>
      </w:r>
      <w:r w:rsidR="00A67020" w:rsidRPr="00373864">
        <w:t xml:space="preserve">rogramu </w:t>
      </w:r>
      <w:r w:rsidRPr="00373864">
        <w:t>wpisuje się w działania wskazane w następujących europejskich i krajowych dokumentach strate</w:t>
      </w:r>
      <w:r w:rsidR="00C11E2E">
        <w:t>gicznych w obszarze cyfryzacji:</w:t>
      </w:r>
    </w:p>
    <w:p w:rsidR="00AC31A9" w:rsidRDefault="00AC31A9" w:rsidP="006C7EF4">
      <w:pPr>
        <w:pStyle w:val="Akapitzlist"/>
        <w:numPr>
          <w:ilvl w:val="0"/>
          <w:numId w:val="40"/>
        </w:numPr>
      </w:pPr>
      <w:r>
        <w:t>Cyfrowy kompas na 2030 r.: europejska droga w cyfrowej dekadzie</w:t>
      </w:r>
      <w:r>
        <w:rPr>
          <w:rStyle w:val="Odwoanieprzypisudolnego"/>
        </w:rPr>
        <w:footnoteReference w:id="1"/>
      </w:r>
      <w:r w:rsidR="009A6672">
        <w:t>,</w:t>
      </w:r>
    </w:p>
    <w:p w:rsidR="008A64F9" w:rsidRPr="00373864" w:rsidRDefault="008A64F9" w:rsidP="006C7EF4">
      <w:pPr>
        <w:pStyle w:val="Akapitzlist"/>
        <w:numPr>
          <w:ilvl w:val="0"/>
          <w:numId w:val="40"/>
        </w:numPr>
      </w:pPr>
      <w:r w:rsidRPr="00373864">
        <w:t>Europejska strategia w zakresie danych</w:t>
      </w:r>
      <w:r w:rsidR="009A6672">
        <w:t>,</w:t>
      </w:r>
    </w:p>
    <w:p w:rsidR="008A64F9" w:rsidRPr="000D5B31" w:rsidRDefault="008A64F9" w:rsidP="006C7EF4">
      <w:pPr>
        <w:pStyle w:val="Akapitzlist"/>
        <w:numPr>
          <w:ilvl w:val="0"/>
          <w:numId w:val="40"/>
        </w:numPr>
        <w:rPr>
          <w:szCs w:val="24"/>
        </w:rPr>
      </w:pPr>
      <w:r w:rsidRPr="00373864">
        <w:t xml:space="preserve">Strategia </w:t>
      </w:r>
      <w:r w:rsidRPr="000D5B31">
        <w:rPr>
          <w:szCs w:val="24"/>
        </w:rPr>
        <w:t>UE w zakresie unii bezpieczeństwa</w:t>
      </w:r>
      <w:r w:rsidR="009A6672">
        <w:rPr>
          <w:szCs w:val="24"/>
        </w:rPr>
        <w:t>,</w:t>
      </w:r>
    </w:p>
    <w:p w:rsidR="008A64F9" w:rsidRPr="000D5B31" w:rsidRDefault="008A64F9" w:rsidP="006C7EF4">
      <w:pPr>
        <w:pStyle w:val="Akapitzlist"/>
        <w:numPr>
          <w:ilvl w:val="0"/>
          <w:numId w:val="40"/>
        </w:numPr>
        <w:rPr>
          <w:szCs w:val="24"/>
        </w:rPr>
      </w:pPr>
      <w:r w:rsidRPr="000D5B31">
        <w:rPr>
          <w:szCs w:val="24"/>
        </w:rPr>
        <w:t>Strategia na rzecz Odpowiedzialnego Rozwoju do roku 2020 (z perspektywą do 2030 r.)</w:t>
      </w:r>
      <w:r w:rsidR="009A6672">
        <w:rPr>
          <w:szCs w:val="24"/>
        </w:rPr>
        <w:t>,</w:t>
      </w:r>
    </w:p>
    <w:p w:rsidR="008A64F9" w:rsidRPr="000D5B31" w:rsidRDefault="008A64F9" w:rsidP="00B36EFC">
      <w:pPr>
        <w:pStyle w:val="Akapitzlist"/>
        <w:numPr>
          <w:ilvl w:val="0"/>
          <w:numId w:val="40"/>
        </w:numPr>
      </w:pPr>
      <w:r w:rsidRPr="000D5B31">
        <w:rPr>
          <w:szCs w:val="24"/>
        </w:rPr>
        <w:t>Krajowa Strategia Rozwoju Regionalnego 2030</w:t>
      </w:r>
      <w:r w:rsidR="009A6672">
        <w:rPr>
          <w:szCs w:val="24"/>
        </w:rPr>
        <w:t>,</w:t>
      </w:r>
    </w:p>
    <w:p w:rsidR="008A64F9" w:rsidRPr="000D5B31" w:rsidRDefault="008A64F9" w:rsidP="006C7EF4">
      <w:pPr>
        <w:pStyle w:val="Akapitzlist"/>
        <w:numPr>
          <w:ilvl w:val="0"/>
          <w:numId w:val="40"/>
        </w:numPr>
        <w:rPr>
          <w:szCs w:val="24"/>
        </w:rPr>
      </w:pPr>
      <w:r w:rsidRPr="000D5B31">
        <w:rPr>
          <w:szCs w:val="24"/>
        </w:rPr>
        <w:t>Strategia Cyberbezpieczeństwa Rzeczypospolitej Polskiej na lata 2019–2024</w:t>
      </w:r>
      <w:r w:rsidR="009A6672">
        <w:rPr>
          <w:szCs w:val="24"/>
        </w:rPr>
        <w:t>.</w:t>
      </w:r>
    </w:p>
    <w:p w:rsidR="008A64F9" w:rsidRPr="000D5B31" w:rsidRDefault="00A67020" w:rsidP="00C11E2E">
      <w:pPr>
        <w:spacing w:after="0"/>
        <w:rPr>
          <w:szCs w:val="24"/>
        </w:rPr>
      </w:pPr>
      <w:r>
        <w:rPr>
          <w:szCs w:val="24"/>
        </w:rPr>
        <w:t>P</w:t>
      </w:r>
      <w:r w:rsidR="008A64F9" w:rsidRPr="000D5B31">
        <w:rPr>
          <w:szCs w:val="24"/>
        </w:rPr>
        <w:t>rogram przewiduje realizację działań wynikających z następujących programów rozwojowych</w:t>
      </w:r>
      <w:ins w:id="78" w:author="Maja Olszewska" w:date="2021-12-07T10:43:00Z">
        <w:r w:rsidR="00C73E25">
          <w:rPr>
            <w:szCs w:val="24"/>
          </w:rPr>
          <w:t xml:space="preserve"> i polityk publicznych</w:t>
        </w:r>
      </w:ins>
      <w:r w:rsidR="008A64F9" w:rsidRPr="000D5B31">
        <w:rPr>
          <w:szCs w:val="24"/>
        </w:rPr>
        <w:t>:</w:t>
      </w:r>
    </w:p>
    <w:p w:rsidR="008A64F9" w:rsidRPr="000D5B31" w:rsidRDefault="008A64F9" w:rsidP="006C7EF4">
      <w:pPr>
        <w:pStyle w:val="Akapitzlist"/>
        <w:numPr>
          <w:ilvl w:val="0"/>
          <w:numId w:val="41"/>
        </w:numPr>
        <w:rPr>
          <w:szCs w:val="24"/>
        </w:rPr>
      </w:pPr>
      <w:r w:rsidRPr="000D5B31">
        <w:rPr>
          <w:szCs w:val="24"/>
        </w:rPr>
        <w:t>Narodowy Plan Szerokopasmowy</w:t>
      </w:r>
      <w:r w:rsidR="009A6672">
        <w:rPr>
          <w:szCs w:val="24"/>
        </w:rPr>
        <w:t>,</w:t>
      </w:r>
    </w:p>
    <w:p w:rsidR="008A64F9" w:rsidRPr="000D5B31" w:rsidRDefault="008A64F9" w:rsidP="006C7EF4">
      <w:pPr>
        <w:pStyle w:val="Akapitzlist"/>
        <w:numPr>
          <w:ilvl w:val="0"/>
          <w:numId w:val="41"/>
        </w:numPr>
        <w:rPr>
          <w:szCs w:val="24"/>
        </w:rPr>
      </w:pPr>
      <w:r w:rsidRPr="000D5B31">
        <w:rPr>
          <w:szCs w:val="24"/>
        </w:rPr>
        <w:t>Program Zintegrowanej Informatyzacji Państwa</w:t>
      </w:r>
      <w:r w:rsidR="009A6672">
        <w:rPr>
          <w:szCs w:val="24"/>
        </w:rPr>
        <w:t>,</w:t>
      </w:r>
    </w:p>
    <w:p w:rsidR="00C73E25" w:rsidRDefault="008A64F9" w:rsidP="0033449A">
      <w:pPr>
        <w:pStyle w:val="Akapitzlist"/>
        <w:numPr>
          <w:ilvl w:val="0"/>
          <w:numId w:val="41"/>
        </w:numPr>
        <w:rPr>
          <w:ins w:id="79" w:author="Maja Olszewska" w:date="2021-12-07T10:44:00Z"/>
        </w:rPr>
      </w:pPr>
      <w:r w:rsidRPr="000D5B31">
        <w:rPr>
          <w:szCs w:val="24"/>
        </w:rPr>
        <w:t>Programu Otwierania Danych na lata 2021-2027</w:t>
      </w:r>
      <w:ins w:id="80" w:author="Maja Olszewska" w:date="2021-12-07T10:44:00Z">
        <w:r w:rsidR="00C73E25">
          <w:t>,</w:t>
        </w:r>
      </w:ins>
    </w:p>
    <w:p w:rsidR="008A64F9" w:rsidRPr="00373864" w:rsidRDefault="008A64F9" w:rsidP="00C73E25">
      <w:pPr>
        <w:pStyle w:val="Akapitzlist"/>
        <w:numPr>
          <w:ilvl w:val="0"/>
          <w:numId w:val="41"/>
        </w:numPr>
      </w:pPr>
      <w:del w:id="81" w:author="Maja Olszewska" w:date="2021-12-07T10:44:00Z">
        <w:r w:rsidDel="00C73E25">
          <w:delText>.</w:delText>
        </w:r>
      </w:del>
      <w:ins w:id="82" w:author="Maja Olszewska" w:date="2021-12-07T10:44:00Z">
        <w:r w:rsidR="00C73E25" w:rsidRPr="00C73E25">
          <w:t>Zintegrowana Strategia Umiejętności 2030</w:t>
        </w:r>
        <w:r w:rsidR="00C73E25">
          <w:t>.</w:t>
        </w:r>
      </w:ins>
    </w:p>
    <w:p w:rsidR="008A64F9" w:rsidRPr="000D5B31" w:rsidRDefault="008A64F9" w:rsidP="00C11E2E">
      <w:pPr>
        <w:spacing w:after="0"/>
        <w:rPr>
          <w:szCs w:val="24"/>
        </w:rPr>
      </w:pPr>
      <w:r w:rsidRPr="000D5B31">
        <w:rPr>
          <w:szCs w:val="24"/>
        </w:rPr>
        <w:t xml:space="preserve">Interwencja przewidziana w </w:t>
      </w:r>
      <w:r w:rsidR="00953EC9">
        <w:rPr>
          <w:szCs w:val="24"/>
        </w:rPr>
        <w:t>P</w:t>
      </w:r>
      <w:r w:rsidR="00953EC9" w:rsidRPr="000D5B31">
        <w:rPr>
          <w:szCs w:val="24"/>
        </w:rPr>
        <w:t>rogramie</w:t>
      </w:r>
      <w:r w:rsidRPr="000D5B31">
        <w:rPr>
          <w:szCs w:val="24"/>
        </w:rPr>
        <w:t>, w szczególności w obszarach e-administracji, e-zdrowia i e-kompetencji pozwoli na realizację Zaleceń Rady w sprawie krajowego programu reform Polski na 2020 r. oraz zawierając</w:t>
      </w:r>
      <w:r w:rsidR="00216206">
        <w:rPr>
          <w:szCs w:val="24"/>
        </w:rPr>
        <w:t>ych</w:t>
      </w:r>
      <w:r w:rsidRPr="000D5B31">
        <w:rPr>
          <w:szCs w:val="24"/>
        </w:rPr>
        <w:t xml:space="preserve"> opinię Rady na temat przedstawionego przez Polskę programu konwergencji na 2020 r. w zakresie:</w:t>
      </w:r>
    </w:p>
    <w:p w:rsidR="008A64F9" w:rsidRPr="000D5B31" w:rsidRDefault="008A64F9" w:rsidP="006C7EF4">
      <w:pPr>
        <w:pStyle w:val="Akapitzlist"/>
        <w:numPr>
          <w:ilvl w:val="0"/>
          <w:numId w:val="42"/>
        </w:numPr>
        <w:rPr>
          <w:szCs w:val="24"/>
        </w:rPr>
      </w:pPr>
      <w:r w:rsidRPr="000D5B31">
        <w:rPr>
          <w:szCs w:val="24"/>
        </w:rPr>
        <w:t>poprawy dostępności, odporności i skuteczności systemu ochrony zdrowia poprzez przyspieszenie wdrażania usług e-zdrowia,</w:t>
      </w:r>
    </w:p>
    <w:p w:rsidR="008A64F9" w:rsidRPr="000D5B31" w:rsidRDefault="008A64F9" w:rsidP="006C7EF4">
      <w:pPr>
        <w:pStyle w:val="Akapitzlist"/>
        <w:numPr>
          <w:ilvl w:val="0"/>
          <w:numId w:val="42"/>
        </w:numPr>
        <w:rPr>
          <w:szCs w:val="24"/>
        </w:rPr>
      </w:pPr>
      <w:r w:rsidRPr="000D5B31">
        <w:rPr>
          <w:szCs w:val="24"/>
        </w:rPr>
        <w:t>podnoszenia umiejętności cyfrowych,</w:t>
      </w:r>
    </w:p>
    <w:p w:rsidR="008A64F9" w:rsidRPr="000D5B31" w:rsidRDefault="008A64F9" w:rsidP="006C7EF4">
      <w:pPr>
        <w:pStyle w:val="Akapitzlist"/>
        <w:numPr>
          <w:ilvl w:val="0"/>
          <w:numId w:val="42"/>
        </w:numPr>
        <w:rPr>
          <w:szCs w:val="24"/>
        </w:rPr>
      </w:pPr>
      <w:r w:rsidRPr="000D5B31">
        <w:rPr>
          <w:szCs w:val="24"/>
        </w:rPr>
        <w:t>promowania transformacji cyfrowej przedsiębiorstw i administracji publicznej,</w:t>
      </w:r>
    </w:p>
    <w:p w:rsidR="008A64F9" w:rsidRPr="000D5B31" w:rsidRDefault="008A64F9" w:rsidP="006C7EF4">
      <w:pPr>
        <w:pStyle w:val="Akapitzlist"/>
        <w:numPr>
          <w:ilvl w:val="0"/>
          <w:numId w:val="42"/>
        </w:numPr>
        <w:rPr>
          <w:szCs w:val="24"/>
        </w:rPr>
      </w:pPr>
      <w:r w:rsidRPr="000D5B31">
        <w:rPr>
          <w:szCs w:val="24"/>
        </w:rPr>
        <w:lastRenderedPageBreak/>
        <w:t>ukierunkowania inwestycji na transformację cyfrową, w szczególności na infrastrukturę cyfrową.</w:t>
      </w:r>
    </w:p>
    <w:p w:rsidR="008A64F9" w:rsidRPr="000D5B31" w:rsidRDefault="008A64F9" w:rsidP="00A32000">
      <w:pPr>
        <w:rPr>
          <w:szCs w:val="24"/>
        </w:rPr>
      </w:pPr>
      <w:r w:rsidRPr="000D5B31">
        <w:rPr>
          <w:szCs w:val="24"/>
        </w:rPr>
        <w:t>W obszarze poprawy łączności cyfrowej Program wpisuje się w Wytyczne inwestycyjne dla Polski w zakresie finansowania polityki spójności na lata 2021–2027 dotyczące uruchomienia ultraszybkich sieci szerokopasmowych na obszarach, na których występują przypadki zawodności rynku.</w:t>
      </w:r>
    </w:p>
    <w:p w:rsidR="008A64F9" w:rsidRPr="000D5B31" w:rsidRDefault="008A64F9" w:rsidP="00A32000">
      <w:pPr>
        <w:rPr>
          <w:szCs w:val="24"/>
        </w:rPr>
      </w:pPr>
      <w:r w:rsidRPr="000D5B31">
        <w:rPr>
          <w:szCs w:val="24"/>
        </w:rPr>
        <w:t xml:space="preserve">W obszarze e-kompetencji Program wpisuje się w Europejski program na rzecz umiejętności – </w:t>
      </w:r>
      <w:proofErr w:type="spellStart"/>
      <w:r w:rsidRPr="000D5B31">
        <w:rPr>
          <w:szCs w:val="24"/>
        </w:rPr>
        <w:t>European</w:t>
      </w:r>
      <w:proofErr w:type="spellEnd"/>
      <w:r w:rsidRPr="000D5B31">
        <w:rPr>
          <w:szCs w:val="24"/>
        </w:rPr>
        <w:t xml:space="preserve"> </w:t>
      </w:r>
      <w:proofErr w:type="spellStart"/>
      <w:r w:rsidRPr="000D5B31">
        <w:rPr>
          <w:szCs w:val="24"/>
        </w:rPr>
        <w:t>Skills</w:t>
      </w:r>
      <w:proofErr w:type="spellEnd"/>
      <w:r w:rsidRPr="000D5B31">
        <w:rPr>
          <w:szCs w:val="24"/>
        </w:rPr>
        <w:t xml:space="preserve"> Agenda 2020 oraz </w:t>
      </w:r>
      <w:r w:rsidR="00E92869" w:rsidRPr="000D5B31">
        <w:rPr>
          <w:szCs w:val="24"/>
        </w:rPr>
        <w:t>Zaleceni</w:t>
      </w:r>
      <w:r w:rsidR="00E92869">
        <w:rPr>
          <w:szCs w:val="24"/>
        </w:rPr>
        <w:t>a</w:t>
      </w:r>
      <w:r w:rsidR="00E92869" w:rsidRPr="000D5B31">
        <w:rPr>
          <w:szCs w:val="24"/>
        </w:rPr>
        <w:t xml:space="preserve"> </w:t>
      </w:r>
      <w:r w:rsidRPr="000D5B31">
        <w:rPr>
          <w:szCs w:val="24"/>
        </w:rPr>
        <w:t>Rady w sprawie kompetencji kluczowych w procesie uczenia się przez całe życie z 22 maja 2018 r.</w:t>
      </w:r>
    </w:p>
    <w:p w:rsidR="008A64F9" w:rsidRPr="000D5B31" w:rsidRDefault="008A64F9" w:rsidP="001857AC">
      <w:pPr>
        <w:spacing w:after="0"/>
        <w:rPr>
          <w:szCs w:val="24"/>
        </w:rPr>
      </w:pPr>
      <w:r w:rsidRPr="000D5B31">
        <w:rPr>
          <w:szCs w:val="24"/>
        </w:rPr>
        <w:t>Program pośrednio wpisuje się w realizację celów i obszarów priorytetowych Strategii UE dla Rozwoju Regionu Morza Bałtyckiego (SUE RMB):</w:t>
      </w:r>
    </w:p>
    <w:p w:rsidR="008A64F9" w:rsidRPr="001857AC" w:rsidRDefault="008A64F9" w:rsidP="001857AC">
      <w:pPr>
        <w:pStyle w:val="Akapitzlist"/>
        <w:numPr>
          <w:ilvl w:val="0"/>
          <w:numId w:val="76"/>
        </w:numPr>
        <w:rPr>
          <w:szCs w:val="24"/>
        </w:rPr>
      </w:pPr>
      <w:r w:rsidRPr="001857AC">
        <w:rPr>
          <w:szCs w:val="24"/>
        </w:rPr>
        <w:t>rozwój połączeń w regionie, w tym rozwój kontaktów pomiędzy ludźmi – interwencja w zakresie zwiększenia dostępu do internetu szerokopasmowego,</w:t>
      </w:r>
    </w:p>
    <w:p w:rsidR="008A64F9" w:rsidRPr="001857AC" w:rsidRDefault="008A64F9" w:rsidP="001857AC">
      <w:pPr>
        <w:pStyle w:val="Akapitzlist"/>
        <w:numPr>
          <w:ilvl w:val="0"/>
          <w:numId w:val="76"/>
        </w:numPr>
        <w:rPr>
          <w:szCs w:val="24"/>
        </w:rPr>
      </w:pPr>
      <w:r w:rsidRPr="001857AC">
        <w:rPr>
          <w:szCs w:val="24"/>
        </w:rPr>
        <w:t xml:space="preserve">zwiększenie dobrobytu, w tym rozwój przedsiębiorczości, innowacyjności, edukacji i polepszenie zdrowia ludności – interwencja w zakresie zwiększenia dostępu do internetu szerokopasmowego, rozwoju e-usług publicznych, poprawy dostępu do danych i ich wymiany. </w:t>
      </w:r>
    </w:p>
    <w:p w:rsidR="008A64F9" w:rsidRPr="000D5B31" w:rsidRDefault="008A64F9" w:rsidP="00A32000">
      <w:pPr>
        <w:rPr>
          <w:szCs w:val="24"/>
        </w:rPr>
      </w:pPr>
      <w:r w:rsidRPr="000D5B31">
        <w:rPr>
          <w:szCs w:val="24"/>
        </w:rPr>
        <w:t>Z uwagi na krajowe ukierunkowanie Programu nie uwzględniono bezpośrednio SUE RMB w zaplanowanych typach interwencji</w:t>
      </w:r>
      <w:r w:rsidR="00E92869">
        <w:rPr>
          <w:szCs w:val="24"/>
        </w:rPr>
        <w:t>. N</w:t>
      </w:r>
      <w:r w:rsidRPr="000D5B31">
        <w:rPr>
          <w:szCs w:val="24"/>
        </w:rPr>
        <w:t>ie planuje się konkursów ukierunkowanych na działania realizujące bezpośrednio wskaźniki SUE RMB, przyznawania dodatkowych punktów tego typu projektom, prowadzenia monitoringu i kontroli w ramach Programu, dedykowanych wdrażaniu SUE RMB.</w:t>
      </w:r>
    </w:p>
    <w:p w:rsidR="005261E0" w:rsidRPr="000D5B31" w:rsidRDefault="008A64F9" w:rsidP="00A32000">
      <w:pPr>
        <w:rPr>
          <w:szCs w:val="24"/>
        </w:rPr>
      </w:pPr>
      <w:r w:rsidRPr="001857AC">
        <w:rPr>
          <w:szCs w:val="24"/>
        </w:rPr>
        <w:t>Osiągnięcie celów Programu nie będzie się odbywało w oparciu o realizację przedsięwzięć mogących znacząco oddziaływać na środowisko ani też przedsięwzięć mogących spowodować znaczące oddziaływanie na obszar Natura 2000. Realizacja wszystkich projektów będzie się odbywać zgodnie z aktualnie obowiązującymi aktami prawa dotyczącymi ochrony środowiska.</w:t>
      </w:r>
    </w:p>
    <w:p w:rsidR="008A64F9" w:rsidRPr="00373864" w:rsidRDefault="008A64F9" w:rsidP="00A32000">
      <w:pPr>
        <w:pStyle w:val="Nagwek2"/>
        <w:rPr>
          <w:rFonts w:eastAsia="Calibri"/>
        </w:rPr>
      </w:pPr>
      <w:bookmarkStart w:id="83" w:name="_Toc67650427"/>
      <w:bookmarkStart w:id="84" w:name="_Toc67650760"/>
      <w:bookmarkStart w:id="85" w:name="_Toc67654883"/>
      <w:bookmarkStart w:id="86" w:name="_Toc87282973"/>
      <w:r w:rsidRPr="00373864">
        <w:rPr>
          <w:rFonts w:eastAsia="Calibri"/>
        </w:rPr>
        <w:t>Wnioski w zakresie dostępu do internetu szerokopasmowego</w:t>
      </w:r>
      <w:bookmarkEnd w:id="83"/>
      <w:bookmarkEnd w:id="84"/>
      <w:bookmarkEnd w:id="85"/>
      <w:bookmarkEnd w:id="86"/>
    </w:p>
    <w:p w:rsidR="008A64F9" w:rsidRPr="000D5B31" w:rsidRDefault="008A64F9" w:rsidP="00A32000">
      <w:pPr>
        <w:rPr>
          <w:szCs w:val="24"/>
        </w:rPr>
      </w:pPr>
      <w:r w:rsidRPr="000D5B31">
        <w:rPr>
          <w:szCs w:val="24"/>
        </w:rPr>
        <w:t>Nowoczesna infrastruktura szerokopasmowa oraz poziom jej wykorzystania stanowią warunek konieczny dla wzrostu gospodarczego państwa</w:t>
      </w:r>
      <w:r w:rsidR="008521CE">
        <w:rPr>
          <w:szCs w:val="24"/>
        </w:rPr>
        <w:t xml:space="preserve"> oraz</w:t>
      </w:r>
      <w:r w:rsidRPr="000D5B31">
        <w:rPr>
          <w:szCs w:val="24"/>
        </w:rPr>
        <w:t xml:space="preserve"> funkcjonowania wysokiej jakości społeczeństwa informacyjnego. Korzystanie z usług cyfrowych jest niemożliwe bez odpowiedniej infrastruktury zapewniającej dostęp do internetu </w:t>
      </w:r>
      <w:r w:rsidR="00E73019" w:rsidRPr="000D5B31">
        <w:rPr>
          <w:szCs w:val="24"/>
        </w:rPr>
        <w:t>o</w:t>
      </w:r>
      <w:r w:rsidR="00E73019">
        <w:rPr>
          <w:szCs w:val="24"/>
        </w:rPr>
        <w:t> </w:t>
      </w:r>
      <w:r w:rsidRPr="000D5B31">
        <w:rPr>
          <w:szCs w:val="24"/>
        </w:rPr>
        <w:t xml:space="preserve">wysokich parametrach. Powszechny dostęp do szybkiego internetu przyczyni się do </w:t>
      </w:r>
      <w:r w:rsidR="00ED0ADD">
        <w:rPr>
          <w:szCs w:val="24"/>
        </w:rPr>
        <w:t xml:space="preserve">zwiększenia konkurencyjności gospodarki i </w:t>
      </w:r>
      <w:r w:rsidRPr="000D5B31">
        <w:rPr>
          <w:szCs w:val="24"/>
        </w:rPr>
        <w:t>efektywności administracji publicznej, pozytywnie wpłynie na aktywność zawodową społeczeństwa, a</w:t>
      </w:r>
      <w:r w:rsidR="003E4140">
        <w:rPr>
          <w:szCs w:val="24"/>
        </w:rPr>
        <w:t> </w:t>
      </w:r>
      <w:r w:rsidRPr="000D5B31">
        <w:rPr>
          <w:szCs w:val="24"/>
        </w:rPr>
        <w:t xml:space="preserve">także przyspieszy </w:t>
      </w:r>
      <w:r w:rsidRPr="000D5B31">
        <w:rPr>
          <w:szCs w:val="24"/>
        </w:rPr>
        <w:lastRenderedPageBreak/>
        <w:t xml:space="preserve">wdrażanie inteligentnych rozwiązań opartych o dane. </w:t>
      </w:r>
      <w:r w:rsidR="00D20B36">
        <w:rPr>
          <w:szCs w:val="24"/>
        </w:rPr>
        <w:t>Dla osiągnięcia ww. celów i</w:t>
      </w:r>
      <w:r w:rsidR="00D20B36" w:rsidRPr="000D5B31">
        <w:rPr>
          <w:szCs w:val="24"/>
        </w:rPr>
        <w:t xml:space="preserve">stotna </w:t>
      </w:r>
      <w:r w:rsidRPr="000D5B31">
        <w:rPr>
          <w:szCs w:val="24"/>
        </w:rPr>
        <w:t xml:space="preserve">jest nie tylko wysoka przepustowość </w:t>
      </w:r>
      <w:r w:rsidR="00D20B36">
        <w:rPr>
          <w:szCs w:val="24"/>
        </w:rPr>
        <w:t>łączy,</w:t>
      </w:r>
      <w:r w:rsidR="00ED0ADD">
        <w:rPr>
          <w:szCs w:val="24"/>
        </w:rPr>
        <w:t xml:space="preserve"> ale też</w:t>
      </w:r>
      <w:r w:rsidR="00ED0ADD" w:rsidRPr="000D5B31">
        <w:rPr>
          <w:szCs w:val="24"/>
        </w:rPr>
        <w:t xml:space="preserve"> </w:t>
      </w:r>
      <w:r w:rsidRPr="000D5B31">
        <w:rPr>
          <w:szCs w:val="24"/>
        </w:rPr>
        <w:t>niezawodność</w:t>
      </w:r>
      <w:r w:rsidR="00D20B36">
        <w:rPr>
          <w:szCs w:val="24"/>
        </w:rPr>
        <w:t xml:space="preserve"> i</w:t>
      </w:r>
      <w:r w:rsidR="00D20B36" w:rsidRPr="000D5B31">
        <w:rPr>
          <w:szCs w:val="24"/>
        </w:rPr>
        <w:t xml:space="preserve"> </w:t>
      </w:r>
      <w:r w:rsidRPr="000D5B31">
        <w:rPr>
          <w:szCs w:val="24"/>
        </w:rPr>
        <w:t>brak opóźnień podczas transmisji</w:t>
      </w:r>
      <w:r w:rsidR="00E071FF">
        <w:rPr>
          <w:szCs w:val="24"/>
        </w:rPr>
        <w:t xml:space="preserve"> danych</w:t>
      </w:r>
      <w:r w:rsidRPr="000D5B31">
        <w:rPr>
          <w:szCs w:val="24"/>
        </w:rPr>
        <w:t>.</w:t>
      </w:r>
    </w:p>
    <w:p w:rsidR="008A64F9" w:rsidRPr="000D5B31" w:rsidRDefault="008A64F9" w:rsidP="00A32000">
      <w:pPr>
        <w:rPr>
          <w:szCs w:val="24"/>
        </w:rPr>
      </w:pPr>
      <w:r w:rsidRPr="000D5B31">
        <w:rPr>
          <w:szCs w:val="24"/>
        </w:rPr>
        <w:t>Projekty perspektywy finansowej 2007-2013, realizowane na poziomie krajowym i samorządowym, a także prowadzone od 2015 r. działania w </w:t>
      </w:r>
      <w:r w:rsidR="00C64392">
        <w:rPr>
          <w:szCs w:val="24"/>
        </w:rPr>
        <w:t>Programie</w:t>
      </w:r>
      <w:r w:rsidRPr="000D5B31">
        <w:rPr>
          <w:szCs w:val="24"/>
        </w:rPr>
        <w:t xml:space="preserve"> Operacyjn</w:t>
      </w:r>
      <w:r w:rsidR="00C64392">
        <w:rPr>
          <w:szCs w:val="24"/>
        </w:rPr>
        <w:t>ym</w:t>
      </w:r>
      <w:r w:rsidRPr="000D5B31">
        <w:rPr>
          <w:szCs w:val="24"/>
        </w:rPr>
        <w:t xml:space="preserve"> Polska Cyfrowa </w:t>
      </w:r>
      <w:r w:rsidRPr="000D5B31">
        <w:rPr>
          <w:rFonts w:eastAsia="Calibri"/>
          <w:szCs w:val="24"/>
        </w:rPr>
        <w:t xml:space="preserve">na lata 2014-2020 (POPC) </w:t>
      </w:r>
      <w:r w:rsidRPr="000D5B31">
        <w:rPr>
          <w:szCs w:val="24"/>
        </w:rPr>
        <w:t xml:space="preserve">przyniosły wymierne efekty i znaczny wzrost poziomu pokrycia kraju infrastrukturą szerokopasmową, umożliwiającą korzystanie z usług dostępu do internetu o </w:t>
      </w:r>
      <w:r w:rsidR="00173847">
        <w:rPr>
          <w:szCs w:val="24"/>
        </w:rPr>
        <w:t> </w:t>
      </w:r>
      <w:r w:rsidRPr="000D5B31">
        <w:rPr>
          <w:szCs w:val="24"/>
        </w:rPr>
        <w:t>przepustowości co najmniej 30 Mb/s.</w:t>
      </w:r>
    </w:p>
    <w:p w:rsidR="008A64F9" w:rsidRPr="000D5B31" w:rsidRDefault="008A64F9" w:rsidP="00A32000">
      <w:pPr>
        <w:rPr>
          <w:szCs w:val="24"/>
        </w:rPr>
      </w:pPr>
      <w:r w:rsidRPr="000D5B31">
        <w:rPr>
          <w:szCs w:val="24"/>
        </w:rPr>
        <w:t>Według</w:t>
      </w:r>
      <w:r w:rsidRPr="000D5B31">
        <w:rPr>
          <w:i/>
          <w:szCs w:val="24"/>
        </w:rPr>
        <w:t xml:space="preserve"> Raportu o stanie rynku telekomunikacyjnego w Polsce w </w:t>
      </w:r>
      <w:r w:rsidR="00EC538F" w:rsidRPr="000D5B31">
        <w:rPr>
          <w:i/>
          <w:szCs w:val="24"/>
        </w:rPr>
        <w:t>20</w:t>
      </w:r>
      <w:r w:rsidR="00EC538F">
        <w:rPr>
          <w:i/>
          <w:szCs w:val="24"/>
        </w:rPr>
        <w:t>20</w:t>
      </w:r>
      <w:r w:rsidR="00EC538F" w:rsidRPr="000D5B31">
        <w:rPr>
          <w:i/>
          <w:szCs w:val="24"/>
        </w:rPr>
        <w:t xml:space="preserve"> </w:t>
      </w:r>
      <w:r w:rsidRPr="000D5B31">
        <w:rPr>
          <w:i/>
          <w:szCs w:val="24"/>
        </w:rPr>
        <w:t xml:space="preserve">r. </w:t>
      </w:r>
      <w:r w:rsidRPr="000D5B31">
        <w:rPr>
          <w:szCs w:val="24"/>
        </w:rPr>
        <w:t>odsetek gospodarstw domowych z możliwością stacjonarnego dostępu do internetu o przepustowości co najmniej 30 Mb/s wyniósł 75</w:t>
      </w:r>
      <w:r w:rsidR="00ED2192">
        <w:rPr>
          <w:szCs w:val="24"/>
        </w:rPr>
        <w:t>,9</w:t>
      </w:r>
      <w:r w:rsidRPr="000D5B31">
        <w:rPr>
          <w:szCs w:val="24"/>
        </w:rPr>
        <w:t xml:space="preserve">% (w 2014 r. wynosił 53,4%). Jednocześnie udział łączy stacjonarnych o szybkości co najmniej 100 Mb/s wyniósł </w:t>
      </w:r>
      <w:r w:rsidR="000D5879">
        <w:rPr>
          <w:szCs w:val="24"/>
        </w:rPr>
        <w:t>58,5</w:t>
      </w:r>
      <w:r w:rsidRPr="000D5B31">
        <w:rPr>
          <w:szCs w:val="24"/>
        </w:rPr>
        <w:t>% w</w:t>
      </w:r>
      <w:r w:rsidR="000D5879">
        <w:rPr>
          <w:szCs w:val="24"/>
        </w:rPr>
        <w:t xml:space="preserve"> </w:t>
      </w:r>
      <w:r w:rsidRPr="000D5B31">
        <w:rPr>
          <w:szCs w:val="24"/>
        </w:rPr>
        <w:t>ogólnej liczbie łączy internetowych, czyli był o</w:t>
      </w:r>
      <w:r w:rsidR="000D5879">
        <w:rPr>
          <w:szCs w:val="24"/>
        </w:rPr>
        <w:t xml:space="preserve"> ponad</w:t>
      </w:r>
      <w:r w:rsidR="000D5879" w:rsidRPr="000D5B31">
        <w:rPr>
          <w:szCs w:val="24"/>
        </w:rPr>
        <w:t xml:space="preserve"> </w:t>
      </w:r>
      <w:r w:rsidRPr="000D5B31">
        <w:rPr>
          <w:szCs w:val="24"/>
        </w:rPr>
        <w:t>8 pp. wyższy niż w</w:t>
      </w:r>
      <w:r w:rsidR="003644EE">
        <w:rPr>
          <w:szCs w:val="24"/>
        </w:rPr>
        <w:t> </w:t>
      </w:r>
      <w:r w:rsidR="000D5879" w:rsidRPr="000D5B31">
        <w:rPr>
          <w:szCs w:val="24"/>
        </w:rPr>
        <w:t>201</w:t>
      </w:r>
      <w:r w:rsidR="000D5879">
        <w:rPr>
          <w:szCs w:val="24"/>
        </w:rPr>
        <w:t>9</w:t>
      </w:r>
      <w:r w:rsidR="000D5879" w:rsidRPr="000D5B31">
        <w:rPr>
          <w:szCs w:val="24"/>
        </w:rPr>
        <w:t xml:space="preserve"> </w:t>
      </w:r>
      <w:r w:rsidRPr="000D5B31">
        <w:rPr>
          <w:szCs w:val="24"/>
        </w:rPr>
        <w:t xml:space="preserve">r. </w:t>
      </w:r>
      <w:r w:rsidR="00184155">
        <w:rPr>
          <w:szCs w:val="24"/>
        </w:rPr>
        <w:t>W</w:t>
      </w:r>
      <w:r w:rsidRPr="000D5B31">
        <w:rPr>
          <w:szCs w:val="24"/>
        </w:rPr>
        <w:t xml:space="preserve">zrasta też długość linii światłowodowych </w:t>
      </w:r>
      <w:r w:rsidR="00861A4B">
        <w:rPr>
          <w:szCs w:val="24"/>
        </w:rPr>
        <w:t xml:space="preserve">w Polsce </w:t>
      </w:r>
      <w:r w:rsidRPr="000D5B31">
        <w:rPr>
          <w:szCs w:val="24"/>
        </w:rPr>
        <w:t xml:space="preserve">– </w:t>
      </w:r>
      <w:r w:rsidR="00991153">
        <w:rPr>
          <w:szCs w:val="24"/>
        </w:rPr>
        <w:t xml:space="preserve">według stanu na koniec 2019 r. wynosiła </w:t>
      </w:r>
      <w:r w:rsidR="00E63E17">
        <w:rPr>
          <w:szCs w:val="24"/>
        </w:rPr>
        <w:t xml:space="preserve">ona </w:t>
      </w:r>
      <w:r w:rsidR="00991153">
        <w:rPr>
          <w:szCs w:val="24"/>
        </w:rPr>
        <w:t>379 tys. km, natomiast na koniec 2020 r. 404 tys. km</w:t>
      </w:r>
      <w:r w:rsidRPr="000D5B31">
        <w:rPr>
          <w:rStyle w:val="Odwoanieprzypisudolnego"/>
          <w:rFonts w:cs="Arial"/>
          <w:szCs w:val="24"/>
        </w:rPr>
        <w:footnoteReference w:id="2"/>
      </w:r>
      <w:r w:rsidR="00A32000" w:rsidRPr="000D5B31">
        <w:rPr>
          <w:szCs w:val="24"/>
        </w:rPr>
        <w:t>.</w:t>
      </w:r>
    </w:p>
    <w:p w:rsidR="008A64F9" w:rsidRPr="000D5B31" w:rsidRDefault="008A64F9" w:rsidP="00A32000">
      <w:pPr>
        <w:rPr>
          <w:szCs w:val="24"/>
        </w:rPr>
      </w:pPr>
      <w:r w:rsidRPr="000D5B31">
        <w:rPr>
          <w:szCs w:val="24"/>
        </w:rPr>
        <w:t xml:space="preserve">Pomimo znaczących postępów w rozwoju infrastruktury szerokopasmowej, dzięki efektywnej interwencji publicznej w POPC oraz równoległym inwestycjom komercyjnym i samorządowym, Polska </w:t>
      </w:r>
      <w:r w:rsidR="00C26386">
        <w:rPr>
          <w:szCs w:val="24"/>
        </w:rPr>
        <w:t xml:space="preserve">wciąż </w:t>
      </w:r>
      <w:r w:rsidR="0038394D">
        <w:rPr>
          <w:szCs w:val="24"/>
        </w:rPr>
        <w:t>dąży do</w:t>
      </w:r>
      <w:r w:rsidRPr="000D5B31">
        <w:rPr>
          <w:szCs w:val="24"/>
        </w:rPr>
        <w:t xml:space="preserve"> osiągnięcia celów zawartych </w:t>
      </w:r>
      <w:r w:rsidR="00E73019" w:rsidRPr="000D5B31">
        <w:rPr>
          <w:szCs w:val="24"/>
        </w:rPr>
        <w:t>w</w:t>
      </w:r>
      <w:r w:rsidR="00E73019">
        <w:rPr>
          <w:szCs w:val="24"/>
        </w:rPr>
        <w:t> </w:t>
      </w:r>
      <w:r w:rsidRPr="000D5B31">
        <w:rPr>
          <w:szCs w:val="24"/>
        </w:rPr>
        <w:t>Komunikacie Komisji w sprawie społeczeństwa gigabitowego</w:t>
      </w:r>
      <w:r w:rsidRPr="000D5B31">
        <w:rPr>
          <w:szCs w:val="24"/>
          <w:vertAlign w:val="superscript"/>
        </w:rPr>
        <w:footnoteReference w:id="3"/>
      </w:r>
      <w:r w:rsidRPr="000D5B31">
        <w:rPr>
          <w:szCs w:val="24"/>
        </w:rPr>
        <w:t>. Celem strategicznym niniejszego dokumentu na 2025 r. jest m.in. zapewnienie wszystkim gospodarstwom domowym w Europie dostępu do internetu o prędkości dla łącza „w</w:t>
      </w:r>
      <w:r w:rsidR="003E4140">
        <w:rPr>
          <w:szCs w:val="24"/>
        </w:rPr>
        <w:t> </w:t>
      </w:r>
      <w:r w:rsidRPr="000D5B31">
        <w:rPr>
          <w:szCs w:val="24"/>
        </w:rPr>
        <w:t xml:space="preserve">dół” wynoszącej co najmniej 100 Mb/s, z możliwością modernizacji do prędkości mierzonej w gigabitach. </w:t>
      </w:r>
      <w:r w:rsidR="009466AD">
        <w:rPr>
          <w:szCs w:val="24"/>
        </w:rPr>
        <w:t>Na koniec</w:t>
      </w:r>
      <w:r w:rsidR="009466AD" w:rsidRPr="000D5B31">
        <w:rPr>
          <w:szCs w:val="24"/>
        </w:rPr>
        <w:t xml:space="preserve"> </w:t>
      </w:r>
      <w:r w:rsidR="009466AD">
        <w:rPr>
          <w:szCs w:val="24"/>
        </w:rPr>
        <w:t>2020</w:t>
      </w:r>
      <w:r w:rsidR="009466AD" w:rsidRPr="000D5B31">
        <w:rPr>
          <w:szCs w:val="24"/>
        </w:rPr>
        <w:t xml:space="preserve"> </w:t>
      </w:r>
      <w:r w:rsidRPr="000D5B31">
        <w:rPr>
          <w:szCs w:val="24"/>
        </w:rPr>
        <w:t xml:space="preserve">r. odsetek gospodarstw domowych w zasięgu dostępu do internetu o przepustowości dosyłowej łącza wynoszącej co najmniej 100 Mb/s, z możliwością jej zwiększenia do przepustowości mierzonej </w:t>
      </w:r>
      <w:r w:rsidR="00E73019" w:rsidRPr="000D5B31">
        <w:rPr>
          <w:szCs w:val="24"/>
        </w:rPr>
        <w:t>w</w:t>
      </w:r>
      <w:r w:rsidR="00E73019">
        <w:rPr>
          <w:szCs w:val="24"/>
        </w:rPr>
        <w:t> </w:t>
      </w:r>
      <w:r w:rsidRPr="000D5B31">
        <w:rPr>
          <w:szCs w:val="24"/>
        </w:rPr>
        <w:t xml:space="preserve">gigabitach wyniósł </w:t>
      </w:r>
      <w:r w:rsidR="009466AD">
        <w:rPr>
          <w:szCs w:val="24"/>
        </w:rPr>
        <w:t>65,9</w:t>
      </w:r>
      <w:r w:rsidRPr="000D5B31">
        <w:rPr>
          <w:szCs w:val="24"/>
        </w:rPr>
        <w:t xml:space="preserve">% i wzrósł o </w:t>
      </w:r>
      <w:r w:rsidR="009466AD">
        <w:rPr>
          <w:szCs w:val="24"/>
        </w:rPr>
        <w:t>4,2</w:t>
      </w:r>
      <w:r w:rsidRPr="000D5B31">
        <w:rPr>
          <w:szCs w:val="24"/>
        </w:rPr>
        <w:t xml:space="preserve"> pp. w odniesieniu do roku </w:t>
      </w:r>
      <w:r w:rsidR="009466AD" w:rsidRPr="000D5B31">
        <w:rPr>
          <w:szCs w:val="24"/>
        </w:rPr>
        <w:t>201</w:t>
      </w:r>
      <w:r w:rsidR="009466AD">
        <w:rPr>
          <w:szCs w:val="24"/>
        </w:rPr>
        <w:t>9</w:t>
      </w:r>
      <w:r w:rsidRPr="000D5B31">
        <w:rPr>
          <w:szCs w:val="24"/>
        </w:rPr>
        <w:t xml:space="preserve">. </w:t>
      </w:r>
      <w:r w:rsidR="009A71B2">
        <w:rPr>
          <w:szCs w:val="24"/>
        </w:rPr>
        <w:t>Należy zaznaczyć, że na</w:t>
      </w:r>
      <w:r w:rsidRPr="000D5B31">
        <w:rPr>
          <w:szCs w:val="24"/>
        </w:rPr>
        <w:t xml:space="preserve"> koniec </w:t>
      </w:r>
      <w:r w:rsidR="00E55C48" w:rsidRPr="000D5B31">
        <w:rPr>
          <w:szCs w:val="24"/>
        </w:rPr>
        <w:t>20</w:t>
      </w:r>
      <w:r w:rsidR="00E55C48">
        <w:rPr>
          <w:szCs w:val="24"/>
        </w:rPr>
        <w:t>20</w:t>
      </w:r>
      <w:r w:rsidR="00E55C48" w:rsidRPr="000D5B31">
        <w:rPr>
          <w:szCs w:val="24"/>
        </w:rPr>
        <w:t xml:space="preserve"> </w:t>
      </w:r>
      <w:r w:rsidRPr="000D5B31">
        <w:rPr>
          <w:szCs w:val="24"/>
        </w:rPr>
        <w:t xml:space="preserve">r. poziom wykorzystania usług dostępu do internetu </w:t>
      </w:r>
      <w:r w:rsidR="00E73019" w:rsidRPr="000D5B31">
        <w:rPr>
          <w:szCs w:val="24"/>
        </w:rPr>
        <w:t>o</w:t>
      </w:r>
      <w:r w:rsidR="00E73019">
        <w:rPr>
          <w:szCs w:val="24"/>
        </w:rPr>
        <w:t> </w:t>
      </w:r>
      <w:r w:rsidRPr="000D5B31">
        <w:rPr>
          <w:szCs w:val="24"/>
        </w:rPr>
        <w:t>przepustowości co najmniej 100 Mb/s w</w:t>
      </w:r>
      <w:r w:rsidR="003644EE">
        <w:rPr>
          <w:szCs w:val="24"/>
        </w:rPr>
        <w:t> </w:t>
      </w:r>
      <w:r w:rsidRPr="000D5B31">
        <w:rPr>
          <w:szCs w:val="24"/>
        </w:rPr>
        <w:t xml:space="preserve">ogóle wszystkich gospodarstw domowych w Polsce wyniósł jedynie </w:t>
      </w:r>
      <w:r w:rsidR="00E55C48">
        <w:rPr>
          <w:szCs w:val="24"/>
        </w:rPr>
        <w:t>28,3</w:t>
      </w:r>
      <w:r w:rsidRPr="000D5B31">
        <w:rPr>
          <w:szCs w:val="24"/>
        </w:rPr>
        <w:t>%</w:t>
      </w:r>
      <w:r w:rsidR="00E55C48">
        <w:rPr>
          <w:szCs w:val="24"/>
        </w:rPr>
        <w:t xml:space="preserve"> (o 5 pp. więcej niż w 2019 r.)</w:t>
      </w:r>
      <w:r w:rsidRPr="000D5B31">
        <w:rPr>
          <w:rStyle w:val="Odwoanieprzypisudolnego"/>
          <w:rFonts w:cs="Arial"/>
          <w:szCs w:val="24"/>
        </w:rPr>
        <w:footnoteReference w:id="4"/>
      </w:r>
      <w:r w:rsidRPr="000D5B31">
        <w:rPr>
          <w:szCs w:val="24"/>
        </w:rPr>
        <w:t>. Biorąc powyższe pod uwagę istotne jest stymulowanie popytu na usługi dostępu do internetu o wysokich przepustowościach. W związku z epidemią COVID-19 i</w:t>
      </w:r>
      <w:r w:rsidR="003644EE">
        <w:rPr>
          <w:szCs w:val="24"/>
        </w:rPr>
        <w:t> </w:t>
      </w:r>
      <w:r w:rsidRPr="000D5B31">
        <w:rPr>
          <w:szCs w:val="24"/>
        </w:rPr>
        <w:t xml:space="preserve">koniecznością korzystania ze zdalnej pracy czy nauki </w:t>
      </w:r>
      <w:r w:rsidR="00766D2A">
        <w:rPr>
          <w:szCs w:val="24"/>
        </w:rPr>
        <w:t>należy oczekiwać</w:t>
      </w:r>
      <w:r w:rsidRPr="000D5B31">
        <w:rPr>
          <w:szCs w:val="24"/>
        </w:rPr>
        <w:t xml:space="preserve"> wzrostu zapotrzebowania na te usług</w:t>
      </w:r>
      <w:r w:rsidR="00460BD8">
        <w:rPr>
          <w:szCs w:val="24"/>
        </w:rPr>
        <w:t>i</w:t>
      </w:r>
      <w:r w:rsidRPr="000D5B31">
        <w:rPr>
          <w:szCs w:val="24"/>
        </w:rPr>
        <w:t xml:space="preserve"> </w:t>
      </w:r>
      <w:r w:rsidR="00E73019" w:rsidRPr="000D5B31">
        <w:rPr>
          <w:szCs w:val="24"/>
        </w:rPr>
        <w:t>w</w:t>
      </w:r>
      <w:r w:rsidR="00E73019">
        <w:rPr>
          <w:szCs w:val="24"/>
        </w:rPr>
        <w:t> </w:t>
      </w:r>
      <w:r w:rsidRPr="000D5B31">
        <w:rPr>
          <w:szCs w:val="24"/>
        </w:rPr>
        <w:t>najbliższych latach.</w:t>
      </w:r>
    </w:p>
    <w:p w:rsidR="008A64F9" w:rsidDel="0041769E" w:rsidRDefault="008A64F9" w:rsidP="00A32000">
      <w:pPr>
        <w:rPr>
          <w:del w:id="87" w:author="Waldemar Pleszewa" w:date="2021-12-07T09:13:00Z"/>
          <w:szCs w:val="24"/>
        </w:rPr>
      </w:pPr>
      <w:del w:id="88" w:author="Waldemar Pleszewa" w:date="2021-12-07T09:13:00Z">
        <w:r w:rsidRPr="000D5B31" w:rsidDel="0041769E">
          <w:rPr>
            <w:szCs w:val="24"/>
          </w:rPr>
          <w:lastRenderedPageBreak/>
          <w:delText>Brak stacjonarnej infrastruktury szerokopasmowej dotyczy w głównej mierze obszarów wiejskich o niskiej lub bardzo niskiej gęstości zaludnienia oraz rozproszonej zabudowie.</w:delText>
        </w:r>
        <w:r w:rsidRPr="000D5B31" w:rsidDel="0041769E">
          <w:rPr>
            <w:rFonts w:eastAsia="Calibri"/>
            <w:szCs w:val="24"/>
          </w:rPr>
          <w:delText xml:space="preserve"> </w:delText>
        </w:r>
        <w:r w:rsidRPr="000D5B31" w:rsidDel="0041769E">
          <w:rPr>
            <w:szCs w:val="24"/>
          </w:rPr>
          <w:delText xml:space="preserve">Pomimo intensywnych zachęt państwa </w:delText>
        </w:r>
        <w:r w:rsidR="00460BD8" w:rsidDel="0041769E">
          <w:rPr>
            <w:szCs w:val="24"/>
          </w:rPr>
          <w:delText>i</w:delText>
        </w:r>
        <w:r w:rsidR="00460BD8" w:rsidRPr="000D5B31" w:rsidDel="0041769E">
          <w:rPr>
            <w:szCs w:val="24"/>
          </w:rPr>
          <w:delText xml:space="preserve"> </w:delText>
        </w:r>
        <w:r w:rsidRPr="000D5B31" w:rsidDel="0041769E">
          <w:rPr>
            <w:szCs w:val="24"/>
          </w:rPr>
          <w:delText xml:space="preserve">jednostek samorządu terytorialnego, inwestycje komercyjne w rozwój nowoczesnej infrastruktury telekomunikacyjnej na </w:delText>
        </w:r>
        <w:r w:rsidR="00460BD8" w:rsidDel="0041769E">
          <w:rPr>
            <w:szCs w:val="24"/>
          </w:rPr>
          <w:delText>tych</w:delText>
        </w:r>
        <w:r w:rsidRPr="000D5B31" w:rsidDel="0041769E">
          <w:rPr>
            <w:szCs w:val="24"/>
          </w:rPr>
          <w:delText xml:space="preserve"> obszarach są dla przedsiębiorców telekomunikacyjnych nieopłacalne ze względu na wysokie koszty utrzymania przekraczają</w:delText>
        </w:r>
        <w:r w:rsidR="00460BD8" w:rsidDel="0041769E">
          <w:rPr>
            <w:szCs w:val="24"/>
          </w:rPr>
          <w:delText>ce</w:delText>
        </w:r>
        <w:r w:rsidRPr="000D5B31" w:rsidDel="0041769E">
          <w:rPr>
            <w:szCs w:val="24"/>
          </w:rPr>
          <w:delText xml:space="preserve"> możliwe do uzyskania przychody ze świadczonych usług</w:delText>
        </w:r>
        <w:r w:rsidRPr="000D5B31" w:rsidDel="0041769E">
          <w:rPr>
            <w:rStyle w:val="Odwoanieprzypisudolnego"/>
            <w:rFonts w:cs="Arial"/>
            <w:szCs w:val="24"/>
          </w:rPr>
          <w:footnoteReference w:id="5"/>
        </w:r>
        <w:r w:rsidRPr="000D5B31" w:rsidDel="0041769E">
          <w:rPr>
            <w:szCs w:val="24"/>
          </w:rPr>
          <w:delText>.</w:delText>
        </w:r>
      </w:del>
    </w:p>
    <w:p w:rsidR="0041769E" w:rsidRPr="000D5B31" w:rsidRDefault="0041769E" w:rsidP="00A32000">
      <w:pPr>
        <w:rPr>
          <w:ins w:id="91" w:author="Waldemar Pleszewa" w:date="2021-12-07T09:13:00Z"/>
          <w:szCs w:val="24"/>
        </w:rPr>
      </w:pPr>
      <w:ins w:id="92" w:author="Waldemar Pleszewa" w:date="2021-12-07T09:13:00Z">
        <w:r w:rsidRPr="0041769E">
          <w:rPr>
            <w:szCs w:val="24"/>
          </w:rPr>
          <w:t>Brak stacjonarnej infrastruktury szerokopasmowej dotyczy terenu całej Polski</w:t>
        </w:r>
        <w:r>
          <w:rPr>
            <w:szCs w:val="24"/>
          </w:rPr>
          <w:t>, w</w:t>
        </w:r>
      </w:ins>
      <w:ins w:id="93" w:author="Waldemar Pleszewa" w:date="2021-12-07T09:14:00Z">
        <w:r>
          <w:rPr>
            <w:szCs w:val="24"/>
          </w:rPr>
          <w:t> </w:t>
        </w:r>
      </w:ins>
      <w:ins w:id="94" w:author="Waldemar Pleszewa" w:date="2021-12-07T09:13:00Z">
        <w:r w:rsidRPr="0041769E">
          <w:rPr>
            <w:szCs w:val="24"/>
          </w:rPr>
          <w:t xml:space="preserve">szczególności obszarów o niskiej lub bardzo niskiej gęstości zaludnienia oraz rozproszonej zabudowie. Pomimo intensywnych zachęt państwa i jednostek samorządu terytorialnego, wiele punktów adresowych – m.in. ze względu na wysokie koszty utrzymania oraz rosnące koszty inwestycyjne ponoszone przez beneficjentów wsparcia (np. koszty podwykonawców) – nadal nie zostało objętych zasięgiem sieci szerokopasmowej. Koszty budowy infrastruktury, nawet z </w:t>
        </w:r>
      </w:ins>
      <w:ins w:id="95" w:author="Waldemar Pleszewa" w:date="2021-12-07T11:46:00Z">
        <w:r w:rsidR="00346475">
          <w:rPr>
            <w:szCs w:val="24"/>
          </w:rPr>
          <w:t xml:space="preserve">pozyskanym </w:t>
        </w:r>
      </w:ins>
      <w:ins w:id="96" w:author="Waldemar Pleszewa" w:date="2021-12-07T09:13:00Z">
        <w:r w:rsidRPr="0041769E">
          <w:rPr>
            <w:szCs w:val="24"/>
          </w:rPr>
          <w:t>wsparciem ze środków UE, wciąż przekraczają możliwe do uzyskania przychody ze świadczonych usług</w:t>
        </w:r>
      </w:ins>
      <w:ins w:id="97" w:author="Waldemar Pleszewa" w:date="2021-12-07T09:14:00Z">
        <w:r>
          <w:rPr>
            <w:szCs w:val="24"/>
          </w:rPr>
          <w:t>.</w:t>
        </w:r>
      </w:ins>
    </w:p>
    <w:p w:rsidR="008A64F9" w:rsidRPr="000D5B31" w:rsidRDefault="008A64F9" w:rsidP="00A32000">
      <w:pPr>
        <w:rPr>
          <w:szCs w:val="24"/>
        </w:rPr>
      </w:pPr>
      <w:r w:rsidRPr="000D5B31">
        <w:rPr>
          <w:szCs w:val="24"/>
        </w:rPr>
        <w:t>Budowę infrastruktury telekomunikacyjnej realizują przede wszystkim przedsiębiorcy telekomunikacyjni oraz JST w ramach własnych, komercyjnych inwestycji. Są jednak miejsca, najczęściej małe miejscowości i wsie o rozproszonej zabudowie, w których bez wsparcia publicznego nie powstaną sieci telekomunikacyjne najnowszych generacji. Wsparcie ich budowy ze środków publicznych jest konieczne, aby skutecznie przeciwdziałać wykluczeniu cyfrowemu mieszkańców takich miejsc.</w:t>
      </w:r>
    </w:p>
    <w:p w:rsidR="008A64F9" w:rsidRPr="000D5B31" w:rsidRDefault="008A64F9" w:rsidP="00A32000">
      <w:pPr>
        <w:rPr>
          <w:iCs/>
          <w:szCs w:val="24"/>
        </w:rPr>
      </w:pPr>
      <w:r w:rsidRPr="000D5B31">
        <w:rPr>
          <w:iCs/>
          <w:szCs w:val="24"/>
        </w:rPr>
        <w:t xml:space="preserve">Ze względu </w:t>
      </w:r>
      <w:r w:rsidR="009F6CD0">
        <w:rPr>
          <w:iCs/>
          <w:szCs w:val="24"/>
        </w:rPr>
        <w:t xml:space="preserve">na </w:t>
      </w:r>
      <w:r w:rsidRPr="000D5B31">
        <w:rPr>
          <w:iCs/>
          <w:szCs w:val="24"/>
        </w:rPr>
        <w:t xml:space="preserve">zwiększające się potrzeby w zakresie przepustowości usług, infrastruktura wspierana w </w:t>
      </w:r>
      <w:r w:rsidR="00DD08D6">
        <w:rPr>
          <w:iCs/>
          <w:szCs w:val="24"/>
        </w:rPr>
        <w:t>P</w:t>
      </w:r>
      <w:r w:rsidR="00DD08D6" w:rsidRPr="000D5B31">
        <w:rPr>
          <w:iCs/>
          <w:szCs w:val="24"/>
        </w:rPr>
        <w:t>rogram</w:t>
      </w:r>
      <w:r w:rsidR="003707F4">
        <w:rPr>
          <w:iCs/>
          <w:szCs w:val="24"/>
        </w:rPr>
        <w:t>ie</w:t>
      </w:r>
      <w:r w:rsidR="00DD08D6" w:rsidRPr="000D5B31">
        <w:rPr>
          <w:iCs/>
          <w:szCs w:val="24"/>
        </w:rPr>
        <w:t xml:space="preserve"> </w:t>
      </w:r>
      <w:r w:rsidRPr="000D5B31">
        <w:rPr>
          <w:iCs/>
          <w:szCs w:val="24"/>
        </w:rPr>
        <w:t>będzie musiała zapewniać dostęp do internetu o przepustowości co najmniej 100 Mb/s z możliwością jej modyfikacji do przepustowości mierzonej w gigabitach. Wspierany będzie też rozwój zastosowań nowoczesnych technologii i systemów łączności zapewniających przepływ wielkich wolumenów danych z bardzo małymi opóźnieniami w celu opracowania usług i</w:t>
      </w:r>
      <w:r w:rsidR="00C11E2E">
        <w:rPr>
          <w:iCs/>
          <w:szCs w:val="24"/>
        </w:rPr>
        <w:t> </w:t>
      </w:r>
      <w:r w:rsidRPr="000D5B31">
        <w:rPr>
          <w:iCs/>
          <w:szCs w:val="24"/>
        </w:rPr>
        <w:t>aplikacji dla konkretnych grup odbiorców</w:t>
      </w:r>
      <w:r w:rsidR="008F7276">
        <w:rPr>
          <w:iCs/>
          <w:szCs w:val="24"/>
        </w:rPr>
        <w:t>, w tym</w:t>
      </w:r>
      <w:r w:rsidRPr="000D5B31">
        <w:rPr>
          <w:iCs/>
          <w:szCs w:val="24"/>
        </w:rPr>
        <w:t xml:space="preserve"> dla osób z niepełnosprawnościami, a</w:t>
      </w:r>
      <w:r w:rsidR="00C11E2E">
        <w:rPr>
          <w:iCs/>
          <w:szCs w:val="24"/>
        </w:rPr>
        <w:t> </w:t>
      </w:r>
      <w:r w:rsidRPr="000D5B31">
        <w:rPr>
          <w:iCs/>
          <w:szCs w:val="24"/>
        </w:rPr>
        <w:t>także inteligentnych rozwiązań wykorzystywanych na potrzeby implementacji m.in. inteligent</w:t>
      </w:r>
      <w:r w:rsidR="00A32000" w:rsidRPr="000D5B31">
        <w:rPr>
          <w:iCs/>
          <w:szCs w:val="24"/>
        </w:rPr>
        <w:t>nych miast, wsi oraz rolnictwa.</w:t>
      </w:r>
    </w:p>
    <w:p w:rsidR="008A64F9" w:rsidRPr="00373864" w:rsidRDefault="008A64F9" w:rsidP="00A32000">
      <w:pPr>
        <w:pStyle w:val="Nagwek2"/>
        <w:rPr>
          <w:rFonts w:eastAsia="Calibri"/>
        </w:rPr>
      </w:pPr>
      <w:bookmarkStart w:id="98" w:name="_Toc67650428"/>
      <w:bookmarkStart w:id="99" w:name="_Toc67650761"/>
      <w:bookmarkStart w:id="100" w:name="_Toc67654884"/>
      <w:bookmarkStart w:id="101" w:name="_Toc87282974"/>
      <w:r w:rsidRPr="00373864">
        <w:rPr>
          <w:rFonts w:eastAsia="Calibri"/>
        </w:rPr>
        <w:t>Wnioski w zakresie rozwoju e-usług administracji i e-zdrowia</w:t>
      </w:r>
      <w:bookmarkEnd w:id="98"/>
      <w:bookmarkEnd w:id="99"/>
      <w:bookmarkEnd w:id="100"/>
      <w:bookmarkEnd w:id="101"/>
    </w:p>
    <w:p w:rsidR="008A64F9" w:rsidRPr="000D5B31" w:rsidRDefault="00B02DA8" w:rsidP="00A32000">
      <w:pPr>
        <w:rPr>
          <w:szCs w:val="24"/>
        </w:rPr>
      </w:pPr>
      <w:ins w:id="102" w:author="Joanna Kubicka" w:date="2021-12-06T12:10:00Z">
        <w:r>
          <w:rPr>
            <w:szCs w:val="24"/>
          </w:rPr>
          <w:t>Wg raportu DESI za 2021 r. w</w:t>
        </w:r>
      </w:ins>
      <w:ins w:id="103" w:author="Joanna Kubicka" w:date="2021-12-06T12:09:00Z">
        <w:r>
          <w:rPr>
            <w:szCs w:val="24"/>
          </w:rPr>
          <w:t xml:space="preserve"> kategorii cyfrowych usług publicznych Polska zajmuje 22 miejsce wśród krajów UE</w:t>
        </w:r>
      </w:ins>
      <w:ins w:id="104" w:author="Joanna Kubicka" w:date="2021-12-06T12:10:00Z">
        <w:r>
          <w:rPr>
            <w:szCs w:val="24"/>
          </w:rPr>
          <w:t>, tj.</w:t>
        </w:r>
      </w:ins>
      <w:ins w:id="105" w:author="Joanna Kubicka" w:date="2021-12-06T12:09:00Z">
        <w:r>
          <w:rPr>
            <w:szCs w:val="24"/>
          </w:rPr>
          <w:t xml:space="preserve"> </w:t>
        </w:r>
      </w:ins>
      <w:del w:id="106" w:author="Joanna Kubicka" w:date="2021-12-06T12:10:00Z">
        <w:r w:rsidR="008A64F9" w:rsidRPr="000D5B31" w:rsidDel="00B02DA8">
          <w:rPr>
            <w:szCs w:val="24"/>
          </w:rPr>
          <w:delText xml:space="preserve">Badania dotyczące poziomu wykorzystania usług internetowych w Polsce pokazują na stałą tendencję wzrostową jednak w dalszym </w:delText>
        </w:r>
        <w:r w:rsidR="008A64F9" w:rsidRPr="000D5B31" w:rsidDel="00B02DA8">
          <w:rPr>
            <w:szCs w:val="24"/>
          </w:rPr>
          <w:lastRenderedPageBreak/>
          <w:delText xml:space="preserve">ciągu ogólny wynik kształtuje się </w:delText>
        </w:r>
      </w:del>
      <w:r w:rsidR="008A64F9" w:rsidRPr="000D5B31">
        <w:rPr>
          <w:szCs w:val="24"/>
        </w:rPr>
        <w:t xml:space="preserve">poniżej średniej unijnej </w:t>
      </w:r>
      <w:del w:id="107" w:author="Joanna Kubicka" w:date="2021-12-06T12:10:00Z">
        <w:r w:rsidR="008A64F9" w:rsidRPr="000D5B31" w:rsidDel="00B02DA8">
          <w:rPr>
            <w:szCs w:val="24"/>
          </w:rPr>
          <w:delText xml:space="preserve">- w raporcie DESI Polska zajmuje 23. miejsce w UE </w:delText>
        </w:r>
      </w:del>
      <w:r w:rsidR="008A64F9" w:rsidRPr="000D5B31">
        <w:rPr>
          <w:szCs w:val="24"/>
        </w:rPr>
        <w:t>(</w:t>
      </w:r>
      <w:ins w:id="108" w:author="Joanna Kubicka" w:date="2021-12-06T12:11:00Z">
        <w:r>
          <w:rPr>
            <w:szCs w:val="24"/>
          </w:rPr>
          <w:t>55,1</w:t>
        </w:r>
      </w:ins>
      <w:del w:id="109" w:author="Joanna Kubicka" w:date="2021-12-06T12:11:00Z">
        <w:r w:rsidR="008A64F9" w:rsidRPr="000D5B31" w:rsidDel="00B02DA8">
          <w:rPr>
            <w:szCs w:val="24"/>
          </w:rPr>
          <w:delText>49,6</w:delText>
        </w:r>
      </w:del>
      <w:r w:rsidR="008A64F9" w:rsidRPr="000D5B31">
        <w:rPr>
          <w:szCs w:val="24"/>
        </w:rPr>
        <w:t xml:space="preserve"> - wynik Polski, </w:t>
      </w:r>
      <w:ins w:id="110" w:author="Joanna Kubicka" w:date="2021-12-06T12:11:00Z">
        <w:r>
          <w:rPr>
            <w:szCs w:val="24"/>
          </w:rPr>
          <w:t>68,1</w:t>
        </w:r>
      </w:ins>
      <w:del w:id="111" w:author="Joanna Kubicka" w:date="2021-12-06T12:11:00Z">
        <w:r w:rsidR="008A64F9" w:rsidRPr="000D5B31" w:rsidDel="00B02DA8">
          <w:rPr>
            <w:szCs w:val="24"/>
          </w:rPr>
          <w:delText>58,0</w:delText>
        </w:r>
      </w:del>
      <w:r w:rsidR="008A64F9" w:rsidRPr="000D5B31">
        <w:rPr>
          <w:szCs w:val="24"/>
        </w:rPr>
        <w:t xml:space="preserve"> - </w:t>
      </w:r>
      <w:ins w:id="112" w:author="Joanna Kubicka" w:date="2021-12-06T12:11:00Z">
        <w:r>
          <w:rPr>
            <w:szCs w:val="24"/>
          </w:rPr>
          <w:t>UE</w:t>
        </w:r>
      </w:ins>
      <w:del w:id="113" w:author="Joanna Kubicka" w:date="2021-12-06T12:11:00Z">
        <w:r w:rsidR="008A64F9" w:rsidRPr="000D5B31" w:rsidDel="00B02DA8">
          <w:rPr>
            <w:szCs w:val="24"/>
          </w:rPr>
          <w:delText>średnia unijna</w:delText>
        </w:r>
      </w:del>
      <w:r w:rsidR="008A64F9" w:rsidRPr="000D5B31">
        <w:rPr>
          <w:szCs w:val="24"/>
        </w:rPr>
        <w:t>)</w:t>
      </w:r>
      <w:r w:rsidR="008A64F9" w:rsidRPr="000D5B31">
        <w:rPr>
          <w:rStyle w:val="Odwoanieprzypisudolnego"/>
          <w:rFonts w:eastAsia="Calibri" w:cs="Arial"/>
          <w:szCs w:val="24"/>
        </w:rPr>
        <w:footnoteReference w:id="6"/>
      </w:r>
      <w:r w:rsidR="008A64F9" w:rsidRPr="000D5B31">
        <w:rPr>
          <w:szCs w:val="24"/>
        </w:rPr>
        <w:t xml:space="preserve">. Obserwowane jest stałe zmniejszanie się odsetka osób, które nigdy nie korzystały z internetu. Polacy coraz chętniej podejmują aktywność w internecie. </w:t>
      </w:r>
      <w:r w:rsidR="000347DB">
        <w:rPr>
          <w:szCs w:val="24"/>
        </w:rPr>
        <w:t>R</w:t>
      </w:r>
      <w:r w:rsidR="008A64F9" w:rsidRPr="000D5B31">
        <w:rPr>
          <w:szCs w:val="24"/>
        </w:rPr>
        <w:t xml:space="preserve">ośnie liczba obywateli korzystających z </w:t>
      </w:r>
      <w:del w:id="118" w:author="Joanna Kubicka" w:date="2021-12-06T12:15:00Z">
        <w:r w:rsidR="003644EE" w:rsidDel="00B02DA8">
          <w:rPr>
            <w:szCs w:val="24"/>
          </w:rPr>
          <w:br/>
        </w:r>
      </w:del>
      <w:r w:rsidR="008A64F9" w:rsidRPr="000D5B31">
        <w:rPr>
          <w:szCs w:val="24"/>
        </w:rPr>
        <w:t xml:space="preserve">e-administracji. W </w:t>
      </w:r>
      <w:r w:rsidR="003F5510" w:rsidRPr="000D5B31">
        <w:rPr>
          <w:szCs w:val="24"/>
        </w:rPr>
        <w:t>20</w:t>
      </w:r>
      <w:r w:rsidR="003F5510">
        <w:rPr>
          <w:szCs w:val="24"/>
        </w:rPr>
        <w:t>20</w:t>
      </w:r>
      <w:r w:rsidR="003F5510" w:rsidRPr="000D5B31">
        <w:rPr>
          <w:szCs w:val="24"/>
        </w:rPr>
        <w:t xml:space="preserve"> </w:t>
      </w:r>
      <w:r w:rsidR="008A64F9" w:rsidRPr="000D5B31">
        <w:rPr>
          <w:szCs w:val="24"/>
        </w:rPr>
        <w:t xml:space="preserve">r. </w:t>
      </w:r>
      <w:r w:rsidR="003F5510">
        <w:rPr>
          <w:szCs w:val="24"/>
        </w:rPr>
        <w:t>41,9</w:t>
      </w:r>
      <w:r w:rsidR="008A64F9" w:rsidRPr="000D5B31">
        <w:rPr>
          <w:szCs w:val="24"/>
        </w:rPr>
        <w:t>%</w:t>
      </w:r>
      <w:r w:rsidR="003F5510">
        <w:rPr>
          <w:rStyle w:val="Odwoanieprzypisudolnego"/>
          <w:szCs w:val="24"/>
        </w:rPr>
        <w:footnoteReference w:id="7"/>
      </w:r>
      <w:r w:rsidR="008A64F9" w:rsidRPr="000D5B31">
        <w:rPr>
          <w:szCs w:val="24"/>
        </w:rPr>
        <w:t xml:space="preserve"> osób skorzystało z internetu w kontaktach z</w:t>
      </w:r>
      <w:r w:rsidR="003644EE">
        <w:rPr>
          <w:szCs w:val="24"/>
        </w:rPr>
        <w:t> </w:t>
      </w:r>
      <w:r w:rsidR="008A64F9" w:rsidRPr="000D5B31">
        <w:rPr>
          <w:szCs w:val="24"/>
        </w:rPr>
        <w:t>administracją publiczną, przy 26,6% osób w</w:t>
      </w:r>
      <w:r w:rsidR="00C11E2E">
        <w:rPr>
          <w:szCs w:val="24"/>
        </w:rPr>
        <w:t> </w:t>
      </w:r>
      <w:r w:rsidR="008A64F9" w:rsidRPr="000D5B31">
        <w:rPr>
          <w:szCs w:val="24"/>
        </w:rPr>
        <w:t>2015 r</w:t>
      </w:r>
      <w:r w:rsidR="003F5510" w:rsidRPr="000D5B31">
        <w:rPr>
          <w:szCs w:val="24"/>
          <w:vertAlign w:val="superscript"/>
        </w:rPr>
        <w:footnoteReference w:id="8"/>
      </w:r>
      <w:r w:rsidR="008A64F9" w:rsidRPr="000D5B31">
        <w:rPr>
          <w:szCs w:val="24"/>
        </w:rPr>
        <w:t xml:space="preserve">. </w:t>
      </w:r>
    </w:p>
    <w:p w:rsidR="008A64F9" w:rsidRPr="000D5B31" w:rsidRDefault="000347DB" w:rsidP="00A32000">
      <w:pPr>
        <w:rPr>
          <w:szCs w:val="24"/>
        </w:rPr>
      </w:pPr>
      <w:r>
        <w:rPr>
          <w:szCs w:val="24"/>
        </w:rPr>
        <w:t>Realizowane</w:t>
      </w:r>
      <w:r w:rsidRPr="000D5B31">
        <w:rPr>
          <w:szCs w:val="24"/>
        </w:rPr>
        <w:t xml:space="preserve"> </w:t>
      </w:r>
      <w:r w:rsidR="008A64F9" w:rsidRPr="000D5B31">
        <w:rPr>
          <w:szCs w:val="24"/>
        </w:rPr>
        <w:t>w ostatnich latach przedsięwzięcia zwiększ</w:t>
      </w:r>
      <w:r>
        <w:rPr>
          <w:szCs w:val="24"/>
        </w:rPr>
        <w:t>ające</w:t>
      </w:r>
      <w:r w:rsidR="008A64F9" w:rsidRPr="000D5B31">
        <w:rPr>
          <w:szCs w:val="24"/>
        </w:rPr>
        <w:t xml:space="preserve"> jakoś</w:t>
      </w:r>
      <w:r>
        <w:rPr>
          <w:szCs w:val="24"/>
        </w:rPr>
        <w:t>ć</w:t>
      </w:r>
      <w:r w:rsidR="008A64F9" w:rsidRPr="000D5B31">
        <w:rPr>
          <w:szCs w:val="24"/>
        </w:rPr>
        <w:t xml:space="preserve"> i</w:t>
      </w:r>
      <w:r w:rsidR="00C11E2E">
        <w:rPr>
          <w:szCs w:val="24"/>
        </w:rPr>
        <w:t> </w:t>
      </w:r>
      <w:r w:rsidR="008A64F9" w:rsidRPr="000D5B31">
        <w:rPr>
          <w:szCs w:val="24"/>
        </w:rPr>
        <w:t>dostępnoś</w:t>
      </w:r>
      <w:r>
        <w:rPr>
          <w:szCs w:val="24"/>
        </w:rPr>
        <w:t>ć</w:t>
      </w:r>
      <w:r w:rsidR="008A64F9" w:rsidRPr="000D5B31">
        <w:rPr>
          <w:szCs w:val="24"/>
        </w:rPr>
        <w:t xml:space="preserve"> </w:t>
      </w:r>
      <w:r w:rsidR="00E73019">
        <w:rPr>
          <w:szCs w:val="24"/>
        </w:rPr>
        <w:br/>
      </w:r>
      <w:r w:rsidR="008A64F9" w:rsidRPr="000D5B31">
        <w:rPr>
          <w:szCs w:val="24"/>
        </w:rPr>
        <w:t xml:space="preserve">e-usług publicznych finansowane ze środków UE oraz krajowych przekładają się na </w:t>
      </w:r>
      <w:r>
        <w:rPr>
          <w:szCs w:val="24"/>
        </w:rPr>
        <w:t>wzrost</w:t>
      </w:r>
      <w:r w:rsidRPr="000D5B31">
        <w:rPr>
          <w:szCs w:val="24"/>
        </w:rPr>
        <w:t xml:space="preserve"> </w:t>
      </w:r>
      <w:r w:rsidR="008A64F9" w:rsidRPr="000D5B31">
        <w:rPr>
          <w:szCs w:val="24"/>
        </w:rPr>
        <w:t>zaufania do tego rodzaju kontaktu obywatela z</w:t>
      </w:r>
      <w:r w:rsidR="00C11E2E">
        <w:rPr>
          <w:szCs w:val="24"/>
        </w:rPr>
        <w:t> </w:t>
      </w:r>
      <w:r w:rsidR="008A64F9" w:rsidRPr="000D5B31">
        <w:rPr>
          <w:szCs w:val="24"/>
        </w:rPr>
        <w:t xml:space="preserve">państwem. </w:t>
      </w:r>
      <w:ins w:id="119" w:author="Joanna Kubicka" w:date="2021-12-06T12:25:00Z">
        <w:r w:rsidR="0011271E">
          <w:rPr>
            <w:szCs w:val="24"/>
          </w:rPr>
          <w:t>Wg DESI z usług administracji publicznej korzystał</w:t>
        </w:r>
        <w:r w:rsidR="00AC2EDE">
          <w:rPr>
            <w:szCs w:val="24"/>
          </w:rPr>
          <w:t>o</w:t>
        </w:r>
        <w:r w:rsidR="0011271E">
          <w:rPr>
            <w:szCs w:val="24"/>
          </w:rPr>
          <w:t xml:space="preserve"> 49% </w:t>
        </w:r>
      </w:ins>
      <w:ins w:id="120" w:author="Joanna Kubicka" w:date="2021-12-06T12:26:00Z">
        <w:r w:rsidR="0011271E">
          <w:rPr>
            <w:szCs w:val="24"/>
          </w:rPr>
          <w:t>użytkowników internetu (w UE 64%)</w:t>
        </w:r>
        <w:r w:rsidR="0011271E">
          <w:rPr>
            <w:rStyle w:val="Odwoanieprzypisudolnego"/>
            <w:szCs w:val="24"/>
          </w:rPr>
          <w:footnoteReference w:id="9"/>
        </w:r>
        <w:r w:rsidR="0011271E">
          <w:rPr>
            <w:szCs w:val="24"/>
          </w:rPr>
          <w:t xml:space="preserve">. </w:t>
        </w:r>
      </w:ins>
      <w:del w:id="123" w:author="Joanna Kubicka" w:date="2021-12-06T12:22:00Z">
        <w:r w:rsidR="008A64F9" w:rsidRPr="000D5B31" w:rsidDel="0011271E">
          <w:rPr>
            <w:szCs w:val="24"/>
          </w:rPr>
          <w:delText>W raporcie DESI w</w:delText>
        </w:r>
        <w:r w:rsidR="00C11E2E" w:rsidDel="0011271E">
          <w:rPr>
            <w:szCs w:val="24"/>
          </w:rPr>
          <w:delText> </w:delText>
        </w:r>
        <w:r w:rsidR="008A64F9" w:rsidRPr="000D5B31" w:rsidDel="0011271E">
          <w:rPr>
            <w:szCs w:val="24"/>
          </w:rPr>
          <w:delText>obszarze „Cyfrowe usługi publiczne” Polska osiągnęła ogólny wynik 67,4 (średnia unijna 72,0), plasując się na 20</w:delText>
        </w:r>
        <w:r w:rsidDel="0011271E">
          <w:rPr>
            <w:szCs w:val="24"/>
          </w:rPr>
          <w:delText>.</w:delText>
        </w:r>
        <w:r w:rsidR="008A64F9" w:rsidRPr="000D5B31" w:rsidDel="0011271E">
          <w:rPr>
            <w:szCs w:val="24"/>
          </w:rPr>
          <w:delText xml:space="preserve"> miejscu w UE</w:delText>
        </w:r>
        <w:r w:rsidR="008A64F9" w:rsidRPr="000D5B31" w:rsidDel="0011271E">
          <w:rPr>
            <w:szCs w:val="24"/>
            <w:vertAlign w:val="superscript"/>
          </w:rPr>
          <w:footnoteReference w:id="10"/>
        </w:r>
        <w:r w:rsidR="008A64F9" w:rsidRPr="000D5B31" w:rsidDel="0011271E">
          <w:rPr>
            <w:szCs w:val="24"/>
          </w:rPr>
          <w:delText xml:space="preserve">. </w:delText>
        </w:r>
      </w:del>
      <w:r w:rsidR="008A64F9" w:rsidRPr="000D5B31">
        <w:rPr>
          <w:szCs w:val="24"/>
        </w:rPr>
        <w:t>Zdecydowanie wzrosła liczba Profili Zaufanych – narzędzia do identyfikacji elektronicznej w ramach portali administracji publicznej</w:t>
      </w:r>
      <w:r w:rsidR="008F1CA2">
        <w:rPr>
          <w:szCs w:val="24"/>
        </w:rPr>
        <w:t xml:space="preserve"> </w:t>
      </w:r>
      <w:r w:rsidR="008A64F9" w:rsidRPr="000D5B31">
        <w:rPr>
          <w:szCs w:val="24"/>
        </w:rPr>
        <w:t xml:space="preserve">– </w:t>
      </w:r>
      <w:r w:rsidR="008A64F9" w:rsidRPr="008F1CA2">
        <w:rPr>
          <w:szCs w:val="24"/>
        </w:rPr>
        <w:t xml:space="preserve">do </w:t>
      </w:r>
      <w:ins w:id="126" w:author="Magdalena Piotrowska" w:date="2021-12-06T14:12:00Z">
        <w:r w:rsidR="008521EF" w:rsidRPr="008F1CA2">
          <w:rPr>
            <w:szCs w:val="24"/>
          </w:rPr>
          <w:t>ok. 13</w:t>
        </w:r>
      </w:ins>
      <w:del w:id="127" w:author="Magdalena Piotrowska" w:date="2021-12-06T14:12:00Z">
        <w:r w:rsidR="008A64F9" w:rsidRPr="008F1CA2" w:rsidDel="008521EF">
          <w:rPr>
            <w:szCs w:val="24"/>
          </w:rPr>
          <w:delText>7</w:delText>
        </w:r>
      </w:del>
      <w:del w:id="128" w:author="Magdalena Piotrowska" w:date="2021-12-06T14:13:00Z">
        <w:r w:rsidR="008A64F9" w:rsidRPr="008F1CA2" w:rsidDel="008521EF">
          <w:rPr>
            <w:szCs w:val="24"/>
          </w:rPr>
          <w:delText>,5</w:delText>
        </w:r>
      </w:del>
      <w:r w:rsidR="008A64F9" w:rsidRPr="008F1CA2">
        <w:rPr>
          <w:szCs w:val="24"/>
        </w:rPr>
        <w:t xml:space="preserve"> mln</w:t>
      </w:r>
      <w:ins w:id="129" w:author="Magdalena Piotrowska" w:date="2021-12-06T14:13:00Z">
        <w:r w:rsidR="008521EF" w:rsidRPr="008F1CA2">
          <w:rPr>
            <w:szCs w:val="24"/>
          </w:rPr>
          <w:t xml:space="preserve"> w 2021 r</w:t>
        </w:r>
      </w:ins>
      <w:del w:id="130" w:author="Magdalena Piotrowska" w:date="2021-12-06T14:13:00Z">
        <w:r w:rsidR="008A64F9" w:rsidRPr="008F1CA2" w:rsidDel="008521EF">
          <w:rPr>
            <w:szCs w:val="24"/>
          </w:rPr>
          <w:delText>, z czego 3 mln w</w:delText>
        </w:r>
        <w:r w:rsidR="00C11E2E" w:rsidRPr="008F1CA2" w:rsidDel="008521EF">
          <w:rPr>
            <w:szCs w:val="24"/>
          </w:rPr>
          <w:delText> </w:delText>
        </w:r>
        <w:r w:rsidR="008A64F9" w:rsidRPr="008F1CA2" w:rsidDel="008521EF">
          <w:rPr>
            <w:szCs w:val="24"/>
          </w:rPr>
          <w:delText>2020</w:delText>
        </w:r>
        <w:r w:rsidR="008A64F9" w:rsidRPr="000D5B31" w:rsidDel="008521EF">
          <w:rPr>
            <w:szCs w:val="24"/>
          </w:rPr>
          <w:delText xml:space="preserve"> r</w:delText>
        </w:r>
      </w:del>
      <w:r w:rsidR="008A64F9" w:rsidRPr="000D5B31">
        <w:rPr>
          <w:szCs w:val="24"/>
        </w:rPr>
        <w:t>.</w:t>
      </w:r>
      <w:r w:rsidR="008A64F9" w:rsidRPr="000D5B31">
        <w:rPr>
          <w:szCs w:val="24"/>
          <w:vertAlign w:val="superscript"/>
        </w:rPr>
        <w:footnoteReference w:id="11"/>
      </w:r>
      <w:r w:rsidR="008A64F9" w:rsidRPr="000D5B31">
        <w:rPr>
          <w:szCs w:val="24"/>
        </w:rPr>
        <w:t xml:space="preserve"> Obrazuje to skalę przyspieszenia </w:t>
      </w:r>
      <w:r w:rsidR="00E73019" w:rsidRPr="000D5B31">
        <w:rPr>
          <w:szCs w:val="24"/>
        </w:rPr>
        <w:t>w</w:t>
      </w:r>
      <w:r w:rsidR="00E73019">
        <w:rPr>
          <w:szCs w:val="24"/>
        </w:rPr>
        <w:t> </w:t>
      </w:r>
      <w:r w:rsidR="008A64F9" w:rsidRPr="000D5B31">
        <w:rPr>
          <w:szCs w:val="24"/>
        </w:rPr>
        <w:t>zakresie korzystania z</w:t>
      </w:r>
      <w:r w:rsidR="003644EE">
        <w:rPr>
          <w:szCs w:val="24"/>
        </w:rPr>
        <w:t> </w:t>
      </w:r>
      <w:r w:rsidR="008A64F9" w:rsidRPr="000D5B31">
        <w:rPr>
          <w:szCs w:val="24"/>
        </w:rPr>
        <w:t xml:space="preserve">usług administracji publicznej przez internet. </w:t>
      </w:r>
    </w:p>
    <w:p w:rsidR="008A64F9" w:rsidRPr="000D5B31" w:rsidRDefault="008A64F9" w:rsidP="00A32000">
      <w:pPr>
        <w:rPr>
          <w:szCs w:val="24"/>
        </w:rPr>
      </w:pPr>
      <w:r w:rsidRPr="000D5B31">
        <w:rPr>
          <w:szCs w:val="24"/>
        </w:rPr>
        <w:t>Interwencja w ramach funduszy UE, w tym POPC</w:t>
      </w:r>
      <w:r w:rsidR="000347DB">
        <w:rPr>
          <w:szCs w:val="24"/>
        </w:rPr>
        <w:t>,</w:t>
      </w:r>
      <w:r w:rsidRPr="000D5B31">
        <w:rPr>
          <w:szCs w:val="24"/>
        </w:rPr>
        <w:t xml:space="preserve"> ma znaczący wpływ na zwiększenie liczby e-usług, poprawę ich jakości i dostępności. Mimo </w:t>
      </w:r>
      <w:r w:rsidR="0087490B">
        <w:rPr>
          <w:szCs w:val="24"/>
        </w:rPr>
        <w:t>to</w:t>
      </w:r>
      <w:r w:rsidRPr="000D5B31">
        <w:rPr>
          <w:szCs w:val="24"/>
        </w:rPr>
        <w:t xml:space="preserve">, Polska na tle pozostałych państw członkowskich UE nadal plasuje się wśród krajów, które charakteryzuje niski poziom cyfryzacji i penetracji </w:t>
      </w:r>
      <w:del w:id="139" w:author="Joanna Kubicka" w:date="2021-12-06T12:28:00Z">
        <w:r w:rsidR="003E4140" w:rsidDel="0011271E">
          <w:rPr>
            <w:szCs w:val="24"/>
          </w:rPr>
          <w:br/>
        </w:r>
      </w:del>
      <w:r w:rsidRPr="000D5B31">
        <w:rPr>
          <w:szCs w:val="24"/>
        </w:rPr>
        <w:t>e-usług</w:t>
      </w:r>
      <w:r w:rsidRPr="000D5B31">
        <w:rPr>
          <w:szCs w:val="24"/>
          <w:vertAlign w:val="superscript"/>
        </w:rPr>
        <w:footnoteReference w:id="12"/>
      </w:r>
      <w:r w:rsidRPr="000D5B31">
        <w:rPr>
          <w:szCs w:val="24"/>
        </w:rPr>
        <w:t>. Polska w niewystarczającym stopniu wykorzystuje możliwości nowoczesn</w:t>
      </w:r>
      <w:r w:rsidR="008E2CD5">
        <w:rPr>
          <w:szCs w:val="24"/>
        </w:rPr>
        <w:t>ych</w:t>
      </w:r>
      <w:r w:rsidRPr="000D5B31">
        <w:rPr>
          <w:szCs w:val="24"/>
        </w:rPr>
        <w:t xml:space="preserve"> technologi</w:t>
      </w:r>
      <w:r w:rsidR="008E2CD5">
        <w:rPr>
          <w:szCs w:val="24"/>
        </w:rPr>
        <w:t>i</w:t>
      </w:r>
      <w:r w:rsidRPr="000D5B31">
        <w:rPr>
          <w:szCs w:val="24"/>
        </w:rPr>
        <w:t xml:space="preserve"> cyfrow</w:t>
      </w:r>
      <w:r w:rsidR="008E2CD5">
        <w:rPr>
          <w:szCs w:val="24"/>
        </w:rPr>
        <w:t>ych</w:t>
      </w:r>
      <w:r w:rsidRPr="000D5B31">
        <w:rPr>
          <w:szCs w:val="24"/>
        </w:rPr>
        <w:t xml:space="preserve">. Dlatego konieczne jest </w:t>
      </w:r>
      <w:r w:rsidR="0087490B">
        <w:rPr>
          <w:szCs w:val="24"/>
        </w:rPr>
        <w:t xml:space="preserve">dalsze </w:t>
      </w:r>
      <w:r w:rsidRPr="000D5B31">
        <w:rPr>
          <w:szCs w:val="24"/>
        </w:rPr>
        <w:t xml:space="preserve">poszukiwanie rozwiązań ułatwiających dostęp do e-usług pozwalających na odciążanie obywateli </w:t>
      </w:r>
      <w:r w:rsidR="00E73019" w:rsidRPr="000D5B31">
        <w:rPr>
          <w:szCs w:val="24"/>
        </w:rPr>
        <w:t>w</w:t>
      </w:r>
      <w:r w:rsidR="00E73019">
        <w:rPr>
          <w:szCs w:val="24"/>
        </w:rPr>
        <w:t> </w:t>
      </w:r>
      <w:r w:rsidRPr="000D5B31">
        <w:rPr>
          <w:szCs w:val="24"/>
        </w:rPr>
        <w:t xml:space="preserve">realizacji procedur administracyjnych, podnoszeniu użyteczności usług oraz cyfryzacji procesów. </w:t>
      </w:r>
      <w:r w:rsidR="0087490B">
        <w:rPr>
          <w:szCs w:val="24"/>
        </w:rPr>
        <w:t>P</w:t>
      </w:r>
      <w:r w:rsidR="0087490B" w:rsidRPr="000D5B31">
        <w:rPr>
          <w:szCs w:val="24"/>
        </w:rPr>
        <w:t xml:space="preserve">lanowane </w:t>
      </w:r>
      <w:r w:rsidRPr="000D5B31">
        <w:rPr>
          <w:szCs w:val="24"/>
        </w:rPr>
        <w:t>projekty powinny koncentrować się na poprawie jakości interakcji administracji z</w:t>
      </w:r>
      <w:r w:rsidR="00C11E2E">
        <w:rPr>
          <w:szCs w:val="24"/>
        </w:rPr>
        <w:t> </w:t>
      </w:r>
      <w:r w:rsidRPr="000D5B31">
        <w:rPr>
          <w:szCs w:val="24"/>
        </w:rPr>
        <w:t>odbiorcami e-usług.</w:t>
      </w:r>
    </w:p>
    <w:p w:rsidR="008A64F9" w:rsidRPr="000D5B31" w:rsidRDefault="008A64F9" w:rsidP="00C11E2E">
      <w:pPr>
        <w:spacing w:after="0"/>
        <w:rPr>
          <w:szCs w:val="24"/>
        </w:rPr>
      </w:pPr>
      <w:r w:rsidRPr="000D5B31">
        <w:rPr>
          <w:szCs w:val="24"/>
        </w:rPr>
        <w:t>Analiza doświadczeń z realizacji PZIP</w:t>
      </w:r>
      <w:r w:rsidRPr="000D5B31">
        <w:rPr>
          <w:rStyle w:val="Odwoanieprzypisudolnego"/>
          <w:rFonts w:eastAsia="Calibri" w:cs="Arial"/>
          <w:szCs w:val="24"/>
        </w:rPr>
        <w:footnoteReference w:id="13"/>
      </w:r>
      <w:r w:rsidRPr="000D5B31">
        <w:rPr>
          <w:szCs w:val="24"/>
        </w:rPr>
        <w:t xml:space="preserve"> przeprowadzona w 2019 r. wskazuje m.in. następujące problemy:</w:t>
      </w:r>
    </w:p>
    <w:p w:rsidR="008A64F9" w:rsidRPr="000D5B31" w:rsidRDefault="008A64F9" w:rsidP="006C7EF4">
      <w:pPr>
        <w:pStyle w:val="Akapitzlist"/>
        <w:numPr>
          <w:ilvl w:val="0"/>
          <w:numId w:val="43"/>
        </w:numPr>
        <w:rPr>
          <w:szCs w:val="24"/>
        </w:rPr>
      </w:pPr>
      <w:r w:rsidRPr="000D5B31">
        <w:rPr>
          <w:szCs w:val="24"/>
        </w:rPr>
        <w:lastRenderedPageBreak/>
        <w:t xml:space="preserve">systemy i rejestry publiczne nadal nie są w pełni </w:t>
      </w:r>
      <w:proofErr w:type="spellStart"/>
      <w:r w:rsidRPr="000D5B31">
        <w:rPr>
          <w:szCs w:val="24"/>
        </w:rPr>
        <w:t>interoperacyjne</w:t>
      </w:r>
      <w:proofErr w:type="spellEnd"/>
      <w:r w:rsidRPr="000D5B31">
        <w:rPr>
          <w:szCs w:val="24"/>
        </w:rPr>
        <w:t>, co uniemożliwia sprawną współpracę instytucji w realizacji procesów administracyjnych i wymianę informacji;</w:t>
      </w:r>
    </w:p>
    <w:p w:rsidR="008A64F9" w:rsidRPr="000D5B31" w:rsidRDefault="008A64F9" w:rsidP="006C7EF4">
      <w:pPr>
        <w:pStyle w:val="Akapitzlist"/>
        <w:numPr>
          <w:ilvl w:val="0"/>
          <w:numId w:val="43"/>
        </w:numPr>
        <w:rPr>
          <w:szCs w:val="24"/>
        </w:rPr>
      </w:pPr>
      <w:r w:rsidRPr="000D5B31">
        <w:rPr>
          <w:szCs w:val="24"/>
        </w:rPr>
        <w:t xml:space="preserve">znaczna część danych jest </w:t>
      </w:r>
      <w:r w:rsidR="0087490B" w:rsidRPr="000D5B31">
        <w:rPr>
          <w:szCs w:val="24"/>
        </w:rPr>
        <w:t xml:space="preserve">wielokrotnie </w:t>
      </w:r>
      <w:r w:rsidRPr="000D5B31">
        <w:rPr>
          <w:szCs w:val="24"/>
        </w:rPr>
        <w:t xml:space="preserve">gromadzona i powielana (na poziomie centralnym, regionalnym i lokalnym), nie </w:t>
      </w:r>
      <w:r w:rsidR="00DB2A7C">
        <w:rPr>
          <w:szCs w:val="24"/>
        </w:rPr>
        <w:t xml:space="preserve">jest </w:t>
      </w:r>
      <w:r w:rsidRPr="000D5B31">
        <w:rPr>
          <w:szCs w:val="24"/>
        </w:rPr>
        <w:t xml:space="preserve">ponownie </w:t>
      </w:r>
      <w:r w:rsidR="00DB2A7C" w:rsidRPr="000D5B31">
        <w:rPr>
          <w:szCs w:val="24"/>
        </w:rPr>
        <w:t>wykorzystywan</w:t>
      </w:r>
      <w:r w:rsidR="00DB2A7C">
        <w:rPr>
          <w:szCs w:val="24"/>
        </w:rPr>
        <w:t>a</w:t>
      </w:r>
      <w:r w:rsidR="00DB2A7C" w:rsidRPr="000D5B31">
        <w:rPr>
          <w:szCs w:val="24"/>
        </w:rPr>
        <w:t xml:space="preserve"> </w:t>
      </w:r>
      <w:r w:rsidRPr="000D5B31">
        <w:rPr>
          <w:szCs w:val="24"/>
        </w:rPr>
        <w:t>w</w:t>
      </w:r>
      <w:r w:rsidR="003E4140">
        <w:rPr>
          <w:szCs w:val="24"/>
        </w:rPr>
        <w:t> </w:t>
      </w:r>
      <w:r w:rsidRPr="000D5B31">
        <w:rPr>
          <w:szCs w:val="24"/>
        </w:rPr>
        <w:t>wystarczającym stopniu, co skutkuje zwielokrotnionymi nakładami na gromadzenie danych i niespójnością informacyjną;</w:t>
      </w:r>
    </w:p>
    <w:p w:rsidR="008A64F9" w:rsidRPr="000D5B31" w:rsidRDefault="008A64F9" w:rsidP="006C7EF4">
      <w:pPr>
        <w:pStyle w:val="Akapitzlist"/>
        <w:numPr>
          <w:ilvl w:val="0"/>
          <w:numId w:val="43"/>
        </w:numPr>
        <w:rPr>
          <w:szCs w:val="24"/>
        </w:rPr>
      </w:pPr>
      <w:r w:rsidRPr="000D5B31">
        <w:rPr>
          <w:szCs w:val="24"/>
        </w:rPr>
        <w:t>niejednolita identyfikacja zasobów informacyjnych państwa oraz niemożność nadania statusu referencyjności i jej praktycznego wymiaru w odniesieniu do rejestrów publicznych;</w:t>
      </w:r>
    </w:p>
    <w:p w:rsidR="008A64F9" w:rsidRPr="000D5B31" w:rsidRDefault="008A64F9" w:rsidP="006C7EF4">
      <w:pPr>
        <w:pStyle w:val="Akapitzlist"/>
        <w:numPr>
          <w:ilvl w:val="0"/>
          <w:numId w:val="43"/>
        </w:numPr>
        <w:rPr>
          <w:szCs w:val="24"/>
        </w:rPr>
      </w:pPr>
      <w:r w:rsidRPr="000D5B31">
        <w:rPr>
          <w:szCs w:val="24"/>
        </w:rPr>
        <w:t xml:space="preserve">niedostateczna dbałość o bezpieczeństwo informacji, na etapie projektowania </w:t>
      </w:r>
      <w:r w:rsidR="00DB2A7C">
        <w:rPr>
          <w:szCs w:val="24"/>
        </w:rPr>
        <w:t>i</w:t>
      </w:r>
      <w:r w:rsidR="003644EE">
        <w:rPr>
          <w:szCs w:val="24"/>
        </w:rPr>
        <w:t> </w:t>
      </w:r>
      <w:r w:rsidR="00DB2A7C">
        <w:rPr>
          <w:szCs w:val="24"/>
        </w:rPr>
        <w:t xml:space="preserve">eksploatacji </w:t>
      </w:r>
      <w:r w:rsidRPr="000D5B31">
        <w:rPr>
          <w:szCs w:val="24"/>
        </w:rPr>
        <w:t>systemów teleinformatycznych.</w:t>
      </w:r>
    </w:p>
    <w:p w:rsidR="008A64F9" w:rsidRPr="000D5B31" w:rsidRDefault="008A64F9" w:rsidP="00A32000">
      <w:pPr>
        <w:rPr>
          <w:szCs w:val="24"/>
        </w:rPr>
      </w:pPr>
      <w:r w:rsidRPr="000D5B31">
        <w:rPr>
          <w:szCs w:val="24"/>
        </w:rPr>
        <w:t>Konieczna jest realizacja projektów o horyzontalnym charakterze, które umożliwią m.in. integrację istniejących już e-usług w</w:t>
      </w:r>
      <w:r w:rsidR="003E4140">
        <w:rPr>
          <w:szCs w:val="24"/>
        </w:rPr>
        <w:t> </w:t>
      </w:r>
      <w:r w:rsidRPr="000D5B31">
        <w:rPr>
          <w:szCs w:val="24"/>
        </w:rPr>
        <w:t>kompleksowe procesy. Uprości to załatwianie spraw po stronie obywatela i administracji przy uwzględnieniu konieczności zintegrowania odległych obszarowo e-usług i rejestrów, składających się na dany proces. Efekty projektów horyzontalnych będą wykorzystywane przez całą administrację również na szczeblu regionalnym i</w:t>
      </w:r>
      <w:r w:rsidR="003644EE">
        <w:rPr>
          <w:szCs w:val="24"/>
        </w:rPr>
        <w:t> </w:t>
      </w:r>
      <w:r w:rsidRPr="000D5B31">
        <w:rPr>
          <w:szCs w:val="24"/>
        </w:rPr>
        <w:t xml:space="preserve">lokalnym. </w:t>
      </w:r>
    </w:p>
    <w:p w:rsidR="008A64F9" w:rsidRPr="000D5B31" w:rsidRDefault="008A64F9" w:rsidP="00A32000">
      <w:pPr>
        <w:rPr>
          <w:szCs w:val="24"/>
        </w:rPr>
      </w:pPr>
      <w:r w:rsidRPr="000D5B31">
        <w:rPr>
          <w:szCs w:val="24"/>
        </w:rPr>
        <w:t xml:space="preserve">Dla tworzenia i rozwoju nowoczesnych e-usług (w tym wewnątrzadministracyjnych) oraz ich funkcjonowania niezbędne są również inwestycje w zakresie cyfryzacji procesów </w:t>
      </w:r>
      <w:proofErr w:type="spellStart"/>
      <w:r w:rsidRPr="000D5B31">
        <w:rPr>
          <w:szCs w:val="24"/>
        </w:rPr>
        <w:t>back-office</w:t>
      </w:r>
      <w:proofErr w:type="spellEnd"/>
      <w:r w:rsidRPr="000D5B31">
        <w:rPr>
          <w:szCs w:val="24"/>
        </w:rPr>
        <w:t xml:space="preserve"> w administracji </w:t>
      </w:r>
      <w:r w:rsidR="00B200E1">
        <w:rPr>
          <w:szCs w:val="24"/>
        </w:rPr>
        <w:t>publicznej</w:t>
      </w:r>
      <w:r w:rsidRPr="000D5B31">
        <w:rPr>
          <w:szCs w:val="24"/>
        </w:rPr>
        <w:t>.</w:t>
      </w:r>
    </w:p>
    <w:p w:rsidR="008A64F9" w:rsidRPr="000D5B31" w:rsidRDefault="008A64F9" w:rsidP="00A32000">
      <w:pPr>
        <w:rPr>
          <w:szCs w:val="24"/>
        </w:rPr>
      </w:pPr>
      <w:r w:rsidRPr="000D5B31">
        <w:rPr>
          <w:szCs w:val="24"/>
        </w:rPr>
        <w:t>W obszarze e-zdrowia dokonał się znaczący postęp, jednak wykorzystanie e-usług kształtuje się na niższym niż oczekiwany poziomie, który pozwala na załatwienie tylko wybranych spraw w sposób elektroniczny. Z badania stopnia informatyzacji podmiotów leczniczych w Polsce</w:t>
      </w:r>
      <w:r w:rsidRPr="000D5B31">
        <w:rPr>
          <w:rStyle w:val="Odwoanieprzypisudolnego"/>
          <w:rFonts w:eastAsia="Calibri" w:cs="Arial"/>
          <w:szCs w:val="24"/>
        </w:rPr>
        <w:footnoteReference w:id="14"/>
      </w:r>
      <w:r w:rsidRPr="000D5B31">
        <w:rPr>
          <w:szCs w:val="24"/>
        </w:rPr>
        <w:t xml:space="preserve"> wynika m.in.</w:t>
      </w:r>
      <w:r w:rsidR="00DB2A7C">
        <w:rPr>
          <w:szCs w:val="24"/>
        </w:rPr>
        <w:t>,</w:t>
      </w:r>
      <w:r w:rsidRPr="000D5B31">
        <w:rPr>
          <w:szCs w:val="24"/>
        </w:rPr>
        <w:t xml:space="preserve"> że posiadanie rozwiązania informatycznego umożliwiającego prowadzenie dokumentacji medycznej w postaci elektronicznej deklaruje około 8</w:t>
      </w:r>
      <w:r w:rsidR="003E31F6">
        <w:rPr>
          <w:szCs w:val="24"/>
        </w:rPr>
        <w:t>1</w:t>
      </w:r>
      <w:r w:rsidRPr="000D5B31">
        <w:rPr>
          <w:szCs w:val="24"/>
        </w:rPr>
        <w:t xml:space="preserve">% ankietowanych szpitali, ponad </w:t>
      </w:r>
      <w:r w:rsidR="003E31F6">
        <w:rPr>
          <w:szCs w:val="24"/>
        </w:rPr>
        <w:t>71</w:t>
      </w:r>
      <w:r w:rsidRPr="000D5B31">
        <w:rPr>
          <w:szCs w:val="24"/>
        </w:rPr>
        <w:t xml:space="preserve">% jednostek innych niż szpitalne oferujących stacjonarne i całodobowe świadczenia zdrowotne, </w:t>
      </w:r>
      <w:r w:rsidR="003E31F6">
        <w:rPr>
          <w:szCs w:val="24"/>
        </w:rPr>
        <w:t>68</w:t>
      </w:r>
      <w:r w:rsidRPr="000D5B31">
        <w:rPr>
          <w:szCs w:val="24"/>
        </w:rPr>
        <w:t xml:space="preserve">% zakładów opieki długoterminowej, około </w:t>
      </w:r>
      <w:r w:rsidR="003E31F6">
        <w:rPr>
          <w:szCs w:val="24"/>
        </w:rPr>
        <w:t>89</w:t>
      </w:r>
      <w:r w:rsidRPr="000D5B31">
        <w:rPr>
          <w:szCs w:val="24"/>
        </w:rPr>
        <w:t xml:space="preserve">% zakładów lecznictwa uzdrowiskowego oraz </w:t>
      </w:r>
      <w:r w:rsidR="003E31F6">
        <w:rPr>
          <w:szCs w:val="24"/>
        </w:rPr>
        <w:t xml:space="preserve">od 47% do 71% </w:t>
      </w:r>
      <w:r w:rsidR="003E31F6" w:rsidRPr="003E31F6">
        <w:rPr>
          <w:szCs w:val="24"/>
        </w:rPr>
        <w:t>(w zależności od typu placówki)</w:t>
      </w:r>
      <w:r w:rsidRPr="000D5B31">
        <w:rPr>
          <w:szCs w:val="24"/>
        </w:rPr>
        <w:t xml:space="preserve"> podmiotów realizujących ambulatoryjne świadczenia zdrowotne. Zaledwie </w:t>
      </w:r>
      <w:r w:rsidR="003E31F6">
        <w:rPr>
          <w:szCs w:val="24"/>
        </w:rPr>
        <w:t>15</w:t>
      </w:r>
      <w:r w:rsidRPr="000D5B31">
        <w:rPr>
          <w:szCs w:val="24"/>
        </w:rPr>
        <w:t xml:space="preserve">% podmiotów udostępnia innemu podmiotowi leczniczemu dokumentację medyczną w postaci elektronicznej poprzez e-usługi. </w:t>
      </w:r>
      <w:r w:rsidR="003E31F6">
        <w:rPr>
          <w:szCs w:val="24"/>
        </w:rPr>
        <w:t xml:space="preserve">Ponad </w:t>
      </w:r>
      <w:r w:rsidR="003E31F6" w:rsidRPr="007E1732">
        <w:rPr>
          <w:szCs w:val="24"/>
        </w:rPr>
        <w:t>67% placówek posiada rozwiązanie IT pozwalające na wystawianie i/lub przyjmowanie e-skierowań, które jest zintegrowane</w:t>
      </w:r>
      <w:r w:rsidR="003E31F6" w:rsidRPr="000D5B31">
        <w:rPr>
          <w:szCs w:val="24"/>
        </w:rPr>
        <w:t xml:space="preserve"> </w:t>
      </w:r>
      <w:r w:rsidRPr="000D5B31">
        <w:rPr>
          <w:szCs w:val="24"/>
        </w:rPr>
        <w:lastRenderedPageBreak/>
        <w:t>z systemem P1</w:t>
      </w:r>
      <w:r w:rsidRPr="000D5B31">
        <w:rPr>
          <w:rStyle w:val="Odwoanieprzypisudolnego"/>
          <w:rFonts w:eastAsia="Calibri" w:cs="Arial"/>
          <w:szCs w:val="24"/>
        </w:rPr>
        <w:footnoteReference w:id="15"/>
      </w:r>
      <w:r w:rsidRPr="000D5B31">
        <w:rPr>
          <w:szCs w:val="24"/>
        </w:rPr>
        <w:t xml:space="preserve">. Pacjenci mają dostęp do e-usług poprzez stronę www </w:t>
      </w:r>
      <w:r w:rsidR="00E73019" w:rsidRPr="000D5B31">
        <w:rPr>
          <w:szCs w:val="24"/>
        </w:rPr>
        <w:t>w</w:t>
      </w:r>
      <w:r w:rsidR="00E73019">
        <w:rPr>
          <w:szCs w:val="24"/>
        </w:rPr>
        <w:t> </w:t>
      </w:r>
      <w:r w:rsidRPr="000D5B31">
        <w:rPr>
          <w:szCs w:val="24"/>
        </w:rPr>
        <w:t xml:space="preserve">przypadku </w:t>
      </w:r>
      <w:r w:rsidR="003E31F6">
        <w:rPr>
          <w:szCs w:val="24"/>
        </w:rPr>
        <w:t>29</w:t>
      </w:r>
      <w:r w:rsidRPr="000D5B31">
        <w:rPr>
          <w:szCs w:val="24"/>
        </w:rPr>
        <w:t>% podmiotów. Usługę e-rejestracji ma wdrożone</w:t>
      </w:r>
      <w:r w:rsidR="003E31F6">
        <w:rPr>
          <w:szCs w:val="24"/>
        </w:rPr>
        <w:t xml:space="preserve"> 29% placówek</w:t>
      </w:r>
      <w:r w:rsidRPr="000D5B31">
        <w:rPr>
          <w:szCs w:val="24"/>
        </w:rPr>
        <w:t xml:space="preserve">. Powyższe dane pokazują potrzebę kontunuowania interwencji w celu: rozwoju elektronicznej dokumentacji medycznej, zapewnienia wymiany danych pomiędzy podmiotami, optymalizacji e-usług, a także wdrożenia innowacyjnych rozwiązań </w:t>
      </w:r>
      <w:r w:rsidR="00E73019" w:rsidRPr="000D5B31">
        <w:rPr>
          <w:szCs w:val="24"/>
        </w:rPr>
        <w:t>w</w:t>
      </w:r>
      <w:r w:rsidR="00E73019">
        <w:rPr>
          <w:szCs w:val="24"/>
        </w:rPr>
        <w:t> </w:t>
      </w:r>
      <w:r w:rsidRPr="000D5B31">
        <w:rPr>
          <w:szCs w:val="24"/>
        </w:rPr>
        <w:t>ochronie zdrowia m.in. w</w:t>
      </w:r>
      <w:r w:rsidR="003E4140">
        <w:rPr>
          <w:szCs w:val="24"/>
        </w:rPr>
        <w:t> </w:t>
      </w:r>
      <w:r w:rsidRPr="000D5B31">
        <w:rPr>
          <w:szCs w:val="24"/>
        </w:rPr>
        <w:t>procesie diagnozy i</w:t>
      </w:r>
      <w:r w:rsidR="00C11E2E">
        <w:rPr>
          <w:szCs w:val="24"/>
        </w:rPr>
        <w:t> </w:t>
      </w:r>
      <w:r w:rsidRPr="000D5B31">
        <w:rPr>
          <w:szCs w:val="24"/>
        </w:rPr>
        <w:t>leczenia.</w:t>
      </w:r>
    </w:p>
    <w:p w:rsidR="008A64F9" w:rsidRPr="00373864" w:rsidRDefault="008A64F9" w:rsidP="00A32000">
      <w:pPr>
        <w:pStyle w:val="Nagwek2"/>
        <w:rPr>
          <w:rFonts w:eastAsia="Calibri"/>
        </w:rPr>
      </w:pPr>
      <w:bookmarkStart w:id="140" w:name="_Toc67650429"/>
      <w:bookmarkStart w:id="141" w:name="_Toc67650762"/>
      <w:bookmarkStart w:id="142" w:name="_Toc67654885"/>
      <w:bookmarkStart w:id="143" w:name="_Toc87282975"/>
      <w:r w:rsidRPr="00373864">
        <w:rPr>
          <w:rFonts w:eastAsia="Calibri"/>
        </w:rPr>
        <w:t>Wnioski w zakresie zapewnienia cyberbezpieczeństwa</w:t>
      </w:r>
      <w:bookmarkEnd w:id="140"/>
      <w:bookmarkEnd w:id="141"/>
      <w:bookmarkEnd w:id="142"/>
      <w:bookmarkEnd w:id="143"/>
    </w:p>
    <w:p w:rsidR="008A64F9" w:rsidRPr="00C11E2E" w:rsidRDefault="008A64F9" w:rsidP="00A32000">
      <w:pPr>
        <w:rPr>
          <w:szCs w:val="24"/>
        </w:rPr>
      </w:pPr>
      <w:r w:rsidRPr="00C11E2E">
        <w:rPr>
          <w:szCs w:val="24"/>
        </w:rPr>
        <w:t>Rozwój nowoczesnych technologii i ich coraz szersze wykorzystywanie w</w:t>
      </w:r>
      <w:r w:rsidR="00C11E2E" w:rsidRPr="00C11E2E">
        <w:rPr>
          <w:szCs w:val="24"/>
        </w:rPr>
        <w:t> </w:t>
      </w:r>
      <w:r w:rsidRPr="00C11E2E">
        <w:rPr>
          <w:szCs w:val="24"/>
        </w:rPr>
        <w:t>administracji publicznej, biznesie oraz przez społeczeństwo wymaga zapewnienia cyberbezpieczeństwa, zarówno w postaci specjalistycznych systemów zabezpieczeń, procedur organizacyjnych, jak i działań podnoszących wiedzę i</w:t>
      </w:r>
      <w:r w:rsidR="00C11E2E" w:rsidRPr="00C11E2E">
        <w:rPr>
          <w:szCs w:val="24"/>
        </w:rPr>
        <w:t> </w:t>
      </w:r>
      <w:r w:rsidRPr="00C11E2E">
        <w:rPr>
          <w:szCs w:val="24"/>
        </w:rPr>
        <w:t xml:space="preserve">świadomość społeczną w obszarze </w:t>
      </w:r>
      <w:proofErr w:type="spellStart"/>
      <w:r w:rsidRPr="00C11E2E">
        <w:rPr>
          <w:szCs w:val="24"/>
        </w:rPr>
        <w:t>cyberzagrożeń</w:t>
      </w:r>
      <w:proofErr w:type="spellEnd"/>
      <w:r w:rsidRPr="00C11E2E">
        <w:rPr>
          <w:szCs w:val="24"/>
        </w:rPr>
        <w:t xml:space="preserve">. </w:t>
      </w:r>
    </w:p>
    <w:p w:rsidR="008A64F9" w:rsidRPr="00C11E2E" w:rsidRDefault="008A64F9" w:rsidP="00A32000">
      <w:pPr>
        <w:rPr>
          <w:szCs w:val="24"/>
        </w:rPr>
      </w:pPr>
      <w:r w:rsidRPr="00C11E2E">
        <w:rPr>
          <w:szCs w:val="24"/>
        </w:rPr>
        <w:t>Ustawa o krajowym systemie cyberbezpieczeństwa z 2018 r. reguluje prawne i</w:t>
      </w:r>
      <w:r w:rsidR="00C11E2E" w:rsidRPr="00C11E2E">
        <w:rPr>
          <w:szCs w:val="24"/>
        </w:rPr>
        <w:t> </w:t>
      </w:r>
      <w:r w:rsidRPr="00C11E2E">
        <w:rPr>
          <w:szCs w:val="24"/>
        </w:rPr>
        <w:t xml:space="preserve">organizacyjne aspekty jednolitego systemu cyberbezpieczeństwa w Polsce składającego się z kilku tysięcy podmiotów publicznych i prywatnych. W skład systemu wchodzi: 163 operatorów usług kluczowych (w 6 kluczowych </w:t>
      </w:r>
      <w:r w:rsidR="00781BAE">
        <w:rPr>
          <w:szCs w:val="24"/>
        </w:rPr>
        <w:t xml:space="preserve">obszarach </w:t>
      </w:r>
      <w:r w:rsidRPr="00C11E2E">
        <w:rPr>
          <w:szCs w:val="24"/>
        </w:rPr>
        <w:t>dla społeczno-ekonomicznego bezpieczeństwa państwa: energii, transporcie, bankowości, zdrowiu, infrastrukturze cyfrowej oraz dystrybucji wody), ok. 50 dostawców usług cyfrowych (dostawcy usług przetwarzania w chmurze, przeglądarek internetowych, czy internetowych platform handlowych), ok. 4000 podmiotów publicznych, czyli organów administracji rządowej oraz niemal 3000 jednostek samorządu terytorialnego, wraz z instytucjami podległymi</w:t>
      </w:r>
      <w:r w:rsidRPr="00C11E2E">
        <w:rPr>
          <w:szCs w:val="24"/>
          <w:vertAlign w:val="superscript"/>
        </w:rPr>
        <w:footnoteReference w:id="16"/>
      </w:r>
      <w:r w:rsidRPr="00C11E2E">
        <w:rPr>
          <w:szCs w:val="24"/>
        </w:rPr>
        <w:t xml:space="preserve">. </w:t>
      </w:r>
    </w:p>
    <w:p w:rsidR="008A64F9" w:rsidRPr="00C11E2E" w:rsidRDefault="008A64F9" w:rsidP="00A32000">
      <w:pPr>
        <w:rPr>
          <w:szCs w:val="24"/>
        </w:rPr>
      </w:pPr>
      <w:r w:rsidRPr="00C11E2E">
        <w:rPr>
          <w:szCs w:val="24"/>
        </w:rPr>
        <w:t>Dwa lata funkcjonowania systemu wskazały, że konieczne jest zdecydowane zwiększenie nakładów finansowych na wzmocnienie odporności systemów IT (</w:t>
      </w:r>
      <w:proofErr w:type="spellStart"/>
      <w:r w:rsidRPr="00C11E2E">
        <w:rPr>
          <w:szCs w:val="24"/>
        </w:rPr>
        <w:t>information</w:t>
      </w:r>
      <w:proofErr w:type="spellEnd"/>
      <w:r w:rsidRPr="00C11E2E">
        <w:rPr>
          <w:szCs w:val="24"/>
        </w:rPr>
        <w:t xml:space="preserve"> </w:t>
      </w:r>
      <w:proofErr w:type="spellStart"/>
      <w:r w:rsidRPr="00C11E2E">
        <w:rPr>
          <w:szCs w:val="24"/>
        </w:rPr>
        <w:t>technology</w:t>
      </w:r>
      <w:proofErr w:type="spellEnd"/>
      <w:r w:rsidRPr="00C11E2E">
        <w:rPr>
          <w:szCs w:val="24"/>
        </w:rPr>
        <w:t>) oraz OT (</w:t>
      </w:r>
      <w:proofErr w:type="spellStart"/>
      <w:r w:rsidRPr="00C11E2E">
        <w:rPr>
          <w:szCs w:val="24"/>
        </w:rPr>
        <w:t>operational</w:t>
      </w:r>
      <w:proofErr w:type="spellEnd"/>
      <w:r w:rsidRPr="00C11E2E">
        <w:rPr>
          <w:szCs w:val="24"/>
        </w:rPr>
        <w:t xml:space="preserve"> </w:t>
      </w:r>
      <w:proofErr w:type="spellStart"/>
      <w:r w:rsidRPr="00C11E2E">
        <w:rPr>
          <w:szCs w:val="24"/>
        </w:rPr>
        <w:t>technology</w:t>
      </w:r>
      <w:proofErr w:type="spellEnd"/>
      <w:r w:rsidRPr="00C11E2E">
        <w:rPr>
          <w:szCs w:val="24"/>
        </w:rPr>
        <w:t xml:space="preserve">), wykorzystywanych </w:t>
      </w:r>
      <w:r w:rsidR="00E73019" w:rsidRPr="00C11E2E">
        <w:rPr>
          <w:szCs w:val="24"/>
        </w:rPr>
        <w:t>w</w:t>
      </w:r>
      <w:r w:rsidR="00E73019">
        <w:rPr>
          <w:szCs w:val="24"/>
        </w:rPr>
        <w:t> </w:t>
      </w:r>
      <w:r w:rsidRPr="00C11E2E">
        <w:rPr>
          <w:szCs w:val="24"/>
        </w:rPr>
        <w:t>podmiotach krajowego systemu cyberbezpieczeństwa. Z uwagi na skalę wyzwań finansowanie działań w tym obszarze wyłącznie ze środków krajowych jest niewystarczające. Interwencja ze środków UE jest niezbędna m.in. dla realizacji celów szczegółowych wskazanych w Strategii Cyberbezpieczeństwa RP na lata 2019-2024.</w:t>
      </w:r>
    </w:p>
    <w:p w:rsidR="008A64F9" w:rsidRPr="00C11E2E" w:rsidRDefault="008A64F9" w:rsidP="00A32000">
      <w:pPr>
        <w:rPr>
          <w:szCs w:val="24"/>
        </w:rPr>
      </w:pPr>
      <w:r w:rsidRPr="00C11E2E">
        <w:rPr>
          <w:szCs w:val="24"/>
        </w:rPr>
        <w:t>W ostatnich latach obserwowana jest bardzo duża dynamika wzrostu liczby ataków i</w:t>
      </w:r>
      <w:r w:rsidR="00C11E2E">
        <w:rPr>
          <w:szCs w:val="24"/>
        </w:rPr>
        <w:t> </w:t>
      </w:r>
      <w:r w:rsidRPr="00C11E2E">
        <w:rPr>
          <w:szCs w:val="24"/>
        </w:rPr>
        <w:t>incydentów w obszarze cyberbezpieczeństwa. Z danych Głównego Urzędu Statystycznego</w:t>
      </w:r>
      <w:r w:rsidRPr="00C11E2E">
        <w:rPr>
          <w:szCs w:val="24"/>
          <w:vertAlign w:val="superscript"/>
        </w:rPr>
        <w:footnoteReference w:id="17"/>
      </w:r>
      <w:r w:rsidRPr="00C11E2E">
        <w:rPr>
          <w:szCs w:val="24"/>
        </w:rPr>
        <w:t xml:space="preserve"> wynika, że w 20</w:t>
      </w:r>
      <w:r w:rsidR="009E3B67">
        <w:rPr>
          <w:szCs w:val="24"/>
        </w:rPr>
        <w:t>20</w:t>
      </w:r>
      <w:r w:rsidRPr="00C11E2E">
        <w:rPr>
          <w:szCs w:val="24"/>
        </w:rPr>
        <w:t xml:space="preserve"> r. </w:t>
      </w:r>
      <w:r w:rsidR="009E3B67">
        <w:rPr>
          <w:szCs w:val="24"/>
        </w:rPr>
        <w:t>około 10</w:t>
      </w:r>
      <w:r w:rsidRPr="00C11E2E">
        <w:rPr>
          <w:szCs w:val="24"/>
        </w:rPr>
        <w:t xml:space="preserve">% urzędów  administracji publicznej </w:t>
      </w:r>
      <w:r w:rsidRPr="00C11E2E">
        <w:rPr>
          <w:szCs w:val="24"/>
        </w:rPr>
        <w:lastRenderedPageBreak/>
        <w:t xml:space="preserve">doświadczyło co najmniej raz w ciągu roku incydentu bezpieczeństwa w systemach informacyjnych. Wśród tych podmiotów, aż </w:t>
      </w:r>
      <w:r w:rsidR="009E3B67" w:rsidRPr="00C11E2E">
        <w:rPr>
          <w:szCs w:val="24"/>
        </w:rPr>
        <w:t>6</w:t>
      </w:r>
      <w:r w:rsidR="009E3B67">
        <w:rPr>
          <w:szCs w:val="24"/>
        </w:rPr>
        <w:t>7</w:t>
      </w:r>
      <w:r w:rsidRPr="00C11E2E">
        <w:rPr>
          <w:szCs w:val="24"/>
        </w:rPr>
        <w:t>% w wyniku tego incydentu utraciło dostęp do zasobów TIK</w:t>
      </w:r>
      <w:r w:rsidRPr="00C11E2E">
        <w:rPr>
          <w:rStyle w:val="Odwoanieprzypisudolnego"/>
          <w:rFonts w:eastAsia="Calibri" w:cs="Arial"/>
          <w:szCs w:val="24"/>
        </w:rPr>
        <w:footnoteReference w:id="18"/>
      </w:r>
      <w:r w:rsidRPr="00C11E2E">
        <w:rPr>
          <w:szCs w:val="24"/>
        </w:rPr>
        <w:t xml:space="preserve"> jednostki. Niemal </w:t>
      </w:r>
      <w:r w:rsidR="009E3B67">
        <w:rPr>
          <w:szCs w:val="24"/>
        </w:rPr>
        <w:t>38%</w:t>
      </w:r>
      <w:r w:rsidRPr="00C11E2E">
        <w:rPr>
          <w:szCs w:val="24"/>
        </w:rPr>
        <w:t xml:space="preserve"> zbadanych urzędów zaznaczyła, że w wyniku ataku zniszczeniu lub uszkodzeniu uległy ich dane. Rzadziej (</w:t>
      </w:r>
      <w:r w:rsidR="009E3B67" w:rsidRPr="00C11E2E">
        <w:rPr>
          <w:szCs w:val="24"/>
        </w:rPr>
        <w:t>1</w:t>
      </w:r>
      <w:r w:rsidR="009E3B67">
        <w:rPr>
          <w:szCs w:val="24"/>
        </w:rPr>
        <w:t>3</w:t>
      </w:r>
      <w:r w:rsidRPr="00C11E2E">
        <w:rPr>
          <w:szCs w:val="24"/>
        </w:rPr>
        <w:t xml:space="preserve">%) dochodziło do ujawnienia poufnych danych.  </w:t>
      </w:r>
    </w:p>
    <w:p w:rsidR="008A64F9" w:rsidRPr="00C11E2E" w:rsidRDefault="008A64F9" w:rsidP="00A32000">
      <w:pPr>
        <w:rPr>
          <w:szCs w:val="24"/>
        </w:rPr>
      </w:pPr>
      <w:r w:rsidRPr="00C11E2E">
        <w:rPr>
          <w:szCs w:val="24"/>
        </w:rPr>
        <w:t>W trudnej sytuacji znajdują się JST. Badanie bezpieczeństwa stron internetowych samorządów przeprowadzone przez CSIRT NASK w 2020 r. w</w:t>
      </w:r>
      <w:r w:rsidR="00C11E2E">
        <w:rPr>
          <w:szCs w:val="24"/>
        </w:rPr>
        <w:t> </w:t>
      </w:r>
      <w:r w:rsidRPr="00C11E2E">
        <w:rPr>
          <w:szCs w:val="24"/>
        </w:rPr>
        <w:t xml:space="preserve">ponad połowie zbadanych stron ujawniło podatności, w tym poważne błędy, które mogły skutkować krytycznymi problemami bezpieczeństwa. Problemy te są coraz częściej zauważane </w:t>
      </w:r>
      <w:r w:rsidR="00E73019" w:rsidRPr="00C11E2E">
        <w:rPr>
          <w:szCs w:val="24"/>
        </w:rPr>
        <w:t>i</w:t>
      </w:r>
      <w:r w:rsidR="00E73019">
        <w:rPr>
          <w:szCs w:val="24"/>
        </w:rPr>
        <w:t> </w:t>
      </w:r>
      <w:r w:rsidRPr="00C11E2E">
        <w:rPr>
          <w:szCs w:val="24"/>
        </w:rPr>
        <w:t xml:space="preserve">wykorzystywane przez cyberprzestępców, stąd pilne jest wzmocnienie odporności systemów IT i OT wykorzystywanych w JST, a także stworzenie systemowego wsparcia w reagowaniu na incydenty. </w:t>
      </w:r>
    </w:p>
    <w:p w:rsidR="008A64F9" w:rsidRPr="00C11E2E" w:rsidRDefault="008A64F9" w:rsidP="00A32000">
      <w:pPr>
        <w:rPr>
          <w:szCs w:val="24"/>
        </w:rPr>
      </w:pPr>
      <w:r w:rsidRPr="00C11E2E">
        <w:rPr>
          <w:szCs w:val="24"/>
        </w:rPr>
        <w:t>Podmioty krajowego systemu cyberbezpieczeństwa – szczególnie w najsłabiej dojrzałych sektorach m.in. zdrowiu, czy transporcie – także borykają się z</w:t>
      </w:r>
      <w:r w:rsidR="00C11E2E">
        <w:rPr>
          <w:szCs w:val="24"/>
        </w:rPr>
        <w:t> </w:t>
      </w:r>
      <w:r w:rsidRPr="00C11E2E">
        <w:rPr>
          <w:szCs w:val="24"/>
        </w:rPr>
        <w:t>problemami: brakiem sprzętu</w:t>
      </w:r>
      <w:r w:rsidR="00781BAE">
        <w:rPr>
          <w:szCs w:val="24"/>
        </w:rPr>
        <w:t xml:space="preserve"> i oprogramowania</w:t>
      </w:r>
      <w:r w:rsidRPr="00C11E2E">
        <w:rPr>
          <w:szCs w:val="24"/>
        </w:rPr>
        <w:t>, wyspecjalizowanych kadr oraz finansowania</w:t>
      </w:r>
      <w:r w:rsidR="00814354">
        <w:rPr>
          <w:szCs w:val="24"/>
        </w:rPr>
        <w:t xml:space="preserve">. Dlatego </w:t>
      </w:r>
      <w:r w:rsidRPr="00C11E2E">
        <w:rPr>
          <w:szCs w:val="24"/>
        </w:rPr>
        <w:t>nie są powoływane sektorowe i branżowe zespoły cyberbezpieczeństwa, czy dedykowane operacyjne centra bezpieczeństwa.</w:t>
      </w:r>
    </w:p>
    <w:p w:rsidR="008A64F9" w:rsidRPr="00373864" w:rsidRDefault="008A64F9" w:rsidP="00A32000">
      <w:pPr>
        <w:pStyle w:val="Nagwek2"/>
        <w:rPr>
          <w:rFonts w:eastAsia="Calibri"/>
        </w:rPr>
      </w:pPr>
      <w:bookmarkStart w:id="144" w:name="_Toc67650430"/>
      <w:bookmarkStart w:id="145" w:name="_Toc67650763"/>
      <w:bookmarkStart w:id="146" w:name="_Toc67654886"/>
      <w:bookmarkStart w:id="147" w:name="_Toc87282976"/>
      <w:r w:rsidRPr="00373864">
        <w:rPr>
          <w:rFonts w:eastAsia="Calibri"/>
        </w:rPr>
        <w:t>Wnioski w zakresie otwartości</w:t>
      </w:r>
      <w:r w:rsidR="00DD20C5">
        <w:rPr>
          <w:rFonts w:eastAsia="Calibri"/>
        </w:rPr>
        <w:t>,</w:t>
      </w:r>
      <w:r w:rsidRPr="00373864">
        <w:rPr>
          <w:rFonts w:eastAsia="Calibri"/>
        </w:rPr>
        <w:t xml:space="preserve"> ponownego wykorzystania </w:t>
      </w:r>
      <w:r w:rsidR="00DD20C5">
        <w:rPr>
          <w:rFonts w:eastAsia="Calibri"/>
        </w:rPr>
        <w:t>i wymiany danych</w:t>
      </w:r>
      <w:bookmarkEnd w:id="144"/>
      <w:bookmarkEnd w:id="145"/>
      <w:bookmarkEnd w:id="146"/>
      <w:bookmarkEnd w:id="147"/>
      <w:r w:rsidRPr="00373864">
        <w:rPr>
          <w:rFonts w:eastAsia="Calibri"/>
        </w:rPr>
        <w:t xml:space="preserve"> </w:t>
      </w:r>
    </w:p>
    <w:p w:rsidR="008A64F9" w:rsidRDefault="008A64F9" w:rsidP="00A32000">
      <w:pPr>
        <w:rPr>
          <w:szCs w:val="24"/>
        </w:rPr>
      </w:pPr>
      <w:r w:rsidRPr="00C11E2E">
        <w:rPr>
          <w:szCs w:val="24"/>
        </w:rPr>
        <w:t>Kluczow</w:t>
      </w:r>
      <w:r w:rsidR="0064167A">
        <w:rPr>
          <w:szCs w:val="24"/>
        </w:rPr>
        <w:t>e</w:t>
      </w:r>
      <w:r w:rsidRPr="00C11E2E">
        <w:rPr>
          <w:szCs w:val="24"/>
        </w:rPr>
        <w:t xml:space="preserve"> dla rozwoju gospodarki opartej na danych jest </w:t>
      </w:r>
      <w:ins w:id="148" w:author="Magdalena Piotrowska" w:date="2021-12-06T17:45:00Z">
        <w:r w:rsidR="00D56E80">
          <w:rPr>
            <w:szCs w:val="24"/>
          </w:rPr>
          <w:t>zwiększenie ilości i jakości ISP</w:t>
        </w:r>
      </w:ins>
      <w:ins w:id="149" w:author="Magdalena Piotrowska" w:date="2021-12-06T18:04:00Z">
        <w:r w:rsidR="00061348">
          <w:rPr>
            <w:rStyle w:val="Odwoanieprzypisudolnego"/>
            <w:szCs w:val="24"/>
          </w:rPr>
          <w:footnoteReference w:id="19"/>
        </w:r>
      </w:ins>
      <w:ins w:id="154" w:author="Magdalena Piotrowska" w:date="2021-12-06T17:45:00Z">
        <w:r w:rsidR="00D56E80">
          <w:rPr>
            <w:szCs w:val="24"/>
          </w:rPr>
          <w:t xml:space="preserve">, </w:t>
        </w:r>
      </w:ins>
      <w:r w:rsidRPr="00C11E2E">
        <w:rPr>
          <w:szCs w:val="24"/>
        </w:rPr>
        <w:t xml:space="preserve">zapewnienie podaży </w:t>
      </w:r>
      <w:del w:id="155" w:author="Magdalena Piotrowska" w:date="2021-12-06T17:45:00Z">
        <w:r w:rsidRPr="00C11E2E" w:rsidDel="00D56E80">
          <w:rPr>
            <w:szCs w:val="24"/>
          </w:rPr>
          <w:delText xml:space="preserve">dostępnych zbiorów </w:delText>
        </w:r>
      </w:del>
      <w:r w:rsidRPr="00C11E2E">
        <w:rPr>
          <w:szCs w:val="24"/>
        </w:rPr>
        <w:t xml:space="preserve">danych o wysokiej </w:t>
      </w:r>
      <w:ins w:id="156" w:author="Magdalena Piotrowska" w:date="2021-12-06T17:45:00Z">
        <w:r w:rsidR="00D56E80">
          <w:rPr>
            <w:szCs w:val="24"/>
          </w:rPr>
          <w:t>wartości</w:t>
        </w:r>
      </w:ins>
      <w:del w:id="157" w:author="Magdalena Piotrowska" w:date="2021-12-06T17:45:00Z">
        <w:r w:rsidRPr="00C11E2E" w:rsidDel="00D56E80">
          <w:rPr>
            <w:szCs w:val="24"/>
          </w:rPr>
          <w:delText>jakości</w:delText>
        </w:r>
      </w:del>
      <w:ins w:id="158" w:author="Magdalena Piotrowska" w:date="2021-12-06T17:45:00Z">
        <w:r w:rsidR="00D56E80">
          <w:rPr>
            <w:szCs w:val="24"/>
          </w:rPr>
          <w:t xml:space="preserve"> i danych dynamicznych</w:t>
        </w:r>
      </w:ins>
      <w:r w:rsidRPr="00C11E2E">
        <w:rPr>
          <w:szCs w:val="24"/>
        </w:rPr>
        <w:t>, usunięcie barier związanych z</w:t>
      </w:r>
      <w:r w:rsidR="006F0174">
        <w:rPr>
          <w:szCs w:val="24"/>
        </w:rPr>
        <w:t> </w:t>
      </w:r>
      <w:r w:rsidRPr="00C11E2E">
        <w:rPr>
          <w:szCs w:val="24"/>
        </w:rPr>
        <w:t>wykorzystywaniem danych i dzieleniem się danymi oraz wspieranie rozwoju kompetencji pozwalających na udostępnianie i wykorzystywanie danych.</w:t>
      </w:r>
    </w:p>
    <w:p w:rsidR="00F03728" w:rsidRPr="00C11E2E" w:rsidRDefault="00F03728" w:rsidP="00A32000">
      <w:pPr>
        <w:rPr>
          <w:szCs w:val="24"/>
        </w:rPr>
      </w:pPr>
      <w:r w:rsidRPr="00F03728">
        <w:rPr>
          <w:szCs w:val="24"/>
        </w:rPr>
        <w:t>Ważne jest stymulowanie wymiany i danych pomiędzy różnymi kategoriami dysponentów (nie tylko administracją i przedsiębiorcami, ale również obywatelami, ośrodkami naukowymi i badawczymi i organizacjami trzeciego sektora) z</w:t>
      </w:r>
      <w:r>
        <w:rPr>
          <w:szCs w:val="24"/>
        </w:rPr>
        <w:t> </w:t>
      </w:r>
      <w:r w:rsidRPr="00F03728">
        <w:rPr>
          <w:szCs w:val="24"/>
        </w:rPr>
        <w:t>wykorzystaniem nowoczesnych form takiej wymiany (np. altruizmu danych, innowacyjnych usług pośrednictwa danych, zwłaszcza w odniesieniu do danych osobowych ) oraz powszechniejszego wykorzystania danych udostępnianych przez wymienione podmioty.</w:t>
      </w:r>
    </w:p>
    <w:p w:rsidR="008A64F9" w:rsidRPr="00C11E2E" w:rsidRDefault="008A64F9" w:rsidP="00A32000">
      <w:pPr>
        <w:rPr>
          <w:szCs w:val="24"/>
        </w:rPr>
      </w:pPr>
      <w:r w:rsidRPr="00C11E2E">
        <w:rPr>
          <w:szCs w:val="24"/>
        </w:rPr>
        <w:t>Według raportu DESI Polska wykazuje dojrzałość</w:t>
      </w:r>
      <w:r w:rsidR="00170CB5">
        <w:rPr>
          <w:szCs w:val="24"/>
        </w:rPr>
        <w:t xml:space="preserve"> </w:t>
      </w:r>
      <w:r w:rsidR="00814354">
        <w:rPr>
          <w:szCs w:val="24"/>
        </w:rPr>
        <w:t>w</w:t>
      </w:r>
      <w:r w:rsidRPr="00C11E2E">
        <w:rPr>
          <w:szCs w:val="24"/>
        </w:rPr>
        <w:t xml:space="preserve"> dostępnoś</w:t>
      </w:r>
      <w:r w:rsidR="00814354">
        <w:rPr>
          <w:szCs w:val="24"/>
        </w:rPr>
        <w:t>ci</w:t>
      </w:r>
      <w:r w:rsidRPr="00C11E2E">
        <w:rPr>
          <w:szCs w:val="24"/>
        </w:rPr>
        <w:t xml:space="preserve"> otwartych danych osiągając wynik </w:t>
      </w:r>
      <w:ins w:id="159" w:author="Joanna Kubicka" w:date="2021-12-06T12:42:00Z">
        <w:r w:rsidR="00BA73A4">
          <w:rPr>
            <w:szCs w:val="24"/>
          </w:rPr>
          <w:t>90</w:t>
        </w:r>
      </w:ins>
      <w:del w:id="160" w:author="Joanna Kubicka" w:date="2021-12-06T12:42:00Z">
        <w:r w:rsidRPr="00C11E2E" w:rsidDel="00BA73A4">
          <w:rPr>
            <w:szCs w:val="24"/>
          </w:rPr>
          <w:delText>78</w:delText>
        </w:r>
      </w:del>
      <w:r w:rsidRPr="00C11E2E">
        <w:rPr>
          <w:szCs w:val="24"/>
        </w:rPr>
        <w:t>%, znacznie powyżej średniej (</w:t>
      </w:r>
      <w:ins w:id="161" w:author="Joanna Kubicka" w:date="2021-12-06T12:42:00Z">
        <w:r w:rsidR="00BA73A4">
          <w:rPr>
            <w:szCs w:val="24"/>
          </w:rPr>
          <w:t>78</w:t>
        </w:r>
      </w:ins>
      <w:del w:id="162" w:author="Joanna Kubicka" w:date="2021-12-06T12:42:00Z">
        <w:r w:rsidRPr="00C11E2E" w:rsidDel="00BA73A4">
          <w:rPr>
            <w:szCs w:val="24"/>
          </w:rPr>
          <w:delText>66</w:delText>
        </w:r>
      </w:del>
      <w:r w:rsidRPr="00C11E2E">
        <w:rPr>
          <w:szCs w:val="24"/>
        </w:rPr>
        <w:t>%) UE. W</w:t>
      </w:r>
      <w:r w:rsidR="006F0174">
        <w:rPr>
          <w:szCs w:val="24"/>
        </w:rPr>
        <w:t> </w:t>
      </w:r>
      <w:r w:rsidR="00212DD8" w:rsidRPr="00C11E2E">
        <w:rPr>
          <w:szCs w:val="24"/>
        </w:rPr>
        <w:t>20</w:t>
      </w:r>
      <w:r w:rsidR="00212DD8">
        <w:rPr>
          <w:szCs w:val="24"/>
        </w:rPr>
        <w:t>20</w:t>
      </w:r>
      <w:r w:rsidR="00212DD8" w:rsidRPr="00C11E2E">
        <w:rPr>
          <w:szCs w:val="24"/>
        </w:rPr>
        <w:t xml:space="preserve"> </w:t>
      </w:r>
      <w:r w:rsidRPr="00C11E2E">
        <w:rPr>
          <w:szCs w:val="24"/>
        </w:rPr>
        <w:t xml:space="preserve">r. 54% </w:t>
      </w:r>
      <w:r w:rsidRPr="00C11E2E">
        <w:rPr>
          <w:szCs w:val="24"/>
        </w:rPr>
        <w:lastRenderedPageBreak/>
        <w:t>jednostek administracji publicznej udostępniało online dane z</w:t>
      </w:r>
      <w:r w:rsidR="006F0174">
        <w:rPr>
          <w:szCs w:val="24"/>
        </w:rPr>
        <w:t> </w:t>
      </w:r>
      <w:r w:rsidRPr="00C11E2E">
        <w:rPr>
          <w:szCs w:val="24"/>
        </w:rPr>
        <w:t>rejestrów publicznych lub innych zasobów danych gromadzonych w</w:t>
      </w:r>
      <w:r w:rsidR="00C11E2E" w:rsidRPr="00C11E2E">
        <w:rPr>
          <w:szCs w:val="24"/>
        </w:rPr>
        <w:t> </w:t>
      </w:r>
      <w:r w:rsidRPr="00C11E2E">
        <w:rPr>
          <w:szCs w:val="24"/>
        </w:rPr>
        <w:t>urzędzie</w:t>
      </w:r>
      <w:r w:rsidRPr="00C11E2E">
        <w:rPr>
          <w:rStyle w:val="Odwoanieprzypisudolnego"/>
          <w:rFonts w:eastAsia="Calibri" w:cs="Arial"/>
          <w:szCs w:val="24"/>
        </w:rPr>
        <w:footnoteReference w:id="20"/>
      </w:r>
      <w:r w:rsidRPr="00C11E2E">
        <w:rPr>
          <w:szCs w:val="24"/>
        </w:rPr>
        <w:t xml:space="preserve">. </w:t>
      </w:r>
    </w:p>
    <w:p w:rsidR="008A64F9" w:rsidRPr="00C11E2E" w:rsidRDefault="008A64F9" w:rsidP="00A32000">
      <w:pPr>
        <w:rPr>
          <w:szCs w:val="24"/>
        </w:rPr>
      </w:pPr>
      <w:r w:rsidRPr="00C11E2E">
        <w:rPr>
          <w:szCs w:val="24"/>
        </w:rPr>
        <w:t>Jednocześnie indeks wskazuje, że zaledwie 8% przedsiębiorstw analizuje duże zbiory danych (średnia UE 1</w:t>
      </w:r>
      <w:ins w:id="163" w:author="Joanna Kubicka" w:date="2021-12-06T12:44:00Z">
        <w:r w:rsidR="00BA73A4">
          <w:rPr>
            <w:szCs w:val="24"/>
          </w:rPr>
          <w:t>4</w:t>
        </w:r>
      </w:ins>
      <w:del w:id="164" w:author="Joanna Kubicka" w:date="2021-12-06T12:44:00Z">
        <w:r w:rsidRPr="00C11E2E" w:rsidDel="00BA73A4">
          <w:rPr>
            <w:szCs w:val="24"/>
          </w:rPr>
          <w:delText>2</w:delText>
        </w:r>
      </w:del>
      <w:r w:rsidRPr="00C11E2E">
        <w:rPr>
          <w:szCs w:val="24"/>
        </w:rPr>
        <w:t xml:space="preserve">%). </w:t>
      </w:r>
      <w:r w:rsidR="00170CB5" w:rsidRPr="00170CB5">
        <w:rPr>
          <w:szCs w:val="24"/>
        </w:rPr>
        <w:t>Z badań GUS wynika, że w 2019 r. z otwartych danych publicznych w celach biznesowych korzystało 17,5% przedsiębiorstw</w:t>
      </w:r>
      <w:r w:rsidR="00170CB5" w:rsidRPr="00C11E2E">
        <w:rPr>
          <w:szCs w:val="24"/>
        </w:rPr>
        <w:t xml:space="preserve"> </w:t>
      </w:r>
      <w:r w:rsidRPr="00C11E2E">
        <w:rPr>
          <w:rStyle w:val="Odwoanieprzypisudolnego"/>
          <w:rFonts w:eastAsia="Calibri" w:cs="Arial"/>
          <w:szCs w:val="24"/>
        </w:rPr>
        <w:footnoteReference w:id="21"/>
      </w:r>
      <w:r w:rsidRPr="00C11E2E">
        <w:rPr>
          <w:szCs w:val="24"/>
        </w:rPr>
        <w:t xml:space="preserve">. Przyczyną </w:t>
      </w:r>
      <w:r w:rsidR="002F40DD">
        <w:rPr>
          <w:szCs w:val="24"/>
        </w:rPr>
        <w:t xml:space="preserve">tego </w:t>
      </w:r>
      <w:r w:rsidRPr="00C11E2E">
        <w:rPr>
          <w:szCs w:val="24"/>
        </w:rPr>
        <w:t xml:space="preserve">jest niewystarczająca </w:t>
      </w:r>
      <w:ins w:id="165" w:author="Magdalena Piotrowska" w:date="2021-12-06T18:00:00Z">
        <w:r w:rsidR="00061348">
          <w:rPr>
            <w:szCs w:val="24"/>
          </w:rPr>
          <w:t xml:space="preserve">ilość i </w:t>
        </w:r>
      </w:ins>
      <w:r w:rsidRPr="00C11E2E">
        <w:rPr>
          <w:szCs w:val="24"/>
        </w:rPr>
        <w:t xml:space="preserve">jakość </w:t>
      </w:r>
      <w:ins w:id="166" w:author="Magdalena Piotrowska" w:date="2021-12-06T18:00:00Z">
        <w:r w:rsidR="00061348">
          <w:rPr>
            <w:szCs w:val="24"/>
          </w:rPr>
          <w:t>ISP</w:t>
        </w:r>
      </w:ins>
      <w:del w:id="167" w:author="Magdalena Piotrowska" w:date="2021-12-06T18:00:00Z">
        <w:r w:rsidRPr="00C11E2E" w:rsidDel="00061348">
          <w:rPr>
            <w:szCs w:val="24"/>
          </w:rPr>
          <w:delText>danych</w:delText>
        </w:r>
      </w:del>
      <w:ins w:id="168" w:author="Magdalena Piotrowska" w:date="2021-12-06T18:00:00Z">
        <w:r w:rsidR="00061348">
          <w:rPr>
            <w:szCs w:val="24"/>
          </w:rPr>
          <w:t xml:space="preserve"> udostępnianych do ponownego wykorzystania, ograniczony</w:t>
        </w:r>
      </w:ins>
      <w:del w:id="169" w:author="Magdalena Piotrowska" w:date="2021-12-06T18:00:00Z">
        <w:r w:rsidR="002F40DD" w:rsidDel="00061348">
          <w:rPr>
            <w:szCs w:val="24"/>
          </w:rPr>
          <w:delText xml:space="preserve"> i</w:delText>
        </w:r>
      </w:del>
      <w:r w:rsidR="00C86936">
        <w:rPr>
          <w:szCs w:val="24"/>
        </w:rPr>
        <w:t xml:space="preserve"> </w:t>
      </w:r>
      <w:r w:rsidRPr="00C11E2E">
        <w:rPr>
          <w:szCs w:val="24"/>
        </w:rPr>
        <w:t xml:space="preserve">dostęp </w:t>
      </w:r>
      <w:del w:id="170" w:author="Magdalena Piotrowska" w:date="2021-12-06T18:01:00Z">
        <w:r w:rsidRPr="00C11E2E" w:rsidDel="00061348">
          <w:rPr>
            <w:szCs w:val="24"/>
          </w:rPr>
          <w:delText xml:space="preserve">do zbiorów </w:delText>
        </w:r>
      </w:del>
      <w:r w:rsidRPr="00C11E2E">
        <w:rPr>
          <w:szCs w:val="24"/>
        </w:rPr>
        <w:t>danych o</w:t>
      </w:r>
      <w:r w:rsidR="006F0174">
        <w:rPr>
          <w:szCs w:val="24"/>
        </w:rPr>
        <w:t> </w:t>
      </w:r>
      <w:r w:rsidRPr="00C11E2E">
        <w:rPr>
          <w:szCs w:val="24"/>
        </w:rPr>
        <w:t xml:space="preserve">wysokiej wartości i </w:t>
      </w:r>
      <w:ins w:id="171" w:author="Magdalena Piotrowska" w:date="2021-12-06T18:01:00Z">
        <w:r w:rsidR="00061348">
          <w:rPr>
            <w:szCs w:val="24"/>
          </w:rPr>
          <w:t xml:space="preserve">danych dynamicznych, </w:t>
        </w:r>
      </w:ins>
      <w:r w:rsidRPr="00C11E2E">
        <w:rPr>
          <w:szCs w:val="24"/>
        </w:rPr>
        <w:t xml:space="preserve">nieodpowiedni sposób udostępnienia </w:t>
      </w:r>
      <w:del w:id="172" w:author="Magdalena Piotrowska" w:date="2021-12-06T18:01:00Z">
        <w:r w:rsidRPr="00C11E2E" w:rsidDel="00061348">
          <w:rPr>
            <w:szCs w:val="24"/>
          </w:rPr>
          <w:delText xml:space="preserve">danych </w:delText>
        </w:r>
      </w:del>
      <w:ins w:id="173" w:author="Magdalena Piotrowska" w:date="2021-12-06T18:01:00Z">
        <w:r w:rsidR="00061348">
          <w:rPr>
            <w:szCs w:val="24"/>
          </w:rPr>
          <w:t>ISP</w:t>
        </w:r>
        <w:r w:rsidR="00061348" w:rsidRPr="00C11E2E">
          <w:rPr>
            <w:szCs w:val="24"/>
          </w:rPr>
          <w:t xml:space="preserve"> </w:t>
        </w:r>
      </w:ins>
      <w:r w:rsidRPr="00C11E2E">
        <w:rPr>
          <w:szCs w:val="24"/>
        </w:rPr>
        <w:t>(</w:t>
      </w:r>
      <w:ins w:id="174" w:author="Magdalena Piotrowska" w:date="2021-12-06T18:02:00Z">
        <w:r w:rsidR="00061348">
          <w:rPr>
            <w:szCs w:val="24"/>
          </w:rPr>
          <w:t xml:space="preserve">np. </w:t>
        </w:r>
      </w:ins>
      <w:r w:rsidRPr="00C11E2E">
        <w:rPr>
          <w:szCs w:val="24"/>
        </w:rPr>
        <w:t xml:space="preserve">stosowanie </w:t>
      </w:r>
      <w:r w:rsidRPr="00C11E2E">
        <w:rPr>
          <w:color w:val="000000"/>
          <w:szCs w:val="24"/>
        </w:rPr>
        <w:t>formatów o niskim stopniu otwartości</w:t>
      </w:r>
      <w:ins w:id="175" w:author="Magdalena Piotrowska" w:date="2021-12-06T18:01:00Z">
        <w:r w:rsidR="00061348">
          <w:rPr>
            <w:color w:val="000000"/>
            <w:szCs w:val="24"/>
          </w:rPr>
          <w:t>, brak interfejs</w:t>
        </w:r>
      </w:ins>
      <w:ins w:id="176" w:author="Magdalena Piotrowska" w:date="2021-12-06T18:02:00Z">
        <w:r w:rsidR="00061348">
          <w:rPr>
            <w:color w:val="000000"/>
            <w:szCs w:val="24"/>
          </w:rPr>
          <w:t>ów programistycznych aplikacji</w:t>
        </w:r>
      </w:ins>
      <w:r w:rsidRPr="00C11E2E">
        <w:rPr>
          <w:szCs w:val="24"/>
        </w:rPr>
        <w:t>)</w:t>
      </w:r>
      <w:del w:id="177" w:author="Magdalena Piotrowska" w:date="2021-12-06T18:02:00Z">
        <w:r w:rsidRPr="00C11E2E" w:rsidDel="00061348">
          <w:rPr>
            <w:szCs w:val="24"/>
          </w:rPr>
          <w:delText xml:space="preserve"> oraz często brak dostępu do danych dynamicznych</w:delText>
        </w:r>
      </w:del>
      <w:r w:rsidRPr="00C11E2E">
        <w:rPr>
          <w:szCs w:val="24"/>
        </w:rPr>
        <w:t xml:space="preserve">. Dla rozwoju popytu na dane, duże znaczenie ma również ich rodzaj oraz potencjał przedsiębiorstw do </w:t>
      </w:r>
      <w:r w:rsidR="0064167A">
        <w:rPr>
          <w:szCs w:val="24"/>
        </w:rPr>
        <w:t xml:space="preserve">ich </w:t>
      </w:r>
      <w:r w:rsidRPr="00C11E2E">
        <w:rPr>
          <w:szCs w:val="24"/>
        </w:rPr>
        <w:t>wykorzystywania w swojej działalności.</w:t>
      </w:r>
    </w:p>
    <w:p w:rsidR="008A64F9" w:rsidRPr="00C11E2E" w:rsidRDefault="002F40DD" w:rsidP="00A32000">
      <w:pPr>
        <w:rPr>
          <w:szCs w:val="24"/>
        </w:rPr>
      </w:pPr>
      <w:r w:rsidRPr="00C11E2E">
        <w:rPr>
          <w:szCs w:val="24"/>
        </w:rPr>
        <w:t>Kluczow</w:t>
      </w:r>
      <w:r>
        <w:rPr>
          <w:szCs w:val="24"/>
        </w:rPr>
        <w:t>a</w:t>
      </w:r>
      <w:r w:rsidRPr="00C11E2E">
        <w:rPr>
          <w:szCs w:val="24"/>
        </w:rPr>
        <w:t xml:space="preserve"> </w:t>
      </w:r>
      <w:r w:rsidR="008A64F9" w:rsidRPr="00C11E2E">
        <w:rPr>
          <w:szCs w:val="24"/>
        </w:rPr>
        <w:t>jest intensyfikacja wymiany danych</w:t>
      </w:r>
      <w:r w:rsidR="00170CB5">
        <w:rPr>
          <w:szCs w:val="24"/>
        </w:rPr>
        <w:t xml:space="preserve"> </w:t>
      </w:r>
      <w:r w:rsidR="00814354">
        <w:rPr>
          <w:szCs w:val="24"/>
        </w:rPr>
        <w:t>oraz</w:t>
      </w:r>
      <w:r w:rsidR="008A64F9" w:rsidRPr="00C11E2E">
        <w:rPr>
          <w:szCs w:val="24"/>
        </w:rPr>
        <w:t xml:space="preserve"> włączenie do tego procesu jak największej liczby różnorodnych podmiotów. Jak wskazuje Europejska strategia </w:t>
      </w:r>
      <w:r w:rsidR="00E73019" w:rsidRPr="00C11E2E">
        <w:rPr>
          <w:szCs w:val="24"/>
        </w:rPr>
        <w:t>w</w:t>
      </w:r>
      <w:r w:rsidR="00E73019">
        <w:rPr>
          <w:szCs w:val="24"/>
        </w:rPr>
        <w:t> </w:t>
      </w:r>
      <w:r w:rsidR="008A64F9" w:rsidRPr="00C11E2E">
        <w:rPr>
          <w:szCs w:val="24"/>
        </w:rPr>
        <w:t>zakresie danych</w:t>
      </w:r>
      <w:r w:rsidR="008A64F9" w:rsidRPr="00C11E2E">
        <w:rPr>
          <w:rStyle w:val="Odwoanieprzypisudolnego"/>
          <w:rFonts w:eastAsia="Calibri" w:cs="Arial"/>
          <w:szCs w:val="24"/>
        </w:rPr>
        <w:footnoteReference w:id="22"/>
      </w:r>
      <w:r w:rsidR="008A64F9" w:rsidRPr="00C11E2E">
        <w:rPr>
          <w:szCs w:val="24"/>
        </w:rPr>
        <w:t xml:space="preserve"> zwiększenie wymiany danych pomiędzy różnymi interesariuszami jest czynnikiem niezbędnym do tworzenia nowych produktów i</w:t>
      </w:r>
      <w:r w:rsidR="003E4140">
        <w:rPr>
          <w:szCs w:val="24"/>
        </w:rPr>
        <w:t> </w:t>
      </w:r>
      <w:r w:rsidR="008A64F9" w:rsidRPr="00C11E2E">
        <w:rPr>
          <w:szCs w:val="24"/>
        </w:rPr>
        <w:t xml:space="preserve">usług, poprawy świadczonych usług publicznych oraz budowania konkurencyjnej gospodarki i poprawy jakości życia obywateli. Tymczasem tylko </w:t>
      </w:r>
      <w:r w:rsidR="00212DD8">
        <w:rPr>
          <w:szCs w:val="24"/>
        </w:rPr>
        <w:t>20</w:t>
      </w:r>
      <w:r w:rsidR="008A64F9" w:rsidRPr="00C11E2E">
        <w:rPr>
          <w:szCs w:val="24"/>
        </w:rPr>
        <w:t>% jednostek administracji samorządowej posiadało politykę lub strategię otwierania danych, podczas gdy w administracji rządowej miała ją blisko połowa podmiotów</w:t>
      </w:r>
      <w:r w:rsidR="008A64F9" w:rsidRPr="00C11E2E">
        <w:rPr>
          <w:rStyle w:val="Odwoanieprzypisudolnego"/>
          <w:rFonts w:eastAsia="Calibri" w:cs="Arial"/>
          <w:szCs w:val="24"/>
        </w:rPr>
        <w:footnoteReference w:id="23"/>
      </w:r>
      <w:r w:rsidR="008A64F9" w:rsidRPr="00C11E2E">
        <w:rPr>
          <w:szCs w:val="24"/>
        </w:rPr>
        <w:t>.</w:t>
      </w:r>
    </w:p>
    <w:p w:rsidR="008A64F9" w:rsidRPr="00C11E2E" w:rsidRDefault="000040CB" w:rsidP="00C11E2E">
      <w:pPr>
        <w:spacing w:after="0"/>
        <w:rPr>
          <w:szCs w:val="24"/>
        </w:rPr>
      </w:pPr>
      <w:r>
        <w:rPr>
          <w:szCs w:val="24"/>
        </w:rPr>
        <w:t>Z</w:t>
      </w:r>
      <w:r w:rsidR="008A64F9" w:rsidRPr="00C11E2E">
        <w:rPr>
          <w:szCs w:val="24"/>
        </w:rPr>
        <w:t>większeni</w:t>
      </w:r>
      <w:r>
        <w:rPr>
          <w:szCs w:val="24"/>
        </w:rPr>
        <w:t>e</w:t>
      </w:r>
      <w:r w:rsidR="008A64F9" w:rsidRPr="00C11E2E">
        <w:rPr>
          <w:szCs w:val="24"/>
        </w:rPr>
        <w:t xml:space="preserve"> wykorzystania danych w gospodarce </w:t>
      </w:r>
      <w:r>
        <w:rPr>
          <w:szCs w:val="24"/>
        </w:rPr>
        <w:t>wymaga</w:t>
      </w:r>
      <w:r w:rsidR="008A64F9" w:rsidRPr="00C11E2E">
        <w:rPr>
          <w:szCs w:val="24"/>
        </w:rPr>
        <w:t xml:space="preserve"> </w:t>
      </w:r>
      <w:r>
        <w:rPr>
          <w:szCs w:val="24"/>
        </w:rPr>
        <w:t>powiększania</w:t>
      </w:r>
      <w:r w:rsidRPr="00C11E2E">
        <w:rPr>
          <w:szCs w:val="24"/>
        </w:rPr>
        <w:t xml:space="preserve"> </w:t>
      </w:r>
      <w:r w:rsidR="008A64F9" w:rsidRPr="00C11E2E">
        <w:rPr>
          <w:szCs w:val="24"/>
        </w:rPr>
        <w:t>wolumenu udostępnionych danych</w:t>
      </w:r>
      <w:r w:rsidR="0064167A">
        <w:rPr>
          <w:szCs w:val="24"/>
        </w:rPr>
        <w:t xml:space="preserve"> oraz</w:t>
      </w:r>
      <w:r w:rsidR="008A64F9" w:rsidRPr="00C11E2E">
        <w:rPr>
          <w:szCs w:val="24"/>
        </w:rPr>
        <w:t xml:space="preserve"> osiągnięcia najwyższych standardów otwartości danych. </w:t>
      </w:r>
      <w:r w:rsidR="00AB5F4A" w:rsidRPr="00AB5F4A">
        <w:rPr>
          <w:szCs w:val="24"/>
        </w:rPr>
        <w:t>W 2021</w:t>
      </w:r>
      <w:r w:rsidR="00AB5F4A">
        <w:rPr>
          <w:szCs w:val="24"/>
        </w:rPr>
        <w:t xml:space="preserve"> r.</w:t>
      </w:r>
      <w:r w:rsidR="00AB5F4A" w:rsidRPr="00AB5F4A">
        <w:rPr>
          <w:szCs w:val="24"/>
        </w:rPr>
        <w:t xml:space="preserve"> Rada M</w:t>
      </w:r>
      <w:r w:rsidR="00AB5F4A">
        <w:rPr>
          <w:szCs w:val="24"/>
        </w:rPr>
        <w:t>inistrów przyjęła nowy Program Otwierania D</w:t>
      </w:r>
      <w:r w:rsidR="00AB5F4A" w:rsidRPr="00AB5F4A">
        <w:rPr>
          <w:szCs w:val="24"/>
        </w:rPr>
        <w:t>anych na lata 2021-2027,</w:t>
      </w:r>
      <w:r w:rsidR="008A64F9" w:rsidRPr="00C11E2E">
        <w:rPr>
          <w:szCs w:val="24"/>
        </w:rPr>
        <w:t xml:space="preserve"> w którym zdefiniowano następujące cele:</w:t>
      </w:r>
    </w:p>
    <w:p w:rsidR="008A64F9" w:rsidRPr="00C11E2E" w:rsidRDefault="008A64F9" w:rsidP="006C7EF4">
      <w:pPr>
        <w:pStyle w:val="Akapitzlist"/>
        <w:numPr>
          <w:ilvl w:val="0"/>
          <w:numId w:val="44"/>
        </w:numPr>
        <w:rPr>
          <w:szCs w:val="24"/>
        </w:rPr>
      </w:pPr>
      <w:r w:rsidRPr="00C11E2E">
        <w:rPr>
          <w:szCs w:val="24"/>
        </w:rPr>
        <w:t>Zwiększenie dostępności danych w portalu dane.gov.pl</w:t>
      </w:r>
      <w:r w:rsidR="00E73019">
        <w:rPr>
          <w:szCs w:val="24"/>
        </w:rPr>
        <w:t>,</w:t>
      </w:r>
    </w:p>
    <w:p w:rsidR="008A64F9" w:rsidRPr="00C11E2E" w:rsidRDefault="008A64F9" w:rsidP="006C7EF4">
      <w:pPr>
        <w:pStyle w:val="Akapitzlist"/>
        <w:numPr>
          <w:ilvl w:val="0"/>
          <w:numId w:val="44"/>
        </w:numPr>
        <w:rPr>
          <w:szCs w:val="24"/>
        </w:rPr>
      </w:pPr>
      <w:r w:rsidRPr="00C11E2E">
        <w:rPr>
          <w:szCs w:val="24"/>
        </w:rPr>
        <w:t>Poprawa interoperacyjności i jakości danych</w:t>
      </w:r>
      <w:r w:rsidR="00E73019">
        <w:rPr>
          <w:szCs w:val="24"/>
        </w:rPr>
        <w:t>,</w:t>
      </w:r>
    </w:p>
    <w:p w:rsidR="008A64F9" w:rsidRPr="00C11E2E" w:rsidRDefault="008A64F9" w:rsidP="006C7EF4">
      <w:pPr>
        <w:pStyle w:val="Akapitzlist"/>
        <w:numPr>
          <w:ilvl w:val="0"/>
          <w:numId w:val="44"/>
        </w:numPr>
        <w:rPr>
          <w:szCs w:val="24"/>
        </w:rPr>
      </w:pPr>
      <w:r w:rsidRPr="00C11E2E">
        <w:rPr>
          <w:szCs w:val="24"/>
        </w:rPr>
        <w:t>Wzrost wykorzystywania i wymiany danych</w:t>
      </w:r>
      <w:r w:rsidR="00E73019">
        <w:rPr>
          <w:szCs w:val="24"/>
        </w:rPr>
        <w:t>,</w:t>
      </w:r>
    </w:p>
    <w:p w:rsidR="008A64F9" w:rsidRPr="00C11E2E" w:rsidRDefault="008A64F9" w:rsidP="006C7EF4">
      <w:pPr>
        <w:pStyle w:val="Akapitzlist"/>
        <w:numPr>
          <w:ilvl w:val="0"/>
          <w:numId w:val="44"/>
        </w:numPr>
        <w:rPr>
          <w:szCs w:val="24"/>
        </w:rPr>
      </w:pPr>
      <w:r w:rsidRPr="00C11E2E">
        <w:rPr>
          <w:szCs w:val="24"/>
        </w:rPr>
        <w:t>Stymulowanie rynku ponownego wykorzystywania zasobów kultury i danych naukowych</w:t>
      </w:r>
      <w:r w:rsidR="00E73019">
        <w:rPr>
          <w:szCs w:val="24"/>
        </w:rPr>
        <w:t>,</w:t>
      </w:r>
    </w:p>
    <w:p w:rsidR="008A64F9" w:rsidRPr="00C11E2E" w:rsidRDefault="008A64F9" w:rsidP="006C7EF4">
      <w:pPr>
        <w:pStyle w:val="Akapitzlist"/>
        <w:numPr>
          <w:ilvl w:val="0"/>
          <w:numId w:val="44"/>
        </w:numPr>
        <w:rPr>
          <w:szCs w:val="24"/>
        </w:rPr>
      </w:pPr>
      <w:r w:rsidRPr="00C11E2E">
        <w:rPr>
          <w:szCs w:val="24"/>
        </w:rPr>
        <w:t>Współpraca z krajowymi i międzynarodowymi interesariuszami danych</w:t>
      </w:r>
      <w:r w:rsidR="00E73019">
        <w:rPr>
          <w:szCs w:val="24"/>
        </w:rPr>
        <w:t>,</w:t>
      </w:r>
    </w:p>
    <w:p w:rsidR="008A64F9" w:rsidRPr="00C11E2E" w:rsidRDefault="008A64F9" w:rsidP="006C7EF4">
      <w:pPr>
        <w:pStyle w:val="Akapitzlist"/>
        <w:numPr>
          <w:ilvl w:val="0"/>
          <w:numId w:val="44"/>
        </w:numPr>
        <w:rPr>
          <w:szCs w:val="24"/>
        </w:rPr>
      </w:pPr>
      <w:r w:rsidRPr="00C11E2E">
        <w:rPr>
          <w:szCs w:val="24"/>
        </w:rPr>
        <w:t>Podnoszenie wiedzy i umiejętności pracowników administracji publicznej w</w:t>
      </w:r>
      <w:r w:rsidR="003E4140">
        <w:rPr>
          <w:szCs w:val="24"/>
        </w:rPr>
        <w:t> </w:t>
      </w:r>
      <w:r w:rsidRPr="00C11E2E">
        <w:rPr>
          <w:szCs w:val="24"/>
        </w:rPr>
        <w:t>zakresie otwierania i zarządzania danymi oraz zwiększanie świadomości społecznej na temat potencjału otwartych danych.</w:t>
      </w:r>
    </w:p>
    <w:p w:rsidR="008A64F9" w:rsidRPr="00C11E2E" w:rsidRDefault="008A64F9" w:rsidP="00C11E2E">
      <w:pPr>
        <w:spacing w:after="0"/>
        <w:rPr>
          <w:szCs w:val="24"/>
        </w:rPr>
      </w:pPr>
      <w:r w:rsidRPr="00C11E2E">
        <w:rPr>
          <w:szCs w:val="24"/>
        </w:rPr>
        <w:lastRenderedPageBreak/>
        <w:t xml:space="preserve">Planowana interwencja jest zbieżna z postulatami </w:t>
      </w:r>
      <w:r w:rsidR="00835CA2">
        <w:rPr>
          <w:szCs w:val="24"/>
        </w:rPr>
        <w:t xml:space="preserve">działań </w:t>
      </w:r>
      <w:r w:rsidRPr="00C11E2E">
        <w:rPr>
          <w:szCs w:val="24"/>
        </w:rPr>
        <w:t xml:space="preserve">zawartymi w </w:t>
      </w:r>
      <w:r w:rsidRPr="00FB0051">
        <w:rPr>
          <w:szCs w:val="24"/>
        </w:rPr>
        <w:t>projekcie</w:t>
      </w:r>
      <w:r w:rsidRPr="00C11E2E">
        <w:rPr>
          <w:szCs w:val="24"/>
        </w:rPr>
        <w:t xml:space="preserve"> Strategii Produktywności 2030:</w:t>
      </w:r>
    </w:p>
    <w:p w:rsidR="00AB5F4A" w:rsidRPr="00AB5F4A" w:rsidRDefault="00AB5F4A" w:rsidP="00AB5F4A">
      <w:pPr>
        <w:pStyle w:val="Akapitzlist"/>
        <w:numPr>
          <w:ilvl w:val="0"/>
          <w:numId w:val="45"/>
        </w:numPr>
        <w:rPr>
          <w:szCs w:val="24"/>
        </w:rPr>
      </w:pPr>
      <w:r w:rsidRPr="00AB5F4A">
        <w:rPr>
          <w:szCs w:val="24"/>
        </w:rPr>
        <w:t>Zwiększenie otwartości i wykorzystania danych</w:t>
      </w:r>
      <w:r w:rsidR="00E73019">
        <w:rPr>
          <w:szCs w:val="24"/>
        </w:rPr>
        <w:t>,</w:t>
      </w:r>
    </w:p>
    <w:p w:rsidR="00E73019" w:rsidRPr="00AB5F4A" w:rsidRDefault="00AB5F4A" w:rsidP="00AB5F4A">
      <w:pPr>
        <w:pStyle w:val="Akapitzlist"/>
        <w:numPr>
          <w:ilvl w:val="0"/>
          <w:numId w:val="45"/>
        </w:numPr>
        <w:rPr>
          <w:szCs w:val="24"/>
        </w:rPr>
      </w:pPr>
      <w:r w:rsidRPr="00AB5F4A">
        <w:rPr>
          <w:szCs w:val="24"/>
        </w:rPr>
        <w:t>Rozwój technologii sztucznej inteligencji i wdrażanie ich w kluczowych obszarach gospodarki</w:t>
      </w:r>
      <w:r w:rsidR="00E73019">
        <w:rPr>
          <w:szCs w:val="24"/>
        </w:rPr>
        <w:t>,</w:t>
      </w:r>
    </w:p>
    <w:p w:rsidR="00E73019" w:rsidRDefault="00A2619C" w:rsidP="00C2099E">
      <w:pPr>
        <w:pStyle w:val="Akapitzlist"/>
        <w:numPr>
          <w:ilvl w:val="0"/>
          <w:numId w:val="45"/>
        </w:numPr>
        <w:rPr>
          <w:szCs w:val="24"/>
        </w:rPr>
      </w:pPr>
      <w:r w:rsidRPr="00035B9A">
        <w:rPr>
          <w:szCs w:val="24"/>
        </w:rPr>
        <w:t>Powszechny dostęp do infrastruktury szybkiej i niezawodnej transmisji danych</w:t>
      </w:r>
      <w:r w:rsidR="00E73019">
        <w:rPr>
          <w:szCs w:val="24"/>
        </w:rPr>
        <w:t>.</w:t>
      </w:r>
    </w:p>
    <w:p w:rsidR="008A64F9" w:rsidRPr="00C11E2E" w:rsidRDefault="008A64F9" w:rsidP="00035B9A">
      <w:r w:rsidRPr="00C11E2E">
        <w:t>Konieczne jest wsparcie rozwoju infrastruktury służącej wymianie danych oraz projektów sektora publicznego i prywatnego, które pozwolą na szersze użycie zbiorów danych przez administrację i przedsiębiorstwa.</w:t>
      </w:r>
    </w:p>
    <w:p w:rsidR="008A64F9" w:rsidRPr="00C11E2E" w:rsidRDefault="008A64F9" w:rsidP="00A32000">
      <w:pPr>
        <w:rPr>
          <w:szCs w:val="24"/>
        </w:rPr>
      </w:pPr>
      <w:r w:rsidRPr="00C11E2E">
        <w:rPr>
          <w:szCs w:val="24"/>
        </w:rPr>
        <w:t xml:space="preserve">Wśród niezbędnych działań należy wymienić również rozwiązania o charakterze standaryzacyjnym, prawnym, edukacyjnym, informacyjnym, promocyjnym oraz działania na rzecz rozwoju kultury wymiany danych biznesu, nauki, kultury </w:t>
      </w:r>
      <w:r w:rsidR="00E73019" w:rsidRPr="00C11E2E">
        <w:rPr>
          <w:szCs w:val="24"/>
        </w:rPr>
        <w:t>i</w:t>
      </w:r>
      <w:r w:rsidR="00E73019">
        <w:rPr>
          <w:szCs w:val="24"/>
        </w:rPr>
        <w:t> </w:t>
      </w:r>
      <w:r w:rsidRPr="00C11E2E">
        <w:rPr>
          <w:szCs w:val="24"/>
        </w:rPr>
        <w:t>administracji.</w:t>
      </w:r>
    </w:p>
    <w:p w:rsidR="008A64F9" w:rsidRPr="00373864" w:rsidRDefault="008A64F9" w:rsidP="00A32000">
      <w:pPr>
        <w:pStyle w:val="Nagwek2"/>
        <w:rPr>
          <w:rFonts w:eastAsia="Calibri"/>
        </w:rPr>
      </w:pPr>
      <w:bookmarkStart w:id="178" w:name="_Toc67650431"/>
      <w:bookmarkStart w:id="179" w:name="_Toc67650764"/>
      <w:bookmarkStart w:id="180" w:name="_Toc67654887"/>
      <w:bookmarkStart w:id="181" w:name="_Toc87282977"/>
      <w:r w:rsidRPr="00373864">
        <w:rPr>
          <w:rFonts w:eastAsia="Calibri"/>
        </w:rPr>
        <w:t>Wnioski w zakresie współpracy międzysektorowej na rzecz cyfrowych rozwiązań problemów społeczno-gospodarczych</w:t>
      </w:r>
      <w:bookmarkEnd w:id="178"/>
      <w:bookmarkEnd w:id="179"/>
      <w:bookmarkEnd w:id="180"/>
      <w:bookmarkEnd w:id="181"/>
    </w:p>
    <w:p w:rsidR="008A64F9" w:rsidRPr="00C11E2E" w:rsidRDefault="008A64F9" w:rsidP="00A32000">
      <w:pPr>
        <w:rPr>
          <w:bCs/>
          <w:szCs w:val="24"/>
        </w:rPr>
      </w:pPr>
      <w:r w:rsidRPr="00C11E2E">
        <w:rPr>
          <w:szCs w:val="24"/>
        </w:rPr>
        <w:t>Dzięki postępującemu od kilkunastu lat procesowi transformacji cyfrowej, wynikającej z dostępu do wydajnej infrastruktury teleinformatycznej, możliwości pozyskiwania i</w:t>
      </w:r>
      <w:r w:rsidR="00C11E2E" w:rsidRPr="00C11E2E">
        <w:rPr>
          <w:szCs w:val="24"/>
        </w:rPr>
        <w:t> </w:t>
      </w:r>
      <w:r w:rsidRPr="00C11E2E">
        <w:rPr>
          <w:szCs w:val="24"/>
        </w:rPr>
        <w:t>wykorzystywania dużych zbiorów danych oraz rozwoju technik analizy, możliwe jest coraz skuteczniejsze rozwiązywanie problemów społeczno-gospodarczych. Bez stabilnego rozwoju gospodarczego opartego na nowoczesnych technologiach, Polska nie będzie mogła prowadzić aktywnej polityki rozwojowej</w:t>
      </w:r>
      <w:r w:rsidR="00666574">
        <w:rPr>
          <w:szCs w:val="24"/>
        </w:rPr>
        <w:t>.</w:t>
      </w:r>
    </w:p>
    <w:p w:rsidR="008A64F9" w:rsidRPr="00C11E2E" w:rsidRDefault="00F53E97" w:rsidP="00A32000">
      <w:pPr>
        <w:rPr>
          <w:bCs/>
          <w:szCs w:val="24"/>
        </w:rPr>
      </w:pPr>
      <w:ins w:id="182" w:author="Waldemar Pleszewa" w:date="2021-12-07T09:40:00Z">
        <w:r w:rsidRPr="00F53E97">
          <w:rPr>
            <w:bCs/>
            <w:szCs w:val="24"/>
          </w:rPr>
          <w:t>Zwiększenie poziomu wykorzystania rozwiązań cyfrowych przez rodzime organizacje jest kluczowe dla rozwoju i wzrostu konkurencyjności polskiej gospodarki</w:t>
        </w:r>
        <w:r>
          <w:rPr>
            <w:bCs/>
            <w:szCs w:val="24"/>
          </w:rPr>
          <w:t xml:space="preserve">. </w:t>
        </w:r>
      </w:ins>
      <w:del w:id="183" w:author="Waldemar Pleszewa" w:date="2021-12-07T09:40:00Z">
        <w:r w:rsidR="008A64F9" w:rsidRPr="00C11E2E" w:rsidDel="00F53E97">
          <w:rPr>
            <w:bCs/>
            <w:szCs w:val="24"/>
          </w:rPr>
          <w:delText>Badanie poziomu adopcji cyfrowej transformacji w Polsce wskazuje na zaufanie rodzimych organizacji do tych zjawisk</w:delText>
        </w:r>
        <w:r w:rsidR="008A64F9" w:rsidRPr="00C11E2E" w:rsidDel="00F53E97">
          <w:rPr>
            <w:bCs/>
            <w:szCs w:val="24"/>
            <w:vertAlign w:val="superscript"/>
          </w:rPr>
          <w:footnoteReference w:id="24"/>
        </w:r>
        <w:r w:rsidR="008A64F9" w:rsidRPr="00C11E2E" w:rsidDel="00F53E97">
          <w:rPr>
            <w:bCs/>
            <w:szCs w:val="24"/>
          </w:rPr>
          <w:delText xml:space="preserve">. Otwartość polskich organizacji na procesy cyfrowej transformacji wpływa korzystnie na oczekiwany wysoki poziom wykorzystania innowacyjnych rozwiązań cyfrowych. </w:delText>
        </w:r>
      </w:del>
      <w:r w:rsidR="008A64F9" w:rsidRPr="00C11E2E">
        <w:rPr>
          <w:bCs/>
          <w:szCs w:val="24"/>
        </w:rPr>
        <w:t xml:space="preserve">Obecnie ich użycie nie jest zbyt duże. Potwierdza to raport </w:t>
      </w:r>
      <w:r w:rsidR="008A64F9" w:rsidRPr="00C11E2E">
        <w:rPr>
          <w:bCs/>
          <w:i/>
          <w:szCs w:val="24"/>
        </w:rPr>
        <w:t>Indeks gospodarki cyfrowej i społeczeństwa cyfrowego (DESI) na 202</w:t>
      </w:r>
      <w:ins w:id="186" w:author="Joanna Kubicka" w:date="2021-12-06T12:32:00Z">
        <w:r w:rsidR="00AC2EDE">
          <w:rPr>
            <w:bCs/>
            <w:i/>
            <w:szCs w:val="24"/>
          </w:rPr>
          <w:t>1</w:t>
        </w:r>
      </w:ins>
      <w:del w:id="187" w:author="Joanna Kubicka" w:date="2021-12-06T12:32:00Z">
        <w:r w:rsidR="008A64F9" w:rsidRPr="00C11E2E" w:rsidDel="00AC2EDE">
          <w:rPr>
            <w:bCs/>
            <w:i/>
            <w:szCs w:val="24"/>
          </w:rPr>
          <w:delText>0</w:delText>
        </w:r>
      </w:del>
      <w:r w:rsidR="008A64F9" w:rsidRPr="00C11E2E">
        <w:rPr>
          <w:bCs/>
          <w:i/>
          <w:szCs w:val="24"/>
        </w:rPr>
        <w:t xml:space="preserve"> r.</w:t>
      </w:r>
      <w:r w:rsidR="008A64F9" w:rsidRPr="00C11E2E">
        <w:rPr>
          <w:bCs/>
          <w:szCs w:val="24"/>
        </w:rPr>
        <w:t>, w którym Polska zajmuje 2</w:t>
      </w:r>
      <w:ins w:id="188" w:author="Joanna Kubicka" w:date="2021-12-06T12:32:00Z">
        <w:r w:rsidR="00AC2EDE">
          <w:rPr>
            <w:bCs/>
            <w:szCs w:val="24"/>
          </w:rPr>
          <w:t>4</w:t>
        </w:r>
      </w:ins>
      <w:del w:id="189" w:author="Joanna Kubicka" w:date="2021-12-06T12:32:00Z">
        <w:r w:rsidR="008A64F9" w:rsidRPr="00C11E2E" w:rsidDel="00AC2EDE">
          <w:rPr>
            <w:bCs/>
            <w:szCs w:val="24"/>
          </w:rPr>
          <w:delText>5</w:delText>
        </w:r>
      </w:del>
      <w:r w:rsidR="008A64F9" w:rsidRPr="00C11E2E">
        <w:rPr>
          <w:bCs/>
          <w:szCs w:val="24"/>
        </w:rPr>
        <w:t xml:space="preserve">. miejsce </w:t>
      </w:r>
      <w:r w:rsidR="0034554F">
        <w:rPr>
          <w:bCs/>
          <w:szCs w:val="24"/>
        </w:rPr>
        <w:t>w</w:t>
      </w:r>
      <w:ins w:id="190" w:author="Waldemar Pleszewa" w:date="2021-12-07T09:41:00Z">
        <w:r>
          <w:rPr>
            <w:bCs/>
            <w:szCs w:val="24"/>
          </w:rPr>
          <w:t> </w:t>
        </w:r>
      </w:ins>
      <w:del w:id="191" w:author="Waldemar Pleszewa" w:date="2021-12-07T09:41:00Z">
        <w:r w:rsidR="008A64F9" w:rsidRPr="00C11E2E" w:rsidDel="00F53E97">
          <w:rPr>
            <w:bCs/>
            <w:szCs w:val="24"/>
          </w:rPr>
          <w:delText xml:space="preserve"> </w:delText>
        </w:r>
      </w:del>
      <w:r w:rsidR="008A64F9" w:rsidRPr="00C11E2E">
        <w:rPr>
          <w:bCs/>
          <w:szCs w:val="24"/>
        </w:rPr>
        <w:t xml:space="preserve">UE jeżeli chodzi </w:t>
      </w:r>
      <w:r w:rsidR="00E73019" w:rsidRPr="00C11E2E">
        <w:rPr>
          <w:bCs/>
          <w:szCs w:val="24"/>
        </w:rPr>
        <w:t>o</w:t>
      </w:r>
      <w:r w:rsidR="00E73019">
        <w:rPr>
          <w:bCs/>
          <w:szCs w:val="24"/>
        </w:rPr>
        <w:t> </w:t>
      </w:r>
      <w:r w:rsidR="008A64F9" w:rsidRPr="00C11E2E">
        <w:rPr>
          <w:bCs/>
          <w:szCs w:val="24"/>
        </w:rPr>
        <w:t>integrację technologii cyfrowej w działalności biznesowej z</w:t>
      </w:r>
      <w:ins w:id="192" w:author="Waldemar Pleszewa" w:date="2021-12-07T09:41:00Z">
        <w:r>
          <w:rPr>
            <w:bCs/>
            <w:szCs w:val="24"/>
          </w:rPr>
          <w:t> </w:t>
        </w:r>
      </w:ins>
      <w:del w:id="193" w:author="Waldemar Pleszewa" w:date="2021-12-07T09:41:00Z">
        <w:r w:rsidR="008A64F9" w:rsidRPr="00C11E2E" w:rsidDel="00F53E97">
          <w:rPr>
            <w:bCs/>
            <w:szCs w:val="24"/>
          </w:rPr>
          <w:delText xml:space="preserve"> </w:delText>
        </w:r>
      </w:del>
      <w:r w:rsidR="008A64F9" w:rsidRPr="00C11E2E">
        <w:rPr>
          <w:bCs/>
          <w:szCs w:val="24"/>
        </w:rPr>
        <w:t>wynikiem 2</w:t>
      </w:r>
      <w:ins w:id="194" w:author="Joanna Kubicka" w:date="2021-12-06T12:32:00Z">
        <w:r w:rsidR="00AC2EDE">
          <w:rPr>
            <w:bCs/>
            <w:szCs w:val="24"/>
          </w:rPr>
          <w:t>5,9</w:t>
        </w:r>
      </w:ins>
      <w:del w:id="195" w:author="Joanna Kubicka" w:date="2021-12-06T12:32:00Z">
        <w:r w:rsidR="008A64F9" w:rsidRPr="00C11E2E" w:rsidDel="00AC2EDE">
          <w:rPr>
            <w:bCs/>
            <w:szCs w:val="24"/>
          </w:rPr>
          <w:delText>6,2</w:delText>
        </w:r>
      </w:del>
      <w:r w:rsidR="008A64F9" w:rsidRPr="00C11E2E">
        <w:rPr>
          <w:bCs/>
          <w:szCs w:val="24"/>
        </w:rPr>
        <w:t xml:space="preserve"> pkt (średnia UE </w:t>
      </w:r>
      <w:del w:id="196" w:author="Joanna Kubicka" w:date="2021-12-06T12:32:00Z">
        <w:r w:rsidR="008A64F9" w:rsidRPr="00C11E2E" w:rsidDel="00AC2EDE">
          <w:rPr>
            <w:bCs/>
            <w:szCs w:val="24"/>
          </w:rPr>
          <w:delText>-</w:delText>
        </w:r>
      </w:del>
      <w:ins w:id="197" w:author="Joanna Kubicka" w:date="2021-12-06T12:32:00Z">
        <w:r w:rsidR="00AC2EDE">
          <w:rPr>
            <w:bCs/>
            <w:szCs w:val="24"/>
          </w:rPr>
          <w:t>–</w:t>
        </w:r>
      </w:ins>
      <w:r w:rsidR="008A64F9" w:rsidRPr="00C11E2E">
        <w:rPr>
          <w:bCs/>
          <w:szCs w:val="24"/>
        </w:rPr>
        <w:t xml:space="preserve"> </w:t>
      </w:r>
      <w:ins w:id="198" w:author="Joanna Kubicka" w:date="2021-12-06T12:32:00Z">
        <w:r w:rsidR="00AC2EDE">
          <w:rPr>
            <w:bCs/>
            <w:szCs w:val="24"/>
          </w:rPr>
          <w:t>37,6</w:t>
        </w:r>
      </w:ins>
      <w:del w:id="199" w:author="Joanna Kubicka" w:date="2021-12-06T12:32:00Z">
        <w:r w:rsidR="008A64F9" w:rsidRPr="00C11E2E" w:rsidDel="00AC2EDE">
          <w:rPr>
            <w:bCs/>
            <w:szCs w:val="24"/>
          </w:rPr>
          <w:delText>41,4</w:delText>
        </w:r>
      </w:del>
      <w:r w:rsidR="008A64F9" w:rsidRPr="00C11E2E">
        <w:rPr>
          <w:bCs/>
          <w:szCs w:val="24"/>
        </w:rPr>
        <w:t xml:space="preserve"> pkt). Według raportu</w:t>
      </w:r>
      <w:del w:id="200" w:author="Joanna Kubicka" w:date="2021-12-06T12:47:00Z">
        <w:r w:rsidR="008A64F9" w:rsidRPr="00C11E2E" w:rsidDel="00BA73A4">
          <w:rPr>
            <w:bCs/>
            <w:szCs w:val="24"/>
          </w:rPr>
          <w:delText xml:space="preserve"> tylko</w:delText>
        </w:r>
      </w:del>
      <w:r w:rsidR="008A64F9" w:rsidRPr="00C11E2E">
        <w:rPr>
          <w:bCs/>
          <w:szCs w:val="24"/>
        </w:rPr>
        <w:t xml:space="preserve"> </w:t>
      </w:r>
      <w:ins w:id="201" w:author="Joanna Kubicka" w:date="2021-12-06T12:47:00Z">
        <w:r w:rsidR="00BA73A4">
          <w:rPr>
            <w:bCs/>
            <w:szCs w:val="24"/>
          </w:rPr>
          <w:t>15</w:t>
        </w:r>
      </w:ins>
      <w:del w:id="202" w:author="Joanna Kubicka" w:date="2021-12-06T12:47:00Z">
        <w:r w:rsidR="008A64F9" w:rsidRPr="00C11E2E" w:rsidDel="00BA73A4">
          <w:rPr>
            <w:bCs/>
            <w:szCs w:val="24"/>
          </w:rPr>
          <w:delText>7</w:delText>
        </w:r>
      </w:del>
      <w:r w:rsidR="008A64F9" w:rsidRPr="00C11E2E">
        <w:rPr>
          <w:bCs/>
          <w:szCs w:val="24"/>
        </w:rPr>
        <w:t>% przedsiębiorstw w</w:t>
      </w:r>
      <w:ins w:id="203" w:author="Waldemar Pleszewa" w:date="2021-12-07T09:41:00Z">
        <w:r>
          <w:rPr>
            <w:bCs/>
            <w:szCs w:val="24"/>
          </w:rPr>
          <w:t> </w:t>
        </w:r>
      </w:ins>
      <w:del w:id="204" w:author="Waldemar Pleszewa" w:date="2021-12-07T09:41:00Z">
        <w:r w:rsidR="008A64F9" w:rsidRPr="00C11E2E" w:rsidDel="00F53E97">
          <w:rPr>
            <w:bCs/>
            <w:szCs w:val="24"/>
          </w:rPr>
          <w:delText xml:space="preserve"> </w:delText>
        </w:r>
      </w:del>
      <w:r w:rsidR="008A64F9" w:rsidRPr="00C11E2E">
        <w:rPr>
          <w:bCs/>
          <w:szCs w:val="24"/>
        </w:rPr>
        <w:t>Polsce w</w:t>
      </w:r>
      <w:r w:rsidR="003E4140">
        <w:rPr>
          <w:bCs/>
          <w:szCs w:val="24"/>
        </w:rPr>
        <w:t> </w:t>
      </w:r>
      <w:r w:rsidR="008A64F9" w:rsidRPr="00C11E2E">
        <w:rPr>
          <w:bCs/>
          <w:szCs w:val="24"/>
        </w:rPr>
        <w:t>20</w:t>
      </w:r>
      <w:ins w:id="205" w:author="Joanna Kubicka" w:date="2021-12-06T12:47:00Z">
        <w:r w:rsidR="00BA73A4">
          <w:rPr>
            <w:bCs/>
            <w:szCs w:val="24"/>
          </w:rPr>
          <w:t>20</w:t>
        </w:r>
      </w:ins>
      <w:del w:id="206" w:author="Joanna Kubicka" w:date="2021-12-06T12:47:00Z">
        <w:r w:rsidR="008A64F9" w:rsidRPr="00C11E2E" w:rsidDel="00BA73A4">
          <w:rPr>
            <w:bCs/>
            <w:szCs w:val="24"/>
          </w:rPr>
          <w:delText>18</w:delText>
        </w:r>
      </w:del>
      <w:r w:rsidR="008A64F9" w:rsidRPr="00C11E2E">
        <w:rPr>
          <w:bCs/>
          <w:szCs w:val="24"/>
        </w:rPr>
        <w:t xml:space="preserve"> r. korzystało z usług w chmurze (średnia UE -</w:t>
      </w:r>
      <w:ins w:id="207" w:author="Joanna Kubicka" w:date="2021-12-06T12:36:00Z">
        <w:r w:rsidR="00AC2EDE">
          <w:rPr>
            <w:bCs/>
            <w:szCs w:val="24"/>
          </w:rPr>
          <w:t>26</w:t>
        </w:r>
      </w:ins>
      <w:del w:id="208" w:author="Joanna Kubicka" w:date="2021-12-06T12:35:00Z">
        <w:r w:rsidR="008A64F9" w:rsidRPr="00C11E2E" w:rsidDel="00AC2EDE">
          <w:rPr>
            <w:bCs/>
            <w:szCs w:val="24"/>
          </w:rPr>
          <w:delText>18</w:delText>
        </w:r>
      </w:del>
      <w:r w:rsidR="008A64F9" w:rsidRPr="00C11E2E">
        <w:rPr>
          <w:bCs/>
          <w:szCs w:val="24"/>
        </w:rPr>
        <w:t>%)</w:t>
      </w:r>
      <w:r w:rsidR="008A64F9" w:rsidRPr="00C11E2E">
        <w:rPr>
          <w:bCs/>
          <w:szCs w:val="24"/>
          <w:vertAlign w:val="superscript"/>
        </w:rPr>
        <w:footnoteReference w:id="25"/>
      </w:r>
      <w:r w:rsidR="008A64F9" w:rsidRPr="00C11E2E">
        <w:rPr>
          <w:bCs/>
          <w:szCs w:val="24"/>
        </w:rPr>
        <w:t xml:space="preserve">. </w:t>
      </w:r>
      <w:r w:rsidR="00460BD8">
        <w:rPr>
          <w:bCs/>
          <w:szCs w:val="24"/>
        </w:rPr>
        <w:t>P</w:t>
      </w:r>
      <w:r w:rsidR="008A64F9" w:rsidRPr="00C11E2E">
        <w:rPr>
          <w:bCs/>
          <w:szCs w:val="24"/>
        </w:rPr>
        <w:t>rzewiduje się duży wzrost zastosowania technologii i rozwiązań cyfrowych w Polsce. Pokazuje to przykład internetu rzeczy</w:t>
      </w:r>
      <w:r w:rsidR="0034554F">
        <w:rPr>
          <w:bCs/>
          <w:szCs w:val="24"/>
        </w:rPr>
        <w:t>.</w:t>
      </w:r>
      <w:r w:rsidR="008A64F9" w:rsidRPr="00C11E2E">
        <w:rPr>
          <w:bCs/>
          <w:szCs w:val="24"/>
        </w:rPr>
        <w:t xml:space="preserve"> W</w:t>
      </w:r>
      <w:r w:rsidR="003E4140">
        <w:rPr>
          <w:bCs/>
          <w:szCs w:val="24"/>
        </w:rPr>
        <w:t> </w:t>
      </w:r>
      <w:r w:rsidR="008A64F9" w:rsidRPr="00C11E2E">
        <w:rPr>
          <w:bCs/>
          <w:szCs w:val="24"/>
        </w:rPr>
        <w:t xml:space="preserve">najbliższych latach tempo wzrostu rynku technologii </w:t>
      </w:r>
      <w:r w:rsidR="00835CA2">
        <w:rPr>
          <w:bCs/>
          <w:szCs w:val="24"/>
        </w:rPr>
        <w:t>z</w:t>
      </w:r>
      <w:r w:rsidR="008A64F9" w:rsidRPr="00C11E2E">
        <w:rPr>
          <w:bCs/>
          <w:szCs w:val="24"/>
        </w:rPr>
        <w:t xml:space="preserve">wiązanych </w:t>
      </w:r>
      <w:r w:rsidR="008A64F9" w:rsidRPr="00C11E2E">
        <w:rPr>
          <w:bCs/>
          <w:szCs w:val="24"/>
        </w:rPr>
        <w:lastRenderedPageBreak/>
        <w:t>z</w:t>
      </w:r>
      <w:r w:rsidR="003E4140">
        <w:rPr>
          <w:bCs/>
          <w:szCs w:val="24"/>
        </w:rPr>
        <w:t> </w:t>
      </w:r>
      <w:r w:rsidR="008A64F9" w:rsidRPr="00C11E2E">
        <w:rPr>
          <w:bCs/>
          <w:szCs w:val="24"/>
        </w:rPr>
        <w:t>internetem rzeczy ma wynieść nawet ok. 13% rok do roku</w:t>
      </w:r>
      <w:r w:rsidR="008A64F9" w:rsidRPr="00C11E2E">
        <w:rPr>
          <w:bCs/>
          <w:szCs w:val="24"/>
          <w:vertAlign w:val="superscript"/>
        </w:rPr>
        <w:footnoteReference w:id="26"/>
      </w:r>
      <w:r w:rsidR="008A64F9" w:rsidRPr="00C11E2E">
        <w:rPr>
          <w:bCs/>
          <w:szCs w:val="24"/>
        </w:rPr>
        <w:t xml:space="preserve">. Kluczowe znaczenie dla procesu transformacji cyfrowej będzie mieć też rozwój technologii telekomunikacyjnych. </w:t>
      </w:r>
      <w:r w:rsidR="008A64F9" w:rsidRPr="00C11E2E">
        <w:rPr>
          <w:bCs/>
          <w:iCs/>
          <w:szCs w:val="24"/>
        </w:rPr>
        <w:t xml:space="preserve">Oparte na systemach łączności najnowszych generacji rozwiązania umożliwią powstanie nowoczesnego społeczeństwa informacyjnego. </w:t>
      </w:r>
    </w:p>
    <w:p w:rsidR="008A64F9" w:rsidRPr="00C11E2E" w:rsidRDefault="008A64F9" w:rsidP="00A32000">
      <w:pPr>
        <w:rPr>
          <w:bCs/>
          <w:szCs w:val="24"/>
        </w:rPr>
      </w:pPr>
      <w:r w:rsidRPr="00C11E2E">
        <w:rPr>
          <w:bCs/>
          <w:szCs w:val="24"/>
        </w:rPr>
        <w:t>Współpraca międzysektorowa w obszarze cyfryzacji obejmująca w szczególności administrację publiczną, przedsiębiorców, uczelnie i podmioty nauki</w:t>
      </w:r>
      <w:r w:rsidR="00EA63B1">
        <w:rPr>
          <w:rStyle w:val="Odwoanieprzypisudolnego"/>
          <w:bCs/>
          <w:szCs w:val="24"/>
        </w:rPr>
        <w:footnoteReference w:id="27"/>
      </w:r>
      <w:r w:rsidRPr="00C11E2E">
        <w:rPr>
          <w:bCs/>
          <w:szCs w:val="24"/>
        </w:rPr>
        <w:t xml:space="preserve"> wpłynie na opracowywanie, wdrożenie oraz świadczenie nowych e-usług, wykorzystujących potencjał nowoczesnych technologii w zakresie m.in. łączności, internetu rzeczy </w:t>
      </w:r>
      <w:r w:rsidR="00E73019" w:rsidRPr="00C11E2E">
        <w:rPr>
          <w:bCs/>
          <w:szCs w:val="24"/>
        </w:rPr>
        <w:t>i</w:t>
      </w:r>
      <w:r w:rsidR="00E73019">
        <w:rPr>
          <w:bCs/>
          <w:szCs w:val="24"/>
        </w:rPr>
        <w:t> </w:t>
      </w:r>
      <w:r w:rsidRPr="00C11E2E">
        <w:rPr>
          <w:bCs/>
          <w:szCs w:val="24"/>
        </w:rPr>
        <w:t>sztucznej inteligencji. Planowane działania zwiększą popyt na infrastrukturę telekomunikacyjną najnowszych generacji w sektorze prywatnym i</w:t>
      </w:r>
      <w:r w:rsidR="003E4140">
        <w:rPr>
          <w:bCs/>
          <w:szCs w:val="24"/>
        </w:rPr>
        <w:t> </w:t>
      </w:r>
      <w:r w:rsidRPr="00C11E2E">
        <w:rPr>
          <w:bCs/>
          <w:szCs w:val="24"/>
        </w:rPr>
        <w:t xml:space="preserve">publicznym. </w:t>
      </w:r>
      <w:r w:rsidR="00E73019" w:rsidRPr="00FB0051">
        <w:rPr>
          <w:bCs/>
          <w:szCs w:val="24"/>
        </w:rPr>
        <w:t>W</w:t>
      </w:r>
      <w:r w:rsidR="00E73019">
        <w:rPr>
          <w:bCs/>
          <w:szCs w:val="24"/>
        </w:rPr>
        <w:t> </w:t>
      </w:r>
      <w:r w:rsidRPr="00FB0051">
        <w:rPr>
          <w:bCs/>
          <w:szCs w:val="24"/>
        </w:rPr>
        <w:t>efekcie wdrożenia bardziej skutecznych i dostosowanych do nowych potrzeb społeczeństwa rozwiązań cyfrowych  możliwy będzie zrównoważony rozwój społeczno-gospodarczy kraju.</w:t>
      </w:r>
      <w:r w:rsidRPr="00C11E2E">
        <w:rPr>
          <w:bCs/>
          <w:szCs w:val="24"/>
        </w:rPr>
        <w:t xml:space="preserve"> Powstałe e-usługi zapewnią zdalny dostęp do unikalnych narzędzi oraz umożliwią przetwarzanie, analizę, bezpieczne gromadzenie i archiwizację dużych zbiorów danych, co będzie skutkowało przyspieszeniem rozwoju</w:t>
      </w:r>
      <w:del w:id="217" w:author="Waldemar Pleszewa" w:date="2021-12-07T09:44:00Z">
        <w:r w:rsidRPr="00C11E2E" w:rsidDel="0009444A">
          <w:rPr>
            <w:bCs/>
            <w:szCs w:val="24"/>
          </w:rPr>
          <w:delText>, a nawet przekształceniem</w:delText>
        </w:r>
      </w:del>
      <w:r w:rsidRPr="00C11E2E">
        <w:rPr>
          <w:bCs/>
          <w:szCs w:val="24"/>
        </w:rPr>
        <w:t xml:space="preserve"> takich </w:t>
      </w:r>
      <w:r w:rsidR="004E6EC4">
        <w:rPr>
          <w:bCs/>
          <w:szCs w:val="24"/>
        </w:rPr>
        <w:t>obszarów</w:t>
      </w:r>
      <w:r w:rsidR="004E6EC4" w:rsidRPr="00C11E2E">
        <w:rPr>
          <w:bCs/>
          <w:szCs w:val="24"/>
        </w:rPr>
        <w:t xml:space="preserve"> </w:t>
      </w:r>
      <w:r w:rsidRPr="00C11E2E">
        <w:rPr>
          <w:bCs/>
          <w:szCs w:val="24"/>
        </w:rPr>
        <w:t xml:space="preserve">jak np.: motoryzacja, </w:t>
      </w:r>
      <w:r w:rsidR="004E6EC4">
        <w:rPr>
          <w:bCs/>
          <w:szCs w:val="24"/>
        </w:rPr>
        <w:t>e-zdrowie</w:t>
      </w:r>
      <w:r w:rsidRPr="00FB0051">
        <w:rPr>
          <w:bCs/>
          <w:szCs w:val="24"/>
        </w:rPr>
        <w:t>,</w:t>
      </w:r>
      <w:r w:rsidRPr="00C11E2E">
        <w:rPr>
          <w:bCs/>
          <w:szCs w:val="24"/>
        </w:rPr>
        <w:t xml:space="preserve"> transport, kultura i rozrywka, bezpieczeństwo publiczne, energetyka, technologie finansowe czy rolnictwo.</w:t>
      </w:r>
    </w:p>
    <w:p w:rsidR="008A64F9" w:rsidRPr="00C11E2E" w:rsidRDefault="008A64F9" w:rsidP="00A32000">
      <w:pPr>
        <w:rPr>
          <w:bCs/>
          <w:szCs w:val="24"/>
        </w:rPr>
      </w:pPr>
      <w:r w:rsidRPr="00C11E2E">
        <w:rPr>
          <w:bCs/>
          <w:szCs w:val="24"/>
        </w:rPr>
        <w:t>Dzięki rozwojowi technologii informacyjno-komunikacyjnych miasta będą mogły stać się bardziej przyjazne mieszkańcom, lepiej zorganizowane i</w:t>
      </w:r>
      <w:r w:rsidR="003E4140">
        <w:rPr>
          <w:bCs/>
          <w:szCs w:val="24"/>
        </w:rPr>
        <w:t> </w:t>
      </w:r>
      <w:r w:rsidRPr="00C11E2E">
        <w:rPr>
          <w:bCs/>
          <w:szCs w:val="24"/>
        </w:rPr>
        <w:t xml:space="preserve">efektywniej </w:t>
      </w:r>
      <w:del w:id="218" w:author="Maja Olszewska" w:date="2021-12-02T12:28:00Z">
        <w:r w:rsidRPr="00C11E2E" w:rsidDel="003E0CF2">
          <w:rPr>
            <w:bCs/>
            <w:szCs w:val="24"/>
          </w:rPr>
          <w:delText xml:space="preserve">wykorzystujące </w:delText>
        </w:r>
      </w:del>
      <w:ins w:id="219" w:author="Maja Olszewska" w:date="2021-12-02T12:28:00Z">
        <w:r w:rsidR="003E0CF2" w:rsidRPr="00C11E2E">
          <w:rPr>
            <w:bCs/>
            <w:szCs w:val="24"/>
          </w:rPr>
          <w:t>wykorzyst</w:t>
        </w:r>
        <w:r w:rsidR="003E0CF2">
          <w:rPr>
            <w:bCs/>
            <w:szCs w:val="24"/>
          </w:rPr>
          <w:t>ywać</w:t>
        </w:r>
        <w:r w:rsidR="003E0CF2" w:rsidRPr="00C11E2E">
          <w:rPr>
            <w:bCs/>
            <w:szCs w:val="24"/>
          </w:rPr>
          <w:t xml:space="preserve"> </w:t>
        </w:r>
      </w:ins>
      <w:r w:rsidRPr="00C11E2E">
        <w:rPr>
          <w:bCs/>
          <w:szCs w:val="24"/>
        </w:rPr>
        <w:t xml:space="preserve">dostępne zasoby. W długim horyzoncie czasowym </w:t>
      </w:r>
      <w:r w:rsidR="00804A02">
        <w:rPr>
          <w:bCs/>
          <w:szCs w:val="24"/>
        </w:rPr>
        <w:t xml:space="preserve">wykorzystanie potencjału technologii cyfrowych </w:t>
      </w:r>
      <w:r w:rsidRPr="00C11E2E">
        <w:rPr>
          <w:bCs/>
          <w:szCs w:val="24"/>
        </w:rPr>
        <w:t>może stanowić istotną siłę napędową polskiej gospodarki, przynosząc wymierne korzyści dla mieszkańców, jednostek administracji publicznej oraz przedsiębiorstw.</w:t>
      </w:r>
      <w:r w:rsidR="00666574">
        <w:rPr>
          <w:bCs/>
          <w:szCs w:val="24"/>
        </w:rPr>
        <w:t xml:space="preserve"> Dodatkowo sytuacja związana z</w:t>
      </w:r>
      <w:r w:rsidR="006F0174">
        <w:rPr>
          <w:bCs/>
          <w:szCs w:val="24"/>
        </w:rPr>
        <w:t> </w:t>
      </w:r>
      <w:r w:rsidR="00666574">
        <w:rPr>
          <w:bCs/>
          <w:szCs w:val="24"/>
        </w:rPr>
        <w:t xml:space="preserve">epidemią </w:t>
      </w:r>
      <w:del w:id="220" w:author="Maja Olszewska" w:date="2021-12-06T15:20:00Z">
        <w:r w:rsidR="00E73019" w:rsidDel="009A5736">
          <w:rPr>
            <w:bCs/>
            <w:szCs w:val="24"/>
          </w:rPr>
          <w:br/>
        </w:r>
      </w:del>
      <w:r w:rsidR="00666574">
        <w:rPr>
          <w:bCs/>
          <w:szCs w:val="24"/>
        </w:rPr>
        <w:t>COVID-19 pokazuje jak istotne są działania mające na celu wsparcie transformacji cyfrowej Polski.</w:t>
      </w:r>
    </w:p>
    <w:p w:rsidR="008A64F9" w:rsidRPr="00373864" w:rsidRDefault="008A64F9" w:rsidP="00A32000">
      <w:pPr>
        <w:pStyle w:val="Nagwek2"/>
        <w:rPr>
          <w:rFonts w:eastAsia="Calibri"/>
        </w:rPr>
      </w:pPr>
      <w:bookmarkStart w:id="221" w:name="_Toc67650432"/>
      <w:bookmarkStart w:id="222" w:name="_Toc67650765"/>
      <w:bookmarkStart w:id="223" w:name="_Toc67654888"/>
      <w:bookmarkStart w:id="224" w:name="_Toc87282978"/>
      <w:r w:rsidRPr="00373864">
        <w:rPr>
          <w:rFonts w:eastAsia="Calibri"/>
        </w:rPr>
        <w:t xml:space="preserve">Wnioski w zakresie budowy społeczeństwa informacyjnego i rozwoju </w:t>
      </w:r>
      <w:r w:rsidR="003E4140">
        <w:rPr>
          <w:rFonts w:eastAsia="Calibri"/>
        </w:rPr>
        <w:br/>
      </w:r>
      <w:r w:rsidRPr="00373864">
        <w:rPr>
          <w:rFonts w:eastAsia="Calibri"/>
        </w:rPr>
        <w:t>e-kompetencji</w:t>
      </w:r>
      <w:bookmarkEnd w:id="221"/>
      <w:bookmarkEnd w:id="222"/>
      <w:bookmarkEnd w:id="223"/>
      <w:bookmarkEnd w:id="224"/>
    </w:p>
    <w:p w:rsidR="008A64F9" w:rsidRPr="00C11E2E" w:rsidRDefault="008A64F9" w:rsidP="00A32000">
      <w:pPr>
        <w:rPr>
          <w:szCs w:val="24"/>
        </w:rPr>
      </w:pPr>
      <w:r w:rsidRPr="00C11E2E">
        <w:rPr>
          <w:szCs w:val="24"/>
        </w:rPr>
        <w:t>Rozwój technologiczny kraju spowoduje zautomatyzowanie 49% czasu pracy w</w:t>
      </w:r>
      <w:r w:rsidR="003E4140">
        <w:rPr>
          <w:szCs w:val="24"/>
        </w:rPr>
        <w:t> </w:t>
      </w:r>
      <w:r w:rsidRPr="00C11E2E">
        <w:rPr>
          <w:szCs w:val="24"/>
        </w:rPr>
        <w:t>Polsce już w 2030 r.</w:t>
      </w:r>
      <w:r w:rsidRPr="00C11E2E">
        <w:rPr>
          <w:szCs w:val="24"/>
          <w:vertAlign w:val="superscript"/>
        </w:rPr>
        <w:footnoteReference w:id="28"/>
      </w:r>
      <w:r w:rsidRPr="00C11E2E">
        <w:rPr>
          <w:szCs w:val="24"/>
          <w:vertAlign w:val="superscript"/>
        </w:rPr>
        <w:t xml:space="preserve"> </w:t>
      </w:r>
      <w:r w:rsidRPr="00C11E2E">
        <w:rPr>
          <w:szCs w:val="24"/>
        </w:rPr>
        <w:t xml:space="preserve">Oznacza to szansę na wzrost produktywności, </w:t>
      </w:r>
      <w:r w:rsidR="00390CC4">
        <w:rPr>
          <w:szCs w:val="24"/>
        </w:rPr>
        <w:t xml:space="preserve">ale także </w:t>
      </w:r>
      <w:r w:rsidRPr="00C11E2E">
        <w:rPr>
          <w:szCs w:val="24"/>
        </w:rPr>
        <w:t xml:space="preserve">stawia wyzwania związane z dostosowaniem pracowników i ich kompetencji do nowego rynku pracy. </w:t>
      </w:r>
      <w:ins w:id="225" w:author="Maja Olszewska" w:date="2021-12-06T15:21:00Z">
        <w:r w:rsidR="009A5736" w:rsidRPr="009A5736">
          <w:rPr>
            <w:szCs w:val="24"/>
          </w:rPr>
          <w:t xml:space="preserve">Instytucje i społeczeństwo muszą stawić czoła zmianom, takim </w:t>
        </w:r>
        <w:r w:rsidR="009A5736" w:rsidRPr="009A5736">
          <w:rPr>
            <w:szCs w:val="24"/>
          </w:rPr>
          <w:lastRenderedPageBreak/>
          <w:t>jak rosnące zapotrzebowanie na pracowników o wyższych kompetencjach cyfrowych. Jest to szczególnie ważne w kontekście niewystraczającego poziomu kompetencji cyfrowych u osób aktywnych zawodowo (w tym pracowników administracji publicznej).</w:t>
        </w:r>
      </w:ins>
      <w:del w:id="226" w:author="Maja Olszewska" w:date="2021-12-06T15:21:00Z">
        <w:r w:rsidR="00AA1E7D" w:rsidDel="009A5736">
          <w:rPr>
            <w:szCs w:val="24"/>
          </w:rPr>
          <w:delText>Instytucje</w:delText>
        </w:r>
        <w:r w:rsidRPr="00C11E2E" w:rsidDel="009A5736">
          <w:rPr>
            <w:szCs w:val="24"/>
          </w:rPr>
          <w:delText xml:space="preserve"> i</w:delText>
        </w:r>
        <w:r w:rsidR="003E4140" w:rsidDel="009A5736">
          <w:rPr>
            <w:szCs w:val="24"/>
          </w:rPr>
          <w:delText> </w:delText>
        </w:r>
        <w:r w:rsidRPr="00C11E2E" w:rsidDel="009A5736">
          <w:rPr>
            <w:szCs w:val="24"/>
          </w:rPr>
          <w:delText>społeczeństwo stają wobec wyzwania sprostania potrzebom zmian, w tym zapotrzebowaniu na pracowników o</w:delText>
        </w:r>
        <w:r w:rsidR="00042112" w:rsidDel="009A5736">
          <w:rPr>
            <w:szCs w:val="24"/>
          </w:rPr>
          <w:delText xml:space="preserve"> </w:delText>
        </w:r>
        <w:r w:rsidRPr="00C11E2E" w:rsidDel="009A5736">
          <w:rPr>
            <w:szCs w:val="24"/>
          </w:rPr>
          <w:delText>wyższych kompetencjach cyfrowych</w:delText>
        </w:r>
        <w:r w:rsidR="00390CC4" w:rsidDel="009A5736">
          <w:rPr>
            <w:szCs w:val="24"/>
          </w:rPr>
          <w:delText xml:space="preserve"> - </w:delText>
        </w:r>
        <w:r w:rsidRPr="00C11E2E" w:rsidDel="009A5736">
          <w:rPr>
            <w:szCs w:val="24"/>
          </w:rPr>
          <w:delText xml:space="preserve">szczególnie mając na uwadze niedostosowanie poziomu kompetencji osób aktywnych </w:delText>
        </w:r>
        <w:r w:rsidR="00390CC4" w:rsidDel="009A5736">
          <w:rPr>
            <w:szCs w:val="24"/>
          </w:rPr>
          <w:delText>zawodowo</w:delText>
        </w:r>
        <w:r w:rsidRPr="00C11E2E" w:rsidDel="009A5736">
          <w:rPr>
            <w:szCs w:val="24"/>
          </w:rPr>
          <w:delText>, w tym pracowników administracji publicznej</w:delText>
        </w:r>
      </w:del>
      <w:r w:rsidRPr="00C11E2E">
        <w:rPr>
          <w:szCs w:val="24"/>
        </w:rPr>
        <w:t xml:space="preserve">. Mamy do czynienia również z szybką dezaktualizacją ww. kompetencji </w:t>
      </w:r>
      <w:r w:rsidR="00AA1E7D">
        <w:rPr>
          <w:szCs w:val="24"/>
        </w:rPr>
        <w:t>i</w:t>
      </w:r>
      <w:r w:rsidR="006F0174">
        <w:rPr>
          <w:szCs w:val="24"/>
        </w:rPr>
        <w:t> </w:t>
      </w:r>
      <w:r w:rsidR="00AA1E7D" w:rsidRPr="00C11E2E">
        <w:rPr>
          <w:szCs w:val="24"/>
        </w:rPr>
        <w:t>niewystarczając</w:t>
      </w:r>
      <w:r w:rsidR="00AA1E7D">
        <w:rPr>
          <w:szCs w:val="24"/>
        </w:rPr>
        <w:t>ą</w:t>
      </w:r>
      <w:r w:rsidR="00AA1E7D" w:rsidRPr="00C11E2E">
        <w:rPr>
          <w:szCs w:val="24"/>
        </w:rPr>
        <w:t xml:space="preserve"> </w:t>
      </w:r>
      <w:r w:rsidRPr="00C11E2E">
        <w:rPr>
          <w:szCs w:val="24"/>
        </w:rPr>
        <w:t>wiedz</w:t>
      </w:r>
      <w:r w:rsidR="00AA1E7D">
        <w:rPr>
          <w:szCs w:val="24"/>
        </w:rPr>
        <w:t>ą</w:t>
      </w:r>
      <w:r w:rsidRPr="00C11E2E">
        <w:rPr>
          <w:szCs w:val="24"/>
        </w:rPr>
        <w:t xml:space="preserve"> </w:t>
      </w:r>
      <w:r w:rsidR="00AA1E7D" w:rsidRPr="00C11E2E">
        <w:rPr>
          <w:szCs w:val="24"/>
        </w:rPr>
        <w:t>dotycząc</w:t>
      </w:r>
      <w:r w:rsidR="00AA1E7D">
        <w:rPr>
          <w:szCs w:val="24"/>
        </w:rPr>
        <w:t>ą</w:t>
      </w:r>
      <w:r w:rsidR="00AA1E7D" w:rsidRPr="00C11E2E">
        <w:rPr>
          <w:szCs w:val="24"/>
        </w:rPr>
        <w:t xml:space="preserve"> </w:t>
      </w:r>
      <w:r w:rsidRPr="00C11E2E">
        <w:rPr>
          <w:szCs w:val="24"/>
        </w:rPr>
        <w:t>możliwości wykorzystania nowych technologii w</w:t>
      </w:r>
      <w:r w:rsidR="006F0174">
        <w:rPr>
          <w:szCs w:val="24"/>
        </w:rPr>
        <w:t> </w:t>
      </w:r>
      <w:r w:rsidRPr="00C11E2E">
        <w:rPr>
          <w:szCs w:val="24"/>
        </w:rPr>
        <w:t>środowisku pracy. Ma to szczególne znaczenie w kontekście pandemii COVID-19, która wymusiła konieczność pracy zdalnej w sektorze prywatnym i publicznym. Przykładowo w maju 2020 r. ponad 42% (blisko 52 tys. osób) wszystkich członków korpusu służby cywilnej  pracowało zdalnie</w:t>
      </w:r>
      <w:r w:rsidRPr="00C11E2E">
        <w:rPr>
          <w:b/>
          <w:szCs w:val="24"/>
        </w:rPr>
        <w:t>.</w:t>
      </w:r>
      <w:r w:rsidRPr="00C11E2E">
        <w:rPr>
          <w:szCs w:val="24"/>
        </w:rPr>
        <w:t xml:space="preserve"> W największym stopniu zdalnie pracowały ministerstwa (73%) oraz urzędy centralne (59%)</w:t>
      </w:r>
      <w:r w:rsidRPr="00C11E2E">
        <w:rPr>
          <w:szCs w:val="24"/>
          <w:vertAlign w:val="superscript"/>
        </w:rPr>
        <w:footnoteReference w:id="29"/>
      </w:r>
      <w:r w:rsidRPr="00C11E2E">
        <w:rPr>
          <w:szCs w:val="24"/>
        </w:rPr>
        <w:t xml:space="preserve">. Oznacza to, że bez </w:t>
      </w:r>
      <w:del w:id="227" w:author="Maja Olszewska" w:date="2021-12-06T15:21:00Z">
        <w:r w:rsidRPr="00C11E2E" w:rsidDel="009A5736">
          <w:rPr>
            <w:szCs w:val="24"/>
          </w:rPr>
          <w:delText xml:space="preserve">znajomości </w:delText>
        </w:r>
      </w:del>
      <w:ins w:id="228" w:author="Maja Olszewska" w:date="2021-12-06T15:21:00Z">
        <w:r w:rsidR="009A5736">
          <w:rPr>
            <w:szCs w:val="24"/>
          </w:rPr>
          <w:t xml:space="preserve">umiejętności </w:t>
        </w:r>
      </w:ins>
      <w:r w:rsidRPr="00C11E2E">
        <w:rPr>
          <w:szCs w:val="24"/>
        </w:rPr>
        <w:t>korzystania z</w:t>
      </w:r>
      <w:r w:rsidR="003E4140">
        <w:rPr>
          <w:szCs w:val="24"/>
        </w:rPr>
        <w:t> </w:t>
      </w:r>
      <w:r w:rsidRPr="00C11E2E">
        <w:rPr>
          <w:szCs w:val="24"/>
        </w:rPr>
        <w:t xml:space="preserve">nowoczesnych  technologii niemożliwe stanie się efektywne </w:t>
      </w:r>
      <w:r w:rsidR="00B97CA1" w:rsidRPr="00C11E2E">
        <w:rPr>
          <w:szCs w:val="24"/>
        </w:rPr>
        <w:t>świadczeni</w:t>
      </w:r>
      <w:r w:rsidR="00B97CA1">
        <w:rPr>
          <w:szCs w:val="24"/>
        </w:rPr>
        <w:t>e</w:t>
      </w:r>
      <w:r w:rsidR="00B97CA1" w:rsidRPr="00C11E2E">
        <w:rPr>
          <w:szCs w:val="24"/>
        </w:rPr>
        <w:t xml:space="preserve"> </w:t>
      </w:r>
      <w:r w:rsidRPr="00C11E2E">
        <w:rPr>
          <w:szCs w:val="24"/>
        </w:rPr>
        <w:t>pracy.</w:t>
      </w:r>
    </w:p>
    <w:p w:rsidR="008A64F9" w:rsidRPr="00C11E2E" w:rsidRDefault="008A64F9" w:rsidP="00A32000">
      <w:pPr>
        <w:rPr>
          <w:szCs w:val="24"/>
        </w:rPr>
      </w:pPr>
      <w:r w:rsidRPr="00C11E2E">
        <w:rPr>
          <w:szCs w:val="24"/>
        </w:rPr>
        <w:t xml:space="preserve">Mając na uwadze cel, jakim jest sprawnie działająca administracja, </w:t>
      </w:r>
      <w:r w:rsidR="00390CC4">
        <w:rPr>
          <w:szCs w:val="24"/>
        </w:rPr>
        <w:t>tj.</w:t>
      </w:r>
      <w:r w:rsidRPr="00C11E2E">
        <w:rPr>
          <w:szCs w:val="24"/>
        </w:rPr>
        <w:t xml:space="preserve"> sieć instytucji powiązanych systemem informacyjnym państwa, realizująca ideę otwartej administracji publicznej, wspierająca obywatela i świadcząca wysokiej jakości usługi, z wykorzystaniem nowoczesnych technologii informacyjnych</w:t>
      </w:r>
      <w:r w:rsidRPr="00C11E2E">
        <w:rPr>
          <w:rStyle w:val="Odwoanieprzypisudolnego"/>
          <w:rFonts w:cs="Arial"/>
          <w:szCs w:val="24"/>
        </w:rPr>
        <w:footnoteReference w:id="30"/>
      </w:r>
      <w:r w:rsidRPr="00C11E2E">
        <w:rPr>
          <w:szCs w:val="24"/>
        </w:rPr>
        <w:t xml:space="preserve"> - konieczne jest wprowadzenie takich zmian w sposobie jej funkcjonowania, które poprzez wykorzystanie nowoczesnych technologii, przyczynią się do podniesienia sprawności realizacji zadań państwa i polityk publicznych. Do tego celu niezbędne jest podnoszenie </w:t>
      </w:r>
      <w:r w:rsidR="00AA1E7D">
        <w:rPr>
          <w:szCs w:val="24"/>
        </w:rPr>
        <w:t>e-umiejętności</w:t>
      </w:r>
      <w:r w:rsidRPr="00C11E2E">
        <w:rPr>
          <w:szCs w:val="24"/>
        </w:rPr>
        <w:t xml:space="preserve"> osób pracujących w instytucjach sektora publicznego i</w:t>
      </w:r>
      <w:r w:rsidR="006F0174">
        <w:rPr>
          <w:szCs w:val="24"/>
        </w:rPr>
        <w:t> </w:t>
      </w:r>
      <w:r w:rsidRPr="00C11E2E">
        <w:rPr>
          <w:szCs w:val="24"/>
        </w:rPr>
        <w:t>stałe wsparcie rozwoju ich umiejętności. Zagrożenie epidemiologiczne związane z</w:t>
      </w:r>
      <w:r w:rsidR="006F0174">
        <w:rPr>
          <w:szCs w:val="24"/>
        </w:rPr>
        <w:t> </w:t>
      </w:r>
      <w:r w:rsidRPr="00C11E2E">
        <w:rPr>
          <w:szCs w:val="24"/>
        </w:rPr>
        <w:t xml:space="preserve">COVID-19 pokazało jak ważne jest zastosowanie rozwiązań cyfrowych w ochronie zdrowia. Cyfryzacja tego obszaru to proces złożony. Jego realizacja wymaga wsparcia szkoleniowego ukierunkowanego na budowanie nowych umiejętności szeroko rozumianego personelu </w:t>
      </w:r>
      <w:r w:rsidR="004E6EC4">
        <w:rPr>
          <w:szCs w:val="24"/>
        </w:rPr>
        <w:t>sektora ochrony zdrowia</w:t>
      </w:r>
      <w:r w:rsidRPr="00C11E2E">
        <w:rPr>
          <w:szCs w:val="24"/>
        </w:rPr>
        <w:t xml:space="preserve">. Zastosowanie rozwiązań </w:t>
      </w:r>
      <w:r w:rsidR="00E73019" w:rsidRPr="00C11E2E">
        <w:rPr>
          <w:szCs w:val="24"/>
        </w:rPr>
        <w:t>z</w:t>
      </w:r>
      <w:r w:rsidR="00E73019">
        <w:rPr>
          <w:szCs w:val="24"/>
        </w:rPr>
        <w:t> </w:t>
      </w:r>
      <w:r w:rsidRPr="00C11E2E">
        <w:rPr>
          <w:szCs w:val="24"/>
        </w:rPr>
        <w:t>zakresu e-zdrowia będzie wsparciem dla kadry medycznej w obszarach profilaktyki, diagnostyki oraz zapewni efektywniejszy proces leczenia. Wskazane działania i</w:t>
      </w:r>
      <w:r w:rsidR="006F0174">
        <w:rPr>
          <w:szCs w:val="24"/>
        </w:rPr>
        <w:t> </w:t>
      </w:r>
      <w:r w:rsidRPr="00C11E2E">
        <w:rPr>
          <w:szCs w:val="24"/>
        </w:rPr>
        <w:t>wynikające z nich korzyści wpłyną na podwyższenie dostępu obywateli do wysokiej jakości usług w ochronie zdrowia.</w:t>
      </w:r>
    </w:p>
    <w:p w:rsidR="008A64F9" w:rsidRPr="00C11E2E" w:rsidRDefault="008A64F9" w:rsidP="00A32000">
      <w:pPr>
        <w:rPr>
          <w:szCs w:val="24"/>
        </w:rPr>
      </w:pPr>
      <w:r w:rsidRPr="00C11E2E">
        <w:rPr>
          <w:szCs w:val="24"/>
        </w:rPr>
        <w:t>Dostęp do internetu staje się coraz bardziej powszechny. Wg badań GUS</w:t>
      </w:r>
      <w:r w:rsidR="00390CC4">
        <w:rPr>
          <w:szCs w:val="24"/>
        </w:rPr>
        <w:t>:</w:t>
      </w:r>
      <w:r w:rsidRPr="00C11E2E">
        <w:rPr>
          <w:szCs w:val="24"/>
        </w:rPr>
        <w:t xml:space="preserve"> w 2017 r. korzystało z niego 81,9% gospodarstw domowych, w  2018 r. 84,2%, a rok później </w:t>
      </w:r>
      <w:r w:rsidRPr="00C11E2E">
        <w:rPr>
          <w:szCs w:val="24"/>
        </w:rPr>
        <w:lastRenderedPageBreak/>
        <w:t>już 86,7%</w:t>
      </w:r>
      <w:r w:rsidR="00390CC4">
        <w:rPr>
          <w:szCs w:val="24"/>
        </w:rPr>
        <w:t xml:space="preserve">, natomiast </w:t>
      </w:r>
      <w:r w:rsidRPr="00C11E2E">
        <w:rPr>
          <w:szCs w:val="24"/>
        </w:rPr>
        <w:t>w 2020 r. 90,4%. Dostęp do sieci oraz prowadzenie projektów w ramach perspektywy budżetowej</w:t>
      </w:r>
      <w:r w:rsidR="004A1B58">
        <w:rPr>
          <w:szCs w:val="24"/>
        </w:rPr>
        <w:t xml:space="preserve"> 2014-</w:t>
      </w:r>
      <w:r w:rsidR="00B97CA1">
        <w:rPr>
          <w:szCs w:val="24"/>
        </w:rPr>
        <w:t>20</w:t>
      </w:r>
      <w:r w:rsidR="004A1B58">
        <w:rPr>
          <w:szCs w:val="24"/>
        </w:rPr>
        <w:t>20</w:t>
      </w:r>
      <w:r w:rsidRPr="00C11E2E">
        <w:rPr>
          <w:szCs w:val="24"/>
        </w:rPr>
        <w:t>, w tym m.in. kampanii edukacyjno-informacyjnych na rzecz upowszechniania korzyści z wykorzystywania TIK, przekłada</w:t>
      </w:r>
      <w:r w:rsidR="00390CC4">
        <w:rPr>
          <w:szCs w:val="24"/>
        </w:rPr>
        <w:t>ją</w:t>
      </w:r>
      <w:r w:rsidRPr="00C11E2E">
        <w:rPr>
          <w:szCs w:val="24"/>
        </w:rPr>
        <w:t xml:space="preserve"> się na zwiększenie aktywności Polaków w internetowej przestrzeni. Można to zaobserwować m.in. na przykładzie korzystania z e-administracji. W 2017 r. osoby korzystające w ciągu ostatn</w:t>
      </w:r>
      <w:r w:rsidR="004A1B58">
        <w:rPr>
          <w:szCs w:val="24"/>
        </w:rPr>
        <w:t>i</w:t>
      </w:r>
      <w:r w:rsidR="00390CC4">
        <w:rPr>
          <w:szCs w:val="24"/>
        </w:rPr>
        <w:t xml:space="preserve">ego roku </w:t>
      </w:r>
      <w:r w:rsidRPr="00C11E2E">
        <w:rPr>
          <w:szCs w:val="24"/>
        </w:rPr>
        <w:t xml:space="preserve">z usług administracji publicznej przez Internet stanowiły 31% populacji osób w wieku 16-74 lata, w 2018 r. zanotowano  wzrost o 4 </w:t>
      </w:r>
      <w:proofErr w:type="spellStart"/>
      <w:r w:rsidRPr="00C11E2E">
        <w:rPr>
          <w:szCs w:val="24"/>
        </w:rPr>
        <w:t>p.p</w:t>
      </w:r>
      <w:proofErr w:type="spellEnd"/>
      <w:r w:rsidRPr="00C11E2E">
        <w:rPr>
          <w:szCs w:val="24"/>
        </w:rPr>
        <w:t xml:space="preserve">. w tym zakresie, w 2019 r. – dalszy wzrost o 5 </w:t>
      </w:r>
      <w:proofErr w:type="spellStart"/>
      <w:r w:rsidRPr="00C11E2E">
        <w:rPr>
          <w:szCs w:val="24"/>
        </w:rPr>
        <w:t>p.p</w:t>
      </w:r>
      <w:proofErr w:type="spellEnd"/>
      <w:r w:rsidRPr="00C11E2E">
        <w:rPr>
          <w:szCs w:val="24"/>
        </w:rPr>
        <w:t xml:space="preserve"> (do 40%), by w</w:t>
      </w:r>
      <w:r w:rsidR="006F0174">
        <w:rPr>
          <w:szCs w:val="24"/>
        </w:rPr>
        <w:t> </w:t>
      </w:r>
      <w:r w:rsidRPr="00C11E2E">
        <w:rPr>
          <w:szCs w:val="24"/>
        </w:rPr>
        <w:t>2020 r. osiągnąć wynik blisko 42</w:t>
      </w:r>
      <w:r w:rsidR="000D5B31" w:rsidRPr="00C11E2E">
        <w:rPr>
          <w:szCs w:val="24"/>
        </w:rPr>
        <w:t>%.</w:t>
      </w:r>
    </w:p>
    <w:p w:rsidR="008A64F9" w:rsidRPr="00C11E2E" w:rsidRDefault="00100ABA" w:rsidP="00A32000">
      <w:pPr>
        <w:rPr>
          <w:szCs w:val="24"/>
        </w:rPr>
      </w:pPr>
      <w:r>
        <w:rPr>
          <w:szCs w:val="24"/>
        </w:rPr>
        <w:t>N</w:t>
      </w:r>
      <w:r w:rsidR="008A64F9" w:rsidRPr="00C11E2E">
        <w:rPr>
          <w:szCs w:val="24"/>
        </w:rPr>
        <w:t xml:space="preserve">ależy podkreślić, że indeks umiejętności cyfrowych wskazuje na wciąż niski odsetek osób posiadających co najmniej podstawowe umiejętności </w:t>
      </w:r>
      <w:proofErr w:type="spellStart"/>
      <w:r w:rsidR="008A64F9" w:rsidRPr="00C11E2E">
        <w:rPr>
          <w:szCs w:val="24"/>
        </w:rPr>
        <w:t>cyfrowe</w:t>
      </w:r>
      <w:ins w:id="229" w:author="Maja Olszewska" w:date="2021-12-02T12:23:00Z">
        <w:r w:rsidR="003E0CF2">
          <w:rPr>
            <w:szCs w:val="24"/>
          </w:rPr>
          <w:t>.</w:t>
        </w:r>
      </w:ins>
      <w:del w:id="230" w:author="Maja Olszewska" w:date="2021-12-02T12:23:00Z">
        <w:r w:rsidR="008A64F9" w:rsidRPr="00C11E2E" w:rsidDel="003E0CF2">
          <w:rPr>
            <w:szCs w:val="24"/>
          </w:rPr>
          <w:delText xml:space="preserve">, który </w:delText>
        </w:r>
      </w:del>
      <w:del w:id="231" w:author="Maja Olszewska" w:date="2021-12-02T12:24:00Z">
        <w:r w:rsidR="008A64F9" w:rsidRPr="00C11E2E" w:rsidDel="003E0CF2">
          <w:rPr>
            <w:szCs w:val="24"/>
          </w:rPr>
          <w:delText xml:space="preserve">w </w:delText>
        </w:r>
      </w:del>
      <w:ins w:id="232" w:author="Maja Olszewska" w:date="2021-12-02T12:24:00Z">
        <w:r w:rsidR="003E0CF2">
          <w:rPr>
            <w:szCs w:val="24"/>
          </w:rPr>
          <w:t>W</w:t>
        </w:r>
        <w:proofErr w:type="spellEnd"/>
        <w:r w:rsidR="003E0CF2" w:rsidRPr="00C11E2E">
          <w:rPr>
            <w:szCs w:val="24"/>
          </w:rPr>
          <w:t xml:space="preserve"> </w:t>
        </w:r>
      </w:ins>
      <w:r w:rsidR="008A64F9" w:rsidRPr="00C11E2E">
        <w:rPr>
          <w:szCs w:val="24"/>
        </w:rPr>
        <w:t>2020 r. wyniósł</w:t>
      </w:r>
      <w:ins w:id="233" w:author="Maja Olszewska" w:date="2021-12-02T12:24:00Z">
        <w:r w:rsidR="003E0CF2">
          <w:rPr>
            <w:szCs w:val="24"/>
          </w:rPr>
          <w:t xml:space="preserve"> on</w:t>
        </w:r>
      </w:ins>
      <w:r w:rsidR="008A64F9" w:rsidRPr="00C11E2E">
        <w:rPr>
          <w:szCs w:val="24"/>
        </w:rPr>
        <w:t xml:space="preserve"> 50%, tj. o 6 </w:t>
      </w:r>
      <w:proofErr w:type="spellStart"/>
      <w:r w:rsidR="008A64F9" w:rsidRPr="00C11E2E">
        <w:rPr>
          <w:szCs w:val="24"/>
        </w:rPr>
        <w:t>p.p</w:t>
      </w:r>
      <w:proofErr w:type="spellEnd"/>
      <w:r w:rsidR="008A64F9" w:rsidRPr="00C11E2E">
        <w:rPr>
          <w:szCs w:val="24"/>
        </w:rPr>
        <w:t>. więcej niż rok wcześniej. Istotne są dalsze działania podnoszące wiedzę i</w:t>
      </w:r>
      <w:r w:rsidR="003E4140">
        <w:rPr>
          <w:szCs w:val="24"/>
        </w:rPr>
        <w:t> </w:t>
      </w:r>
      <w:r w:rsidR="008A64F9" w:rsidRPr="00C11E2E">
        <w:rPr>
          <w:szCs w:val="24"/>
        </w:rPr>
        <w:t>świadomość społeczną na temat korzyści z</w:t>
      </w:r>
      <w:r w:rsidR="006F0174">
        <w:rPr>
          <w:szCs w:val="24"/>
        </w:rPr>
        <w:t> </w:t>
      </w:r>
      <w:r w:rsidR="008A64F9" w:rsidRPr="00C11E2E">
        <w:rPr>
          <w:szCs w:val="24"/>
        </w:rPr>
        <w:t xml:space="preserve">wykorzystywania nowoczesnych technologii, w tym korzystania z e-usług publicznych, a także działania mające na celu zmianę negatywnych postaw społecznych dotyczących TIK, promujące nabywanie i rozwijanie </w:t>
      </w:r>
      <w:r w:rsidR="00AA1E7D">
        <w:rPr>
          <w:szCs w:val="24"/>
        </w:rPr>
        <w:t>e-</w:t>
      </w:r>
      <w:r w:rsidR="008A64F9" w:rsidRPr="00C11E2E">
        <w:rPr>
          <w:szCs w:val="24"/>
        </w:rPr>
        <w:t>umiejętności.</w:t>
      </w:r>
    </w:p>
    <w:p w:rsidR="008A64F9" w:rsidRPr="00C11E2E" w:rsidRDefault="008A64F9" w:rsidP="00A32000">
      <w:pPr>
        <w:rPr>
          <w:szCs w:val="24"/>
        </w:rPr>
      </w:pPr>
      <w:r w:rsidRPr="00C11E2E">
        <w:rPr>
          <w:szCs w:val="24"/>
        </w:rPr>
        <w:t>Rozwój nowoczesnych technologii i ich wykorzystywanie w</w:t>
      </w:r>
      <w:r w:rsidR="003E4140">
        <w:rPr>
          <w:szCs w:val="24"/>
        </w:rPr>
        <w:t> </w:t>
      </w:r>
      <w:r w:rsidRPr="00C11E2E">
        <w:rPr>
          <w:szCs w:val="24"/>
        </w:rPr>
        <w:t>administracji publicznej, biznesie oraz przez społeczeństwo, nie może odbywać się bez konieczności zapewnienia cyberbezpieczeństwa użytkownikom. Nie mówimy tutaj tylko o</w:t>
      </w:r>
      <w:r w:rsidR="006F0174">
        <w:rPr>
          <w:szCs w:val="24"/>
        </w:rPr>
        <w:t> </w:t>
      </w:r>
      <w:r w:rsidRPr="00C11E2E">
        <w:rPr>
          <w:szCs w:val="24"/>
        </w:rPr>
        <w:t xml:space="preserve">„twardym” pojmowaniu bezpieczeństwa np. w postaci posiadania specjalistycznych systemów zabezpieczeń, czy procedur organizacyjnych. Ze zwiększonym dostępem </w:t>
      </w:r>
      <w:r w:rsidR="00AF3858" w:rsidRPr="00C11E2E">
        <w:rPr>
          <w:szCs w:val="24"/>
        </w:rPr>
        <w:t>i</w:t>
      </w:r>
      <w:r w:rsidR="00AF3858">
        <w:rPr>
          <w:szCs w:val="24"/>
        </w:rPr>
        <w:t> </w:t>
      </w:r>
      <w:r w:rsidR="00100ABA">
        <w:rPr>
          <w:szCs w:val="24"/>
        </w:rPr>
        <w:t>wy</w:t>
      </w:r>
      <w:r w:rsidRPr="00C11E2E">
        <w:rPr>
          <w:szCs w:val="24"/>
        </w:rPr>
        <w:t>korzystani</w:t>
      </w:r>
      <w:r w:rsidR="00100ABA">
        <w:rPr>
          <w:szCs w:val="24"/>
        </w:rPr>
        <w:t>em</w:t>
      </w:r>
      <w:r w:rsidRPr="00C11E2E">
        <w:rPr>
          <w:szCs w:val="24"/>
        </w:rPr>
        <w:t xml:space="preserve"> technologii cyfrowych przez całe społeczeństwo wzrasta też ryzyko narażenia na zagrożenia w sieci tj. np. utratę/wykorzystanie danych, cyberprzestępstwa. Dlatego konieczne są działania uświadamiające znaczenie bezpieczeństwa w sieci</w:t>
      </w:r>
      <w:r w:rsidR="003F5644">
        <w:rPr>
          <w:szCs w:val="24"/>
        </w:rPr>
        <w:t>.</w:t>
      </w:r>
      <w:r w:rsidRPr="00C11E2E">
        <w:rPr>
          <w:szCs w:val="24"/>
        </w:rPr>
        <w:t xml:space="preserve"> Należą do nich np. uczenie krytycznego podejścia do informacji – </w:t>
      </w:r>
      <w:proofErr w:type="spellStart"/>
      <w:r w:rsidRPr="00C11E2E">
        <w:rPr>
          <w:szCs w:val="24"/>
        </w:rPr>
        <w:t>fake</w:t>
      </w:r>
      <w:proofErr w:type="spellEnd"/>
      <w:r w:rsidRPr="00C11E2E">
        <w:rPr>
          <w:szCs w:val="24"/>
        </w:rPr>
        <w:t xml:space="preserve"> news, podnoszenie świadomości na temat zagrożeń, cyberprzestępstw, dezinformacji. </w:t>
      </w:r>
      <w:r w:rsidR="008D174E">
        <w:rPr>
          <w:szCs w:val="24"/>
        </w:rPr>
        <w:t>K</w:t>
      </w:r>
      <w:r w:rsidRPr="00C11E2E">
        <w:rPr>
          <w:szCs w:val="24"/>
        </w:rPr>
        <w:t>onieczne są aktywne działania zmierzające do zapełnienia dużej luki kompetencyjnej na rynku pracy w</w:t>
      </w:r>
      <w:r w:rsidR="003E4140">
        <w:rPr>
          <w:szCs w:val="24"/>
        </w:rPr>
        <w:t> </w:t>
      </w:r>
      <w:r w:rsidRPr="00C11E2E">
        <w:rPr>
          <w:szCs w:val="24"/>
        </w:rPr>
        <w:t xml:space="preserve">kontekście braku wystarczającej liczby specjalistów branżowych zajmujących się </w:t>
      </w:r>
      <w:proofErr w:type="spellStart"/>
      <w:r w:rsidRPr="00C11E2E">
        <w:rPr>
          <w:szCs w:val="24"/>
        </w:rPr>
        <w:t>cyberbezpieczeństwem</w:t>
      </w:r>
      <w:proofErr w:type="spellEnd"/>
      <w:r w:rsidRPr="00C11E2E">
        <w:rPr>
          <w:szCs w:val="24"/>
        </w:rPr>
        <w:t xml:space="preserve"> w </w:t>
      </w:r>
      <w:r w:rsidR="00E8238D" w:rsidRPr="00C11E2E">
        <w:rPr>
          <w:szCs w:val="24"/>
        </w:rPr>
        <w:t>sektor</w:t>
      </w:r>
      <w:r w:rsidR="00E8238D">
        <w:rPr>
          <w:szCs w:val="24"/>
        </w:rPr>
        <w:t>ach</w:t>
      </w:r>
      <w:r w:rsidR="00E8238D" w:rsidRPr="00C11E2E">
        <w:rPr>
          <w:szCs w:val="24"/>
        </w:rPr>
        <w:t xml:space="preserve"> </w:t>
      </w:r>
      <w:r w:rsidRPr="00C11E2E">
        <w:rPr>
          <w:szCs w:val="24"/>
        </w:rPr>
        <w:t>publicznym i prywatnym.</w:t>
      </w:r>
    </w:p>
    <w:p w:rsidR="008A64F9" w:rsidRPr="00A41764" w:rsidRDefault="008A64F9" w:rsidP="00A32000">
      <w:pPr>
        <w:pStyle w:val="Nagwek2"/>
      </w:pPr>
      <w:bookmarkStart w:id="234" w:name="_Toc67650433"/>
      <w:bookmarkStart w:id="235" w:name="_Toc67650766"/>
      <w:bookmarkStart w:id="236" w:name="_Toc67654889"/>
      <w:bookmarkStart w:id="237" w:name="_Toc87282979"/>
      <w:r w:rsidRPr="00A41764">
        <w:t>Doświadczenia realizacji Programu Operacyjnego Polska Cyfrowa na lata 2014-2020</w:t>
      </w:r>
      <w:bookmarkEnd w:id="234"/>
      <w:bookmarkEnd w:id="235"/>
      <w:bookmarkEnd w:id="236"/>
      <w:bookmarkEnd w:id="237"/>
      <w:r w:rsidR="00D52BBB">
        <w:t xml:space="preserve"> </w:t>
      </w:r>
    </w:p>
    <w:p w:rsidR="008A64F9" w:rsidRPr="00655392" w:rsidRDefault="008A64F9" w:rsidP="00A32000">
      <w:r w:rsidRPr="00655392">
        <w:t xml:space="preserve">W </w:t>
      </w:r>
      <w:r w:rsidR="00732149">
        <w:t>FERC</w:t>
      </w:r>
      <w:r w:rsidRPr="00655392">
        <w:t xml:space="preserve"> kontynuowane będą działania umożliwiające jak najszerszy dostęp do szerokopasmowego internetu, przy jak najwyższych parametrach technicznych na obszarach, gdzie stwierdzono niedoskonałość rynku w zakresie dostępu do </w:t>
      </w:r>
      <w:r w:rsidR="003A3CFF">
        <w:t>internetu o wysokich przepustowościach</w:t>
      </w:r>
      <w:r>
        <w:t xml:space="preserve">, a także </w:t>
      </w:r>
      <w:r w:rsidRPr="00655392">
        <w:t xml:space="preserve">działania związane z tworzeniem </w:t>
      </w:r>
      <w:r>
        <w:t xml:space="preserve">lub </w:t>
      </w:r>
      <w:r>
        <w:lastRenderedPageBreak/>
        <w:t xml:space="preserve">rozwojem </w:t>
      </w:r>
      <w:r w:rsidRPr="00655392">
        <w:t xml:space="preserve">dedykowanych sieci telekomunikacyjnych, służących świadczeniu usług </w:t>
      </w:r>
      <w:r w:rsidR="00E73019">
        <w:t>w </w:t>
      </w:r>
      <w:r w:rsidRPr="00655392">
        <w:t>miejsca</w:t>
      </w:r>
      <w:r>
        <w:t>ch</w:t>
      </w:r>
      <w:r w:rsidRPr="00655392">
        <w:t xml:space="preserve"> stanowiąc</w:t>
      </w:r>
      <w:r>
        <w:t>ych</w:t>
      </w:r>
      <w:r w:rsidRPr="00655392">
        <w:t xml:space="preserve"> główną siłę napędową rozwoju społeczno-gospodarczego, oparte w możliwie największym zakresie na już istniejącej lub planowanej infrastrukturze.</w:t>
      </w:r>
    </w:p>
    <w:p w:rsidR="008A64F9" w:rsidRPr="00655392" w:rsidRDefault="008A64F9" w:rsidP="00A32000">
      <w:r w:rsidRPr="00655392">
        <w:t>W obszarze e-administracji kontynuowane</w:t>
      </w:r>
      <w:r>
        <w:t xml:space="preserve"> będą</w:t>
      </w:r>
      <w:r w:rsidRPr="00655392">
        <w:t xml:space="preserve"> działa</w:t>
      </w:r>
      <w:r>
        <w:t>nia</w:t>
      </w:r>
      <w:r w:rsidRPr="00655392">
        <w:t xml:space="preserve"> polegając</w:t>
      </w:r>
      <w:r>
        <w:t>e</w:t>
      </w:r>
      <w:r w:rsidRPr="00655392">
        <w:t xml:space="preserve"> na udostępnieniu nowych i modernizacji istniejących e-usług oraz cyfryzacji procesów </w:t>
      </w:r>
      <w:proofErr w:type="spellStart"/>
      <w:r w:rsidRPr="00655392">
        <w:t>back-o</w:t>
      </w:r>
      <w:r w:rsidR="00A32000">
        <w:t>ffice</w:t>
      </w:r>
      <w:proofErr w:type="spellEnd"/>
      <w:r w:rsidR="00A32000">
        <w:t xml:space="preserve"> w administracji </w:t>
      </w:r>
      <w:r w:rsidR="00B200E1">
        <w:t>publicznej</w:t>
      </w:r>
      <w:r w:rsidR="00A32000">
        <w:t>.</w:t>
      </w:r>
    </w:p>
    <w:p w:rsidR="008A64F9" w:rsidRPr="00655392" w:rsidRDefault="008A64F9" w:rsidP="00A32000">
      <w:r w:rsidRPr="00655392">
        <w:t xml:space="preserve">Nowym obszarem będą projekty dedykowane </w:t>
      </w:r>
      <w:proofErr w:type="spellStart"/>
      <w:r w:rsidR="000040CB" w:rsidRPr="00655392">
        <w:t>cyberbezpieczeństw</w:t>
      </w:r>
      <w:r w:rsidR="000040CB">
        <w:t>u</w:t>
      </w:r>
      <w:proofErr w:type="spellEnd"/>
      <w:r w:rsidR="000040CB" w:rsidRPr="00655392">
        <w:t xml:space="preserve"> </w:t>
      </w:r>
      <w:r w:rsidR="007C28E9" w:rsidRPr="00655392">
        <w:t>oraz wsparcie</w:t>
      </w:r>
      <w:r w:rsidRPr="00655392">
        <w:t xml:space="preserve"> dla projektów dostarczających skalowalne rozwiązania problemów społeczno-gospodarczych przy zastosowaniu nowoczesnych rozwiązań informatycznych w</w:t>
      </w:r>
      <w:r w:rsidR="003E4140">
        <w:t> </w:t>
      </w:r>
      <w:r w:rsidRPr="00655392">
        <w:t>ramach współpracy międzysektorowej obejmującej w szczególności administrację publiczną, przedsiębiorców, uczelnie i podmioty nauki.</w:t>
      </w:r>
    </w:p>
    <w:p w:rsidR="008A64F9" w:rsidRPr="00655392" w:rsidRDefault="008A64F9" w:rsidP="00A32000">
      <w:r w:rsidRPr="00655392">
        <w:t>Budowa gospodarki opartej na danych wymaga kontynuowania wsparcia digitalizacji i</w:t>
      </w:r>
      <w:r w:rsidR="003E4140">
        <w:t> </w:t>
      </w:r>
      <w:r w:rsidRPr="00655392">
        <w:t>udostępniania zasobów administracji, kultury i nauki</w:t>
      </w:r>
      <w:r>
        <w:t xml:space="preserve"> oraz</w:t>
      </w:r>
      <w:r w:rsidRPr="00655392">
        <w:t xml:space="preserve"> poszerz</w:t>
      </w:r>
      <w:r>
        <w:t>enia</w:t>
      </w:r>
      <w:r w:rsidRPr="00655392">
        <w:t xml:space="preserve"> interwencj</w:t>
      </w:r>
      <w:r>
        <w:t>i</w:t>
      </w:r>
      <w:r w:rsidRPr="00655392">
        <w:t xml:space="preserve"> o</w:t>
      </w:r>
      <w:r w:rsidR="003E4140">
        <w:t> </w:t>
      </w:r>
      <w:r w:rsidRPr="00655392">
        <w:t>wsparcie  gromadzenia i wykorzystania danych oraz ich wymi</w:t>
      </w:r>
      <w:r w:rsidR="00A32000">
        <w:t>any między przedsiębiorstwami.</w:t>
      </w:r>
    </w:p>
    <w:p w:rsidR="008A64F9" w:rsidRDefault="008A64F9" w:rsidP="00A32000">
      <w:r w:rsidRPr="00655392">
        <w:t>W POPC realizowan</w:t>
      </w:r>
      <w:r>
        <w:t>a</w:t>
      </w:r>
      <w:r w:rsidRPr="00655392">
        <w:t xml:space="preserve"> była interwencja dotycząca podnoszenia kompetencji cyfrowych społeczeństwa, w tym: nauki programowania w szkołach oraz działań podnoszących świadomość w zakresie k</w:t>
      </w:r>
      <w:r w:rsidR="00C64392">
        <w:t xml:space="preserve">orzystania TIK. W </w:t>
      </w:r>
      <w:r w:rsidR="00732149">
        <w:t>FERC</w:t>
      </w:r>
      <w:r w:rsidRPr="00655392">
        <w:t xml:space="preserve"> interwencja będzie skoncentrowana na podnoszeniu kompetencji cyfrowych pracowników instytucji sektora publicznego oraz kontynuacji działań w zakresie budowania świadomości dotyczącej zarówno korzyści, jak i zagrożeń wynikających z</w:t>
      </w:r>
      <w:r w:rsidR="003E4140">
        <w:t> </w:t>
      </w:r>
      <w:r w:rsidRPr="00655392">
        <w:t>korzystania z TIK.</w:t>
      </w:r>
    </w:p>
    <w:p w:rsidR="008A64F9" w:rsidRPr="008A64F9" w:rsidRDefault="008A64F9" w:rsidP="00A32000">
      <w:pPr>
        <w:pStyle w:val="Nagwek2"/>
      </w:pPr>
      <w:bookmarkStart w:id="238" w:name="_Toc67650434"/>
      <w:bookmarkStart w:id="239" w:name="_Toc67650767"/>
      <w:bookmarkStart w:id="240" w:name="_Toc67654890"/>
      <w:bookmarkStart w:id="241" w:name="_Toc87282980"/>
      <w:r w:rsidRPr="008A64F9">
        <w:t>Wyzwania w zakresie zdolności administracyjnych i sprawowania rządów</w:t>
      </w:r>
      <w:bookmarkEnd w:id="238"/>
      <w:bookmarkEnd w:id="239"/>
      <w:bookmarkEnd w:id="240"/>
      <w:bookmarkEnd w:id="241"/>
    </w:p>
    <w:p w:rsidR="008A64F9" w:rsidRPr="00C11E2E" w:rsidRDefault="008A64F9" w:rsidP="00A32000">
      <w:pPr>
        <w:rPr>
          <w:szCs w:val="24"/>
        </w:rPr>
      </w:pPr>
      <w:r w:rsidRPr="00C11E2E">
        <w:rPr>
          <w:szCs w:val="24"/>
        </w:rPr>
        <w:t>Zapisy Programu wpisują się w wyzwania w zakresie zdolności administracyjnych i</w:t>
      </w:r>
      <w:r w:rsidR="006F0174">
        <w:rPr>
          <w:szCs w:val="24"/>
        </w:rPr>
        <w:t> </w:t>
      </w:r>
      <w:r w:rsidRPr="00C11E2E">
        <w:rPr>
          <w:szCs w:val="24"/>
        </w:rPr>
        <w:t xml:space="preserve">sprawowania rządów, określone w krajowych dokumentach strategicznych SOR </w:t>
      </w:r>
      <w:r w:rsidR="00E73019" w:rsidRPr="00C11E2E">
        <w:rPr>
          <w:szCs w:val="24"/>
        </w:rPr>
        <w:t>i</w:t>
      </w:r>
      <w:r w:rsidR="00E73019">
        <w:rPr>
          <w:szCs w:val="24"/>
        </w:rPr>
        <w:t> </w:t>
      </w:r>
      <w:r w:rsidRPr="00C11E2E">
        <w:rPr>
          <w:szCs w:val="24"/>
        </w:rPr>
        <w:t>KSRR 2030. Należą do nich m.in.: wzmocnienie powiązania interwencji dokonywanych z udziałem środków UE z</w:t>
      </w:r>
      <w:r w:rsidR="003E4140">
        <w:rPr>
          <w:szCs w:val="24"/>
        </w:rPr>
        <w:t> </w:t>
      </w:r>
      <w:r w:rsidRPr="00C11E2E">
        <w:rPr>
          <w:szCs w:val="24"/>
        </w:rPr>
        <w:t>krajowym systemem planowania i</w:t>
      </w:r>
      <w:r w:rsidR="006F0174">
        <w:rPr>
          <w:szCs w:val="24"/>
        </w:rPr>
        <w:t> </w:t>
      </w:r>
      <w:r w:rsidRPr="00C11E2E">
        <w:rPr>
          <w:szCs w:val="24"/>
        </w:rPr>
        <w:t>finansowania rozwoju; zapewnienie stabilizacji personalnej kadr administracji publicznej, podnoszenie ich kompetencji, wiedzy i</w:t>
      </w:r>
      <w:r w:rsidR="003E4140">
        <w:rPr>
          <w:szCs w:val="24"/>
        </w:rPr>
        <w:t> </w:t>
      </w:r>
      <w:r w:rsidRPr="00C11E2E">
        <w:rPr>
          <w:szCs w:val="24"/>
        </w:rPr>
        <w:t xml:space="preserve">umiejętności oraz wprowadzenie odpowiednich systemów motywacyjnych, a także wypracowanie/udoskonalenie mechanizmów współpracy instytucji publicznych na różnych poziomach zarządzania. Wyzwaniem jest zapewnienie płynnego przejścia pomiędzy dwoma okresami programowania, z uwzględnieniem konieczności wykorzystania dotychczasowych doświadczeń poprzez angażowanie kadr w skali dającej gwarancję sprawnego </w:t>
      </w:r>
      <w:r w:rsidRPr="00C11E2E">
        <w:rPr>
          <w:szCs w:val="24"/>
        </w:rPr>
        <w:lastRenderedPageBreak/>
        <w:t>zakończenia realizacji perspektywy 2014-20</w:t>
      </w:r>
      <w:r w:rsidR="00E73019">
        <w:rPr>
          <w:szCs w:val="24"/>
        </w:rPr>
        <w:t>20</w:t>
      </w:r>
      <w:r w:rsidRPr="00C11E2E">
        <w:rPr>
          <w:szCs w:val="24"/>
        </w:rPr>
        <w:t xml:space="preserve"> oraz uruchomienia programów 2021-</w:t>
      </w:r>
      <w:r w:rsidR="00E73019">
        <w:rPr>
          <w:szCs w:val="24"/>
        </w:rPr>
        <w:t>20</w:t>
      </w:r>
      <w:r w:rsidRPr="00C11E2E">
        <w:rPr>
          <w:szCs w:val="24"/>
        </w:rPr>
        <w:t>27.</w:t>
      </w:r>
    </w:p>
    <w:p w:rsidR="00A32000" w:rsidRPr="00567A6C" w:rsidRDefault="00A32000" w:rsidP="00FA6901">
      <w:pPr>
        <w:rPr>
          <w:b/>
          <w:lang w:eastAsia="pl-PL" w:bidi="pl-PL"/>
        </w:rPr>
      </w:pPr>
      <w:r w:rsidRPr="00567A6C">
        <w:rPr>
          <w:b/>
          <w:noProof/>
        </w:rPr>
        <w:t>Tabela 1</w:t>
      </w:r>
    </w:p>
    <w:tbl>
      <w:tblPr>
        <w:tblStyle w:val="Tabela-Siatka"/>
        <w:tblW w:w="5000" w:type="pct"/>
        <w:tblLook w:val="04A0" w:firstRow="1" w:lastRow="0" w:firstColumn="1" w:lastColumn="0" w:noHBand="0" w:noVBand="1"/>
        <w:tblCaption w:val="Tabela 1"/>
        <w:tblPrChange w:id="242" w:author="Ignacy Turowiecki" w:date="2021-12-08T12:44:00Z">
          <w:tblPr>
            <w:tblStyle w:val="Tabela-Siatka"/>
            <w:tblW w:w="5000" w:type="pct"/>
            <w:tblLook w:val="04A0" w:firstRow="1" w:lastRow="0" w:firstColumn="1" w:lastColumn="0" w:noHBand="0" w:noVBand="1"/>
            <w:tblCaption w:val="Tabela 1"/>
          </w:tblPr>
        </w:tblPrChange>
      </w:tblPr>
      <w:tblGrid>
        <w:gridCol w:w="2094"/>
        <w:gridCol w:w="2266"/>
        <w:gridCol w:w="4928"/>
        <w:tblGridChange w:id="243">
          <w:tblGrid>
            <w:gridCol w:w="2216"/>
            <w:gridCol w:w="2263"/>
            <w:gridCol w:w="4809"/>
          </w:tblGrid>
        </w:tblGridChange>
      </w:tblGrid>
      <w:tr w:rsidR="009E4211" w:rsidRPr="00373864" w:rsidTr="00B578BB">
        <w:trPr>
          <w:tblHeader/>
          <w:trPrChange w:id="244" w:author="Ignacy Turowiecki" w:date="2021-12-08T12:44:00Z">
            <w:trPr>
              <w:tblHeader/>
            </w:trPr>
          </w:trPrChange>
        </w:trPr>
        <w:tc>
          <w:tcPr>
            <w:tcW w:w="1127" w:type="pct"/>
            <w:tcPrChange w:id="245" w:author="Ignacy Turowiecki" w:date="2021-12-08T12:44:00Z">
              <w:tcPr>
                <w:tcW w:w="1193" w:type="pct"/>
              </w:tcPr>
            </w:tcPrChange>
          </w:tcPr>
          <w:p w:rsidR="009E4211" w:rsidRPr="004F1187" w:rsidRDefault="009E4211" w:rsidP="004F1187">
            <w:pPr>
              <w:rPr>
                <w:rFonts w:eastAsia="Times New Roman"/>
                <w:b/>
                <w:iCs/>
                <w:noProof/>
              </w:rPr>
            </w:pPr>
            <w:r w:rsidRPr="004F1187">
              <w:rPr>
                <w:b/>
                <w:noProof/>
              </w:rPr>
              <w:t>Cel polityki</w:t>
            </w:r>
          </w:p>
        </w:tc>
        <w:tc>
          <w:tcPr>
            <w:tcW w:w="1220" w:type="pct"/>
            <w:tcPrChange w:id="246" w:author="Ignacy Turowiecki" w:date="2021-12-08T12:44:00Z">
              <w:tcPr>
                <w:tcW w:w="1218" w:type="pct"/>
              </w:tcPr>
            </w:tcPrChange>
          </w:tcPr>
          <w:p w:rsidR="009E4211" w:rsidRPr="004F1187" w:rsidRDefault="009E4211" w:rsidP="004F1187">
            <w:pPr>
              <w:rPr>
                <w:rFonts w:eastAsia="Times New Roman"/>
                <w:b/>
                <w:iCs/>
                <w:noProof/>
              </w:rPr>
            </w:pPr>
            <w:r w:rsidRPr="004F1187">
              <w:rPr>
                <w:b/>
                <w:noProof/>
              </w:rPr>
              <w:t xml:space="preserve">Cel szczegółowy lub odrębny priorytet* </w:t>
            </w:r>
          </w:p>
        </w:tc>
        <w:tc>
          <w:tcPr>
            <w:tcW w:w="2652" w:type="pct"/>
            <w:tcPrChange w:id="247" w:author="Ignacy Turowiecki" w:date="2021-12-08T12:44:00Z">
              <w:tcPr>
                <w:tcW w:w="2589" w:type="pct"/>
              </w:tcPr>
            </w:tcPrChange>
          </w:tcPr>
          <w:p w:rsidR="009E4211" w:rsidRPr="004F1187" w:rsidRDefault="009E4211" w:rsidP="009C107C">
            <w:pPr>
              <w:rPr>
                <w:rFonts w:eastAsia="Times New Roman"/>
                <w:b/>
                <w:iCs/>
                <w:noProof/>
              </w:rPr>
            </w:pPr>
            <w:r w:rsidRPr="004F1187">
              <w:rPr>
                <w:b/>
                <w:noProof/>
              </w:rPr>
              <w:t>Uzasadnienie (</w:t>
            </w:r>
            <w:r w:rsidR="009C107C">
              <w:rPr>
                <w:b/>
                <w:noProof/>
              </w:rPr>
              <w:t>podsumowanie</w:t>
            </w:r>
            <w:r w:rsidRPr="004F1187">
              <w:rPr>
                <w:b/>
                <w:noProof/>
              </w:rPr>
              <w:t>)</w:t>
            </w:r>
            <w:r w:rsidR="00756B6B">
              <w:rPr>
                <w:b/>
                <w:noProof/>
              </w:rPr>
              <w:br/>
            </w:r>
            <w:r w:rsidR="00DF4BFB">
              <w:rPr>
                <w:rFonts w:eastAsia="Times New Roman"/>
                <w:i/>
                <w:iCs/>
                <w:noProof/>
              </w:rPr>
              <w:t>[l</w:t>
            </w:r>
            <w:r w:rsidR="00756B6B" w:rsidRPr="00756B6B">
              <w:rPr>
                <w:rFonts w:eastAsia="Times New Roman"/>
                <w:i/>
                <w:iCs/>
                <w:noProof/>
              </w:rPr>
              <w:t>imit znaków 2 000]</w:t>
            </w:r>
          </w:p>
        </w:tc>
      </w:tr>
      <w:tr w:rsidR="009E4211" w:rsidRPr="00373864" w:rsidTr="00B578BB">
        <w:tc>
          <w:tcPr>
            <w:tcW w:w="1127" w:type="pct"/>
            <w:tcPrChange w:id="248" w:author="Ignacy Turowiecki" w:date="2021-12-08T12:44:00Z">
              <w:tcPr>
                <w:tcW w:w="1193" w:type="pct"/>
              </w:tcPr>
            </w:tcPrChange>
          </w:tcPr>
          <w:p w:rsidR="004B1E68" w:rsidRPr="00E54352" w:rsidRDefault="001A1654" w:rsidP="001A1654">
            <w:pPr>
              <w:rPr>
                <w:noProof/>
              </w:rPr>
            </w:pPr>
            <w:r>
              <w:rPr>
                <w:noProof/>
              </w:rPr>
              <w:t>B</w:t>
            </w:r>
            <w:r w:rsidRPr="001A1654">
              <w:rPr>
                <w:noProof/>
              </w:rPr>
              <w:t>ardziej konkurencyjna i inteligentna Europa dzięki wspieraniu innowacyjnej i inteligentnej transformacji gospodarczej oraz regionalnej łączności cyfrowej</w:t>
            </w:r>
            <w:r w:rsidR="001219B0">
              <w:rPr>
                <w:noProof/>
              </w:rPr>
              <w:t xml:space="preserve"> (CP1)</w:t>
            </w:r>
          </w:p>
        </w:tc>
        <w:tc>
          <w:tcPr>
            <w:tcW w:w="1220" w:type="pct"/>
            <w:tcPrChange w:id="249" w:author="Ignacy Turowiecki" w:date="2021-12-08T12:44:00Z">
              <w:tcPr>
                <w:tcW w:w="1218" w:type="pct"/>
              </w:tcPr>
            </w:tcPrChange>
          </w:tcPr>
          <w:p w:rsidR="009E4211" w:rsidRPr="00E54352" w:rsidRDefault="001219B0" w:rsidP="006F72E1">
            <w:pPr>
              <w:rPr>
                <w:noProof/>
              </w:rPr>
            </w:pPr>
            <w:r>
              <w:rPr>
                <w:noProof/>
              </w:rPr>
              <w:t xml:space="preserve">(v) </w:t>
            </w:r>
            <w:r w:rsidR="003E7FB2" w:rsidRPr="00E54352">
              <w:rPr>
                <w:noProof/>
              </w:rPr>
              <w:t>U</w:t>
            </w:r>
            <w:r w:rsidR="00300A6B" w:rsidRPr="00E54352">
              <w:rPr>
                <w:noProof/>
              </w:rPr>
              <w:t xml:space="preserve">doskonalanie </w:t>
            </w:r>
            <w:r w:rsidR="006F72E1">
              <w:rPr>
                <w:noProof/>
              </w:rPr>
              <w:t>łączności cyfrowej</w:t>
            </w:r>
          </w:p>
        </w:tc>
        <w:tc>
          <w:tcPr>
            <w:tcW w:w="2652" w:type="pct"/>
            <w:tcPrChange w:id="250" w:author="Ignacy Turowiecki" w:date="2021-12-08T12:44:00Z">
              <w:tcPr>
                <w:tcW w:w="2589" w:type="pct"/>
              </w:tcPr>
            </w:tcPrChange>
          </w:tcPr>
          <w:p w:rsidR="000B7E6B" w:rsidRPr="000B7E6B" w:rsidRDefault="000B7E6B" w:rsidP="004F1187">
            <w:pPr>
              <w:rPr>
                <w:rFonts w:eastAsia="Calibri"/>
                <w:noProof/>
              </w:rPr>
            </w:pPr>
            <w:r w:rsidRPr="000B7E6B">
              <w:rPr>
                <w:rFonts w:eastAsia="Calibri"/>
                <w:noProof/>
              </w:rPr>
              <w:t>Pomimo efektywnej interwencji publicznej w ramach Programu Operacyjnego Polska Cyfrowa 2014-2020 oraz równoległym inwestycjom komercyjnym</w:t>
            </w:r>
            <w:r w:rsidR="00F900C9">
              <w:rPr>
                <w:rFonts w:eastAsia="Calibri"/>
                <w:noProof/>
              </w:rPr>
              <w:t xml:space="preserve"> i samorządowym</w:t>
            </w:r>
            <w:r w:rsidRPr="000B7E6B">
              <w:rPr>
                <w:rFonts w:eastAsia="Calibri"/>
                <w:noProof/>
              </w:rPr>
              <w:t>, w Polsce nadal jest wiele miejsc bez</w:t>
            </w:r>
            <w:r w:rsidR="0091159D">
              <w:rPr>
                <w:rFonts w:eastAsia="Calibri"/>
                <w:noProof/>
              </w:rPr>
              <w:t xml:space="preserve"> </w:t>
            </w:r>
            <w:r w:rsidRPr="000B7E6B">
              <w:rPr>
                <w:rFonts w:eastAsia="Calibri"/>
                <w:noProof/>
              </w:rPr>
              <w:t xml:space="preserve">dostępu do szybkiego internetu. Dotyczy to głównie obszarów </w:t>
            </w:r>
            <w:del w:id="251" w:author="Waldemar Pleszewa" w:date="2021-12-07T09:16:00Z">
              <w:r w:rsidRPr="000B7E6B" w:rsidDel="006253FC">
                <w:rPr>
                  <w:rFonts w:eastAsia="Calibri"/>
                  <w:noProof/>
                </w:rPr>
                <w:delText xml:space="preserve">wiejskich </w:delText>
              </w:r>
            </w:del>
            <w:r w:rsidRPr="000B7E6B">
              <w:rPr>
                <w:rFonts w:eastAsia="Calibri"/>
                <w:noProof/>
              </w:rPr>
              <w:t>o niskiej lub bardzo niskiej gęstości zaludnienia oraz rozproszonej zabudowie, na których inwestycje w rozwój nowoczesnej infrastruktury telekomunikacyjnej są dla przedsiębiorców telekomunikacyjnych nieopłacalne</w:t>
            </w:r>
            <w:ins w:id="252" w:author="Waldemar Pleszewa" w:date="2021-12-07T09:17:00Z">
              <w:r w:rsidR="006253FC">
                <w:rPr>
                  <w:rFonts w:eastAsia="Calibri"/>
                  <w:noProof/>
                </w:rPr>
                <w:t xml:space="preserve"> </w:t>
              </w:r>
            </w:ins>
            <w:del w:id="253" w:author="Waldemar Pleszewa" w:date="2021-12-07T09:17:00Z">
              <w:r w:rsidRPr="000B7E6B" w:rsidDel="006253FC">
                <w:rPr>
                  <w:rFonts w:eastAsia="Calibri"/>
                  <w:noProof/>
                </w:rPr>
                <w:delText xml:space="preserve"> m</w:delText>
              </w:r>
            </w:del>
            <w:del w:id="254" w:author="Waldemar Pleszewa" w:date="2021-12-07T09:16:00Z">
              <w:r w:rsidRPr="000B7E6B" w:rsidDel="006253FC">
                <w:rPr>
                  <w:rFonts w:eastAsia="Calibri"/>
                  <w:noProof/>
                </w:rPr>
                <w:delText xml:space="preserve">.in. </w:delText>
              </w:r>
            </w:del>
            <w:r w:rsidRPr="000B7E6B">
              <w:rPr>
                <w:rFonts w:eastAsia="Calibri"/>
                <w:noProof/>
              </w:rPr>
              <w:t xml:space="preserve">ze względu na </w:t>
            </w:r>
            <w:del w:id="255" w:author="Waldemar Pleszewa" w:date="2021-12-07T09:17:00Z">
              <w:r w:rsidRPr="000B7E6B" w:rsidDel="006253FC">
                <w:rPr>
                  <w:rFonts w:eastAsia="Calibri"/>
                  <w:noProof/>
                </w:rPr>
                <w:delText>wysokie koszty utrzymania.</w:delText>
              </w:r>
            </w:del>
            <w:ins w:id="256" w:author="Waldemar Pleszewa" w:date="2021-12-07T09:17:00Z">
              <w:r w:rsidR="006253FC">
                <w:rPr>
                  <w:rFonts w:eastAsia="Calibri"/>
                  <w:noProof/>
                </w:rPr>
                <w:t>konieczność ponoszenia</w:t>
              </w:r>
            </w:ins>
            <w:ins w:id="257" w:author="Waldemar Pleszewa" w:date="2021-12-07T09:18:00Z">
              <w:r w:rsidR="001E2DA4">
                <w:rPr>
                  <w:rFonts w:eastAsia="Calibri"/>
                  <w:noProof/>
                </w:rPr>
                <w:t xml:space="preserve"> </w:t>
              </w:r>
            </w:ins>
            <w:ins w:id="258" w:author="Waldemar Pleszewa" w:date="2021-12-07T09:17:00Z">
              <w:r w:rsidR="006253FC">
                <w:rPr>
                  <w:rFonts w:eastAsia="Calibri"/>
                  <w:noProof/>
                </w:rPr>
                <w:t>wysokich kosztów OPEX, jak i CAPEX.</w:t>
              </w:r>
            </w:ins>
          </w:p>
          <w:p w:rsidR="00E513E7" w:rsidRPr="00373864" w:rsidRDefault="00E513E7" w:rsidP="004F1187">
            <w:pPr>
              <w:rPr>
                <w:rFonts w:eastAsia="Calibri"/>
                <w:noProof/>
              </w:rPr>
            </w:pPr>
            <w:r w:rsidRPr="00373864">
              <w:rPr>
                <w:rFonts w:eastAsia="Calibri"/>
                <w:noProof/>
              </w:rPr>
              <w:t xml:space="preserve">W ramach Programu wspierane będą działania polegające na rozwoju nowoczesnej infrastruktury szerokopasmowej w miejscach, w których zidentyfikowano braki w dostępie do </w:t>
            </w:r>
            <w:r w:rsidR="0014171A">
              <w:rPr>
                <w:rFonts w:eastAsia="Calibri"/>
                <w:noProof/>
              </w:rPr>
              <w:t>internetu o wysokich przepustowościach</w:t>
            </w:r>
            <w:r w:rsidRPr="00373864">
              <w:rPr>
                <w:rFonts w:eastAsia="Calibri"/>
                <w:noProof/>
              </w:rPr>
              <w:t>. Posłużą do tego przede wszystkim dane zbierane przez Prezesa UKE w ramach inwentaryzacji usług i infrastruktury telekomunikacyjnej oraz opracowane na jej podstawie analizy dostępu do usług szerokopasmowych.</w:t>
            </w:r>
          </w:p>
          <w:p w:rsidR="00E513E7" w:rsidRPr="00373864" w:rsidRDefault="00E513E7" w:rsidP="004F1187">
            <w:pPr>
              <w:rPr>
                <w:rFonts w:eastAsia="Calibri"/>
                <w:noProof/>
              </w:rPr>
            </w:pPr>
            <w:r w:rsidRPr="00373864">
              <w:rPr>
                <w:rFonts w:eastAsia="Calibri"/>
                <w:noProof/>
              </w:rPr>
              <w:t xml:space="preserve">Ze względu na ciągle zwiększające się potrzeby w zakresie przepustowości usług, infrastruktura wspierana w </w:t>
            </w:r>
            <w:r w:rsidR="007561B7">
              <w:rPr>
                <w:rFonts w:eastAsia="Calibri"/>
                <w:noProof/>
              </w:rPr>
              <w:t>P</w:t>
            </w:r>
            <w:r w:rsidR="007561B7" w:rsidRPr="00373864">
              <w:rPr>
                <w:rFonts w:eastAsia="Calibri"/>
                <w:noProof/>
              </w:rPr>
              <w:t>rogram</w:t>
            </w:r>
            <w:r w:rsidR="00B006A6">
              <w:rPr>
                <w:rFonts w:eastAsia="Calibri"/>
                <w:noProof/>
              </w:rPr>
              <w:t>ie</w:t>
            </w:r>
            <w:r w:rsidR="007561B7" w:rsidRPr="00373864">
              <w:rPr>
                <w:rFonts w:eastAsia="Calibri"/>
                <w:noProof/>
              </w:rPr>
              <w:t xml:space="preserve"> </w:t>
            </w:r>
            <w:r w:rsidRPr="00373864">
              <w:rPr>
                <w:rFonts w:eastAsia="Calibri"/>
                <w:noProof/>
              </w:rPr>
              <w:lastRenderedPageBreak/>
              <w:t xml:space="preserve">będzie musiała zapewniać dostęp do internetu o przepustowości co najmniej 100 Mb/s w przypadku </w:t>
            </w:r>
            <w:r w:rsidR="00EB709C">
              <w:rPr>
                <w:rFonts w:eastAsia="Calibri"/>
                <w:noProof/>
              </w:rPr>
              <w:t>gospodarstw</w:t>
            </w:r>
            <w:r w:rsidRPr="00373864">
              <w:rPr>
                <w:rFonts w:eastAsia="Calibri"/>
                <w:noProof/>
              </w:rPr>
              <w:t xml:space="preserve"> domowych (rozumianych jako lokale mieszkalne) </w:t>
            </w:r>
            <w:r w:rsidR="002958D8">
              <w:rPr>
                <w:rFonts w:eastAsia="Calibri"/>
                <w:noProof/>
              </w:rPr>
              <w:t xml:space="preserve">i przedsiębiorstw </w:t>
            </w:r>
            <w:r w:rsidR="00173CDA" w:rsidRPr="00373864">
              <w:rPr>
                <w:rFonts w:eastAsia="Calibri"/>
                <w:noProof/>
              </w:rPr>
              <w:t>z</w:t>
            </w:r>
            <w:r w:rsidR="00173CDA">
              <w:rPr>
                <w:rFonts w:eastAsia="Calibri"/>
                <w:noProof/>
              </w:rPr>
              <w:t> </w:t>
            </w:r>
            <w:r w:rsidRPr="00373864">
              <w:rPr>
                <w:rFonts w:eastAsia="Calibri"/>
                <w:noProof/>
              </w:rPr>
              <w:t xml:space="preserve">możliwością jej modyfikacji do przepustowości mierzonej w gigabitach. Celem wsparcia będzie również zapewnienie gigabitowego dostępu </w:t>
            </w:r>
            <w:r w:rsidR="00173CDA">
              <w:rPr>
                <w:rFonts w:eastAsia="Calibri"/>
                <w:noProof/>
              </w:rPr>
              <w:t>w </w:t>
            </w:r>
            <w:r w:rsidRPr="00373864">
              <w:rPr>
                <w:rFonts w:eastAsia="Calibri"/>
                <w:noProof/>
              </w:rPr>
              <w:t>miejsc</w:t>
            </w:r>
            <w:r w:rsidR="00320C10">
              <w:rPr>
                <w:rFonts w:eastAsia="Calibri"/>
                <w:noProof/>
              </w:rPr>
              <w:t>ach</w:t>
            </w:r>
            <w:r w:rsidRPr="00373864">
              <w:rPr>
                <w:rFonts w:eastAsia="Calibri"/>
                <w:noProof/>
              </w:rPr>
              <w:t xml:space="preserve"> stanowiących główną siłę napędową rozwoju społeczno-gospodarczego</w:t>
            </w:r>
            <w:r w:rsidR="00F20D86">
              <w:rPr>
                <w:rFonts w:eastAsia="Calibri"/>
                <w:noProof/>
              </w:rPr>
              <w:t xml:space="preserve">. </w:t>
            </w:r>
            <w:r w:rsidRPr="00373864">
              <w:rPr>
                <w:rFonts w:eastAsia="Calibri"/>
                <w:noProof/>
              </w:rPr>
              <w:t xml:space="preserve">W ramach wskazanej interwencji zakłada się możliwość tworzenia </w:t>
            </w:r>
            <w:r w:rsidR="00F21219">
              <w:rPr>
                <w:rFonts w:eastAsia="Calibri"/>
                <w:noProof/>
              </w:rPr>
              <w:t xml:space="preserve">lub rozwoju </w:t>
            </w:r>
            <w:r w:rsidRPr="00373864">
              <w:rPr>
                <w:rFonts w:eastAsia="Calibri"/>
                <w:noProof/>
              </w:rPr>
              <w:t>dedykowanych sieci telekomunikacyjnych na rzecz świ</w:t>
            </w:r>
            <w:r w:rsidR="002F3C98">
              <w:rPr>
                <w:rFonts w:eastAsia="Calibri"/>
                <w:noProof/>
              </w:rPr>
              <w:t>a</w:t>
            </w:r>
            <w:r w:rsidRPr="00373864">
              <w:rPr>
                <w:rFonts w:eastAsia="Calibri"/>
                <w:noProof/>
              </w:rPr>
              <w:t xml:space="preserve">dczenia usług </w:t>
            </w:r>
            <w:r w:rsidR="006E11FA">
              <w:rPr>
                <w:rFonts w:eastAsia="Calibri"/>
                <w:noProof/>
              </w:rPr>
              <w:t>w</w:t>
            </w:r>
            <w:r w:rsidR="006E11FA" w:rsidRPr="00373864">
              <w:rPr>
                <w:rFonts w:eastAsia="Calibri"/>
                <w:noProof/>
              </w:rPr>
              <w:t xml:space="preserve"> </w:t>
            </w:r>
            <w:r w:rsidRPr="00373864">
              <w:rPr>
                <w:rFonts w:eastAsia="Calibri"/>
                <w:noProof/>
              </w:rPr>
              <w:t>wyżej wymienionych miejsc</w:t>
            </w:r>
            <w:r w:rsidR="00F104CC">
              <w:rPr>
                <w:rFonts w:eastAsia="Calibri"/>
                <w:noProof/>
              </w:rPr>
              <w:t>ach</w:t>
            </w:r>
            <w:r w:rsidRPr="00373864">
              <w:rPr>
                <w:rFonts w:eastAsia="Calibri"/>
                <w:noProof/>
              </w:rPr>
              <w:t xml:space="preserve">, </w:t>
            </w:r>
            <w:r w:rsidR="00173CDA" w:rsidRPr="00373864">
              <w:rPr>
                <w:rFonts w:eastAsia="Calibri"/>
                <w:noProof/>
              </w:rPr>
              <w:t>a</w:t>
            </w:r>
            <w:r w:rsidR="00173CDA">
              <w:rPr>
                <w:rFonts w:eastAsia="Calibri"/>
                <w:noProof/>
              </w:rPr>
              <w:t> </w:t>
            </w:r>
            <w:r w:rsidRPr="00373864">
              <w:rPr>
                <w:rFonts w:eastAsia="Calibri"/>
                <w:noProof/>
              </w:rPr>
              <w:t>także przedsięwzięcia o charakterze pilotażowym i demonstracyjnym wykorzystujące infrastrukturę telekomunikacyjną najnowszych generacji.</w:t>
            </w:r>
          </w:p>
          <w:p w:rsidR="009D6601" w:rsidRPr="00922307" w:rsidRDefault="009D6601" w:rsidP="004F1187">
            <w:pPr>
              <w:rPr>
                <w:rFonts w:eastAsia="Calibri"/>
                <w:noProof/>
              </w:rPr>
            </w:pPr>
            <w:r>
              <w:rPr>
                <w:rFonts w:eastAsia="Calibri"/>
                <w:noProof/>
              </w:rPr>
              <w:t xml:space="preserve">Przewiduje się również wsparcie ukierunkowane na rozwój zastosowań </w:t>
            </w:r>
            <w:r w:rsidR="0042052A">
              <w:rPr>
                <w:rFonts w:eastAsia="Calibri"/>
                <w:noProof/>
              </w:rPr>
              <w:t xml:space="preserve">nowoczesnych </w:t>
            </w:r>
            <w:r w:rsidRPr="009D6601">
              <w:rPr>
                <w:rFonts w:eastAsia="Calibri"/>
                <w:noProof/>
              </w:rPr>
              <w:t xml:space="preserve">systemów </w:t>
            </w:r>
            <w:r w:rsidR="0042052A">
              <w:rPr>
                <w:rFonts w:eastAsia="Calibri"/>
                <w:noProof/>
              </w:rPr>
              <w:t xml:space="preserve">łączności </w:t>
            </w:r>
            <w:r w:rsidRPr="009D6601">
              <w:rPr>
                <w:rFonts w:eastAsia="Calibri"/>
                <w:noProof/>
              </w:rPr>
              <w:t xml:space="preserve">w celu opracowania usług i aplikacji dla konkretnych grup odbiorców </w:t>
            </w:r>
            <w:r w:rsidR="008F0492">
              <w:rPr>
                <w:rFonts w:eastAsia="Calibri"/>
                <w:noProof/>
              </w:rPr>
              <w:t xml:space="preserve">oraz </w:t>
            </w:r>
            <w:r w:rsidRPr="009D6601">
              <w:rPr>
                <w:rFonts w:eastAsia="Calibri"/>
                <w:noProof/>
              </w:rPr>
              <w:t>inteligentnych rozwiązań wykorzystywanych na potrzeby implementacji m.in. inteligentnych miast, wsi oraz rolnictwa.</w:t>
            </w:r>
          </w:p>
        </w:tc>
      </w:tr>
      <w:tr w:rsidR="00547A15" w:rsidRPr="00373864" w:rsidTr="00B578BB">
        <w:trPr>
          <w:trHeight w:val="566"/>
          <w:trPrChange w:id="259" w:author="Ignacy Turowiecki" w:date="2021-12-08T12:44:00Z">
            <w:trPr>
              <w:trHeight w:val="566"/>
            </w:trPr>
          </w:trPrChange>
        </w:trPr>
        <w:tc>
          <w:tcPr>
            <w:tcW w:w="1127" w:type="pct"/>
            <w:tcPrChange w:id="260" w:author="Ignacy Turowiecki" w:date="2021-12-08T12:44:00Z">
              <w:tcPr>
                <w:tcW w:w="1193" w:type="pct"/>
              </w:tcPr>
            </w:tcPrChange>
          </w:tcPr>
          <w:p w:rsidR="004B1E68" w:rsidRPr="00E54352" w:rsidRDefault="00595755" w:rsidP="00595755">
            <w:pPr>
              <w:rPr>
                <w:noProof/>
              </w:rPr>
            </w:pPr>
            <w:r>
              <w:rPr>
                <w:noProof/>
              </w:rPr>
              <w:lastRenderedPageBreak/>
              <w:t>B</w:t>
            </w:r>
            <w:r w:rsidRPr="00595755">
              <w:rPr>
                <w:noProof/>
              </w:rPr>
              <w:t xml:space="preserve">ardziej konkurencyjna i inteligentna Europa dzięki wspieraniu innowacyjnej i inteligentnej transformacji </w:t>
            </w:r>
            <w:r w:rsidRPr="00595755">
              <w:rPr>
                <w:noProof/>
              </w:rPr>
              <w:lastRenderedPageBreak/>
              <w:t>gospodarczej oraz regionalnej łączności cyfrowej</w:t>
            </w:r>
            <w:r w:rsidR="00AB1D53">
              <w:rPr>
                <w:noProof/>
              </w:rPr>
              <w:t xml:space="preserve"> (CP1)</w:t>
            </w:r>
          </w:p>
        </w:tc>
        <w:tc>
          <w:tcPr>
            <w:tcW w:w="1220" w:type="pct"/>
            <w:tcPrChange w:id="261" w:author="Ignacy Turowiecki" w:date="2021-12-08T12:44:00Z">
              <w:tcPr>
                <w:tcW w:w="1218" w:type="pct"/>
              </w:tcPr>
            </w:tcPrChange>
          </w:tcPr>
          <w:p w:rsidR="00596EDB" w:rsidRPr="00E54352" w:rsidRDefault="00AB1D53" w:rsidP="00D62555">
            <w:pPr>
              <w:rPr>
                <w:noProof/>
              </w:rPr>
            </w:pPr>
            <w:r>
              <w:rPr>
                <w:noProof/>
              </w:rPr>
              <w:lastRenderedPageBreak/>
              <w:t xml:space="preserve">(ii) </w:t>
            </w:r>
            <w:r w:rsidR="00756B6B">
              <w:rPr>
                <w:noProof/>
              </w:rPr>
              <w:t>C</w:t>
            </w:r>
            <w:r w:rsidR="00756B6B" w:rsidRPr="00756B6B">
              <w:rPr>
                <w:noProof/>
              </w:rPr>
              <w:t xml:space="preserve">zerpanie korzyści z cyfryzacji dla obywateli, przedsiębiorstw, </w:t>
            </w:r>
            <w:r w:rsidR="00D62555">
              <w:rPr>
                <w:noProof/>
              </w:rPr>
              <w:t xml:space="preserve">organizacji </w:t>
            </w:r>
            <w:r w:rsidR="00756B6B" w:rsidRPr="00756B6B">
              <w:rPr>
                <w:noProof/>
              </w:rPr>
              <w:t xml:space="preserve">badawczych i </w:t>
            </w:r>
            <w:r w:rsidR="00D62555">
              <w:rPr>
                <w:noProof/>
              </w:rPr>
              <w:t xml:space="preserve">instytucji </w:t>
            </w:r>
            <w:r w:rsidR="00D62555">
              <w:rPr>
                <w:noProof/>
              </w:rPr>
              <w:lastRenderedPageBreak/>
              <w:t>publicznych</w:t>
            </w:r>
          </w:p>
        </w:tc>
        <w:tc>
          <w:tcPr>
            <w:tcW w:w="2652" w:type="pct"/>
            <w:tcPrChange w:id="262" w:author="Ignacy Turowiecki" w:date="2021-12-08T12:44:00Z">
              <w:tcPr>
                <w:tcW w:w="2589" w:type="pct"/>
              </w:tcPr>
            </w:tcPrChange>
          </w:tcPr>
          <w:p w:rsidR="000213B1" w:rsidRPr="00603ECB" w:rsidRDefault="000213B1" w:rsidP="004F1187">
            <w:pPr>
              <w:rPr>
                <w:rFonts w:eastAsia="Calibri"/>
                <w:noProof/>
              </w:rPr>
            </w:pPr>
            <w:r w:rsidRPr="00603ECB">
              <w:rPr>
                <w:rFonts w:eastAsia="Calibri"/>
                <w:noProof/>
              </w:rPr>
              <w:lastRenderedPageBreak/>
              <w:t xml:space="preserve">Realizowane dotychczas projekty </w:t>
            </w:r>
            <w:r w:rsidR="00E73019">
              <w:rPr>
                <w:rFonts w:eastAsia="Calibri"/>
                <w:noProof/>
              </w:rPr>
              <w:br/>
            </w:r>
            <w:r w:rsidRPr="00603ECB">
              <w:rPr>
                <w:rFonts w:eastAsia="Calibri"/>
                <w:noProof/>
              </w:rPr>
              <w:t>e-administracji nie zaspokoiły wszystkich potrzeb. Konieczne jest dalsze poszerzenie zakresu spraw, które obywatele i przedsiębiorcy mogą załatwić drogą elektroniczną, optymalizacja istniejących e-usług i procesów wewnątrzurzędowych</w:t>
            </w:r>
            <w:r w:rsidR="00F22C6E">
              <w:rPr>
                <w:rFonts w:eastAsia="Calibri"/>
                <w:noProof/>
              </w:rPr>
              <w:t>,</w:t>
            </w:r>
            <w:r w:rsidRPr="00603ECB">
              <w:rPr>
                <w:rFonts w:eastAsia="Calibri"/>
                <w:noProof/>
              </w:rPr>
              <w:t xml:space="preserve"> wsparcie rozwiązań o charakterze </w:t>
            </w:r>
            <w:r w:rsidRPr="00603ECB">
              <w:rPr>
                <w:rFonts w:eastAsia="Calibri"/>
                <w:noProof/>
              </w:rPr>
              <w:lastRenderedPageBreak/>
              <w:t>horyzontalnym, które pozwolą na sprawne funkcjonowanie administracji publicznej na terenie całego kraju.</w:t>
            </w:r>
          </w:p>
          <w:p w:rsidR="000213B1" w:rsidRPr="00603ECB" w:rsidRDefault="000213B1" w:rsidP="004F1187">
            <w:pPr>
              <w:rPr>
                <w:rFonts w:eastAsia="Calibri"/>
                <w:noProof/>
              </w:rPr>
            </w:pPr>
            <w:r w:rsidRPr="00603ECB">
              <w:rPr>
                <w:rFonts w:eastAsia="Calibri"/>
                <w:noProof/>
              </w:rPr>
              <w:t xml:space="preserve">Doświadczenia </w:t>
            </w:r>
            <w:r w:rsidR="000B1382">
              <w:rPr>
                <w:rFonts w:eastAsia="Calibri"/>
                <w:noProof/>
              </w:rPr>
              <w:t>dotyczące</w:t>
            </w:r>
            <w:r w:rsidRPr="00603ECB">
              <w:rPr>
                <w:rFonts w:eastAsia="Calibri"/>
                <w:noProof/>
              </w:rPr>
              <w:t xml:space="preserve"> funkcjonowania podmiotów krajowego systemu cyberbezpieczeństwa oraz obserwowany dynamiczny wzrost liczby ataków </w:t>
            </w:r>
            <w:r w:rsidR="00E73019" w:rsidRPr="00603ECB">
              <w:rPr>
                <w:rFonts w:eastAsia="Calibri"/>
                <w:noProof/>
              </w:rPr>
              <w:t>i</w:t>
            </w:r>
            <w:r w:rsidR="00E73019">
              <w:rPr>
                <w:rFonts w:eastAsia="Calibri"/>
                <w:noProof/>
              </w:rPr>
              <w:t> </w:t>
            </w:r>
            <w:r w:rsidRPr="00603ECB">
              <w:rPr>
                <w:rFonts w:eastAsia="Calibri"/>
                <w:noProof/>
              </w:rPr>
              <w:t xml:space="preserve">incydentów implikuje konieczność zdecydowanego zwiększenia nakładów finansowych na wzmocnienie odporności systemów informatycznych, rozwój innowacyjnych rozwiązań wykorzystujących nowe technologie, zwiększenie dostępności wykwalifikowanych kadr zajmujących się cyberbezpieczeństwem. </w:t>
            </w:r>
          </w:p>
          <w:p w:rsidR="000213B1" w:rsidRPr="00603ECB" w:rsidRDefault="000213B1" w:rsidP="004F1187">
            <w:pPr>
              <w:rPr>
                <w:rFonts w:eastAsia="Calibri"/>
                <w:noProof/>
              </w:rPr>
            </w:pPr>
            <w:r w:rsidRPr="00603ECB">
              <w:rPr>
                <w:rFonts w:eastAsia="Calibri"/>
                <w:noProof/>
              </w:rPr>
              <w:t>Konieczne jest dalsze wspieranie dostarczania danych do gospodarki poprzez digitalizację i udostępnianie zasobów kultury, administracji i nauki oraz wsparcie ich wykorzystania przez przedsiębiorców</w:t>
            </w:r>
            <w:r w:rsidR="009F4DED">
              <w:rPr>
                <w:rFonts w:eastAsia="Calibri"/>
                <w:noProof/>
              </w:rPr>
              <w:t xml:space="preserve"> i obywateli</w:t>
            </w:r>
            <w:r w:rsidRPr="00603ECB">
              <w:rPr>
                <w:rFonts w:eastAsia="Calibri"/>
                <w:noProof/>
              </w:rPr>
              <w:t>. Interwencja powinna objąć także działania polegające na promowaniu dobrych praktyk dzielenia się danymi, wsparciu wymiany danych między przedsiębiorcami oraz stymulowaniu ponownego wykorzystania danych w przedsiębiorstwach.</w:t>
            </w:r>
          </w:p>
          <w:p w:rsidR="000213B1" w:rsidRPr="00603ECB" w:rsidRDefault="000213B1" w:rsidP="004F1187">
            <w:pPr>
              <w:rPr>
                <w:rFonts w:eastAsia="Calibri"/>
                <w:noProof/>
              </w:rPr>
            </w:pPr>
            <w:r w:rsidRPr="00603ECB">
              <w:rPr>
                <w:rFonts w:eastAsia="Calibri"/>
                <w:noProof/>
              </w:rPr>
              <w:t xml:space="preserve">Transformacja cyfrowa umożliwia rozwiązywanie problemów społeczno-gospodarczych, jednak skuteczność tych działań jest często warunkowana nawiązaniem współpracy międzysektorowej obejmującej w szczególności administrację publiczną, przedsiębiorców, uczelnie i podmioty nauki. Interwencja ma pomóc w </w:t>
            </w:r>
            <w:r w:rsidRPr="00603ECB">
              <w:rPr>
                <w:rFonts w:eastAsia="Calibri"/>
                <w:noProof/>
              </w:rPr>
              <w:lastRenderedPageBreak/>
              <w:t xml:space="preserve">dostarczeniu skalowalnych rozwiązań gospodarczych w różnych obszarach, np. zdrowiu, energetyce, </w:t>
            </w:r>
            <w:r w:rsidR="000B1382">
              <w:rPr>
                <w:rFonts w:eastAsia="Calibri"/>
                <w:noProof/>
              </w:rPr>
              <w:t xml:space="preserve">transporcie, </w:t>
            </w:r>
            <w:r w:rsidRPr="00603ECB">
              <w:rPr>
                <w:rFonts w:eastAsia="Calibri"/>
                <w:noProof/>
              </w:rPr>
              <w:t>ochronie środowiska, rolnictwie.</w:t>
            </w:r>
          </w:p>
          <w:p w:rsidR="00045883" w:rsidRPr="00373864" w:rsidRDefault="000213B1" w:rsidP="00035B9A">
            <w:pPr>
              <w:rPr>
                <w:rFonts w:eastAsia="Calibri"/>
                <w:noProof/>
              </w:rPr>
            </w:pPr>
            <w:r w:rsidRPr="00603ECB">
              <w:rPr>
                <w:rFonts w:eastAsia="Calibri"/>
                <w:noProof/>
              </w:rPr>
              <w:t xml:space="preserve">Wraz z rozwojem technologicznym konieczne jest ciągłe  doskonalenie kompetencji zawodowych, dodatkowo pandemia COVID-19 wymusiła zmianę </w:t>
            </w:r>
            <w:r w:rsidR="00E73019" w:rsidRPr="00603ECB">
              <w:rPr>
                <w:rFonts w:eastAsia="Calibri"/>
                <w:noProof/>
              </w:rPr>
              <w:t>w</w:t>
            </w:r>
            <w:r w:rsidR="00E73019">
              <w:rPr>
                <w:rFonts w:eastAsia="Calibri"/>
                <w:noProof/>
              </w:rPr>
              <w:t> </w:t>
            </w:r>
            <w:r w:rsidR="001034F2">
              <w:rPr>
                <w:rFonts w:eastAsia="Calibri"/>
                <w:noProof/>
              </w:rPr>
              <w:t xml:space="preserve">sposobie świadczenia pracy w </w:t>
            </w:r>
            <w:r w:rsidRPr="00603ECB">
              <w:rPr>
                <w:rFonts w:eastAsia="Calibri"/>
                <w:noProof/>
              </w:rPr>
              <w:t>niespotykanym zakresie (praca w trybie zdalnym). Konieczne jest wsparcie rozwoju kompetencji cyfrowych pracowników instytucji publicznych, w tym w sektorze ochrony zdrowia, aby podmioty te mogły skutecznie i efektywnie pełnić swoją rolę. Wyzwaniem jest także budowanie świadomości w zakresie korzyści płynących z korzystania z nowoczesnych technologii, jak i cyber</w:t>
            </w:r>
            <w:r w:rsidR="007E13D8">
              <w:rPr>
                <w:rFonts w:eastAsia="Calibri"/>
                <w:noProof/>
              </w:rPr>
              <w:t>bezpieczeństwa</w:t>
            </w:r>
            <w:r w:rsidR="003B7D82">
              <w:rPr>
                <w:rFonts w:eastAsia="Calibri"/>
                <w:noProof/>
              </w:rPr>
              <w:t>.</w:t>
            </w:r>
          </w:p>
        </w:tc>
      </w:tr>
    </w:tbl>
    <w:p w:rsidR="002908B6" w:rsidRDefault="009E4211" w:rsidP="009E4211">
      <w:pPr>
        <w:spacing w:before="120" w:after="0" w:line="240" w:lineRule="auto"/>
        <w:jc w:val="both"/>
        <w:rPr>
          <w:rFonts w:eastAsia="Calibri" w:cs="Arial"/>
          <w:i/>
          <w:noProof/>
          <w:sz w:val="18"/>
          <w:szCs w:val="20"/>
          <w:lang w:eastAsia="pl-PL" w:bidi="pl-PL"/>
        </w:rPr>
      </w:pPr>
      <w:r w:rsidRPr="00373864">
        <w:rPr>
          <w:rFonts w:eastAsia="Calibri" w:cs="Arial"/>
          <w:i/>
          <w:noProof/>
          <w:sz w:val="18"/>
          <w:szCs w:val="20"/>
          <w:lang w:eastAsia="pl-PL" w:bidi="pl-PL"/>
        </w:rPr>
        <w:lastRenderedPageBreak/>
        <w:t>*Odrębne priorytety zgodnie z rozporządzeniem w sprawie EFS+</w:t>
      </w:r>
      <w:r w:rsidR="009E4D27">
        <w:rPr>
          <w:rFonts w:eastAsia="Calibri" w:cs="Arial"/>
          <w:i/>
          <w:noProof/>
          <w:sz w:val="18"/>
          <w:szCs w:val="20"/>
          <w:lang w:eastAsia="pl-PL" w:bidi="pl-PL"/>
        </w:rPr>
        <w:t>.</w:t>
      </w:r>
    </w:p>
    <w:p w:rsidR="002908B6" w:rsidRDefault="002908B6">
      <w:pPr>
        <w:spacing w:line="276" w:lineRule="auto"/>
        <w:rPr>
          <w:rFonts w:eastAsia="Calibri" w:cs="Arial"/>
          <w:i/>
          <w:noProof/>
          <w:sz w:val="18"/>
          <w:szCs w:val="20"/>
          <w:lang w:eastAsia="pl-PL" w:bidi="pl-PL"/>
        </w:rPr>
      </w:pPr>
      <w:r>
        <w:rPr>
          <w:rFonts w:eastAsia="Calibri" w:cs="Arial"/>
          <w:i/>
          <w:noProof/>
          <w:sz w:val="18"/>
          <w:szCs w:val="20"/>
          <w:lang w:eastAsia="pl-PL" w:bidi="pl-PL"/>
        </w:rPr>
        <w:br w:type="page"/>
      </w:r>
    </w:p>
    <w:p w:rsidR="002A0DA7" w:rsidRPr="001219A7" w:rsidRDefault="002A0DA7" w:rsidP="002A0DA7">
      <w:pPr>
        <w:pStyle w:val="Nagwek1"/>
        <w:rPr>
          <w:noProof/>
        </w:rPr>
      </w:pPr>
      <w:bookmarkStart w:id="263" w:name="_Toc67650435"/>
      <w:bookmarkStart w:id="264" w:name="_Toc67650768"/>
      <w:bookmarkStart w:id="265" w:name="_Toc67654891"/>
      <w:bookmarkStart w:id="266" w:name="_Toc69393349"/>
      <w:bookmarkStart w:id="267" w:name="_Toc87282981"/>
      <w:r>
        <w:rPr>
          <w:noProof/>
        </w:rPr>
        <w:lastRenderedPageBreak/>
        <w:t>Priorytety</w:t>
      </w:r>
      <w:bookmarkEnd w:id="263"/>
      <w:bookmarkEnd w:id="264"/>
      <w:bookmarkEnd w:id="265"/>
      <w:bookmarkEnd w:id="266"/>
      <w:bookmarkEnd w:id="267"/>
    </w:p>
    <w:p w:rsidR="00571CD4" w:rsidRDefault="00E145B6" w:rsidP="00571CD4">
      <w:pPr>
        <w:pStyle w:val="Nagwek2"/>
        <w:rPr>
          <w:noProof/>
        </w:rPr>
      </w:pPr>
      <w:bookmarkStart w:id="268" w:name="_Toc67650437"/>
      <w:bookmarkStart w:id="269" w:name="_Toc67650770"/>
      <w:bookmarkStart w:id="270" w:name="_Toc67654893"/>
      <w:bookmarkStart w:id="271" w:name="_Toc87282982"/>
      <w:r w:rsidRPr="00AA6D33">
        <w:rPr>
          <w:rFonts w:eastAsia="Calibri"/>
          <w:noProof/>
        </w:rPr>
        <w:t>Priorytet I</w:t>
      </w:r>
      <w:r w:rsidR="003935A6">
        <w:rPr>
          <w:rFonts w:eastAsia="Calibri"/>
          <w:noProof/>
        </w:rPr>
        <w:t>:</w:t>
      </w:r>
      <w:r w:rsidRPr="00AA6D33">
        <w:rPr>
          <w:rFonts w:eastAsia="Calibri"/>
          <w:noProof/>
        </w:rPr>
        <w:t xml:space="preserve"> Zwiększenie dostępu do ultra-szybkiego internetu szerokopasmowego</w:t>
      </w:r>
      <w:bookmarkEnd w:id="268"/>
      <w:bookmarkEnd w:id="269"/>
      <w:bookmarkEnd w:id="270"/>
      <w:bookmarkEnd w:id="271"/>
      <w:r w:rsidR="00A6261E">
        <w:rPr>
          <w:noProof/>
        </w:rPr>
        <w:t xml:space="preserve"> </w:t>
      </w:r>
    </w:p>
    <w:p w:rsidR="00E145B6" w:rsidRPr="00267890" w:rsidRDefault="00DF4BFB" w:rsidP="00DF4BFB">
      <w:pPr>
        <w:pStyle w:val="Limitznakw"/>
      </w:pPr>
      <w:r>
        <w:t>[l</w:t>
      </w:r>
      <w:r w:rsidR="00A6261E" w:rsidRPr="00DF4BFB">
        <w:t>imit znaków 300]</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EB03A2" w:rsidRPr="00EB03A2" w:rsidTr="00EB03A2">
        <w:tc>
          <w:tcPr>
            <w:tcW w:w="9322" w:type="dxa"/>
          </w:tcPr>
          <w:p w:rsidR="00EB03A2" w:rsidRPr="00DF4BFB" w:rsidRDefault="00EB03A2" w:rsidP="00E91F13">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DF4BFB">
              <w:rPr>
                <w:rFonts w:eastAsia="Times New Roman" w:cs="Arial"/>
                <w:noProof/>
                <w:sz w:val="20"/>
                <w:szCs w:val="20"/>
                <w:lang w:eastAsia="pl-PL" w:bidi="pl-PL"/>
              </w:rPr>
              <w:instrText xml:space="preserve"> FORMCHECKBOX </w:instrText>
            </w:r>
            <w:r w:rsidR="00752563">
              <w:rPr>
                <w:rFonts w:eastAsia="Times New Roman" w:cs="Arial"/>
                <w:noProof/>
                <w:sz w:val="20"/>
                <w:szCs w:val="20"/>
                <w:lang w:val="en-GB" w:eastAsia="pl-PL" w:bidi="pl-PL"/>
              </w:rPr>
            </w:r>
            <w:r w:rsidR="00752563">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DF4BFB">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zatrudnienia ludzi młodych</w:t>
            </w:r>
          </w:p>
        </w:tc>
      </w:tr>
      <w:tr w:rsidR="00EB03A2" w:rsidRPr="00EB03A2" w:rsidTr="00EB03A2">
        <w:tc>
          <w:tcPr>
            <w:tcW w:w="9322" w:type="dxa"/>
          </w:tcPr>
          <w:p w:rsidR="00EB03A2" w:rsidRPr="00DF4BFB" w:rsidRDefault="00EB03A2" w:rsidP="00E91F13">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DF4BFB">
              <w:rPr>
                <w:rFonts w:eastAsia="Times New Roman" w:cs="Arial"/>
                <w:noProof/>
                <w:sz w:val="20"/>
                <w:szCs w:val="20"/>
                <w:lang w:eastAsia="pl-PL" w:bidi="pl-PL"/>
              </w:rPr>
              <w:instrText xml:space="preserve"> FORMCHECKBOX </w:instrText>
            </w:r>
            <w:r w:rsidR="00752563">
              <w:rPr>
                <w:rFonts w:eastAsia="Times New Roman" w:cs="Arial"/>
                <w:noProof/>
                <w:sz w:val="20"/>
                <w:szCs w:val="20"/>
                <w:lang w:val="en-GB" w:eastAsia="pl-PL" w:bidi="pl-PL"/>
              </w:rPr>
            </w:r>
            <w:r w:rsidR="00752563">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DF4BFB">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innowacyjnych działań społecznych</w:t>
            </w:r>
          </w:p>
        </w:tc>
      </w:tr>
      <w:tr w:rsidR="00EB03A2" w:rsidRPr="00EB03A2" w:rsidTr="00EB03A2">
        <w:tc>
          <w:tcPr>
            <w:tcW w:w="9322" w:type="dxa"/>
          </w:tcPr>
          <w:p w:rsidR="00EB03A2" w:rsidRPr="00DF4BFB" w:rsidRDefault="00EB03A2" w:rsidP="00E91F13">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DF4BFB">
              <w:rPr>
                <w:rFonts w:eastAsia="Times New Roman" w:cs="Arial"/>
                <w:noProof/>
                <w:sz w:val="20"/>
                <w:szCs w:val="20"/>
                <w:lang w:eastAsia="pl-PL" w:bidi="pl-PL"/>
              </w:rPr>
              <w:instrText xml:space="preserve"> FORMCHECKBOX </w:instrText>
            </w:r>
            <w:r w:rsidR="00752563">
              <w:rPr>
                <w:rFonts w:eastAsia="Times New Roman" w:cs="Arial"/>
                <w:noProof/>
                <w:sz w:val="20"/>
                <w:szCs w:val="20"/>
                <w:lang w:val="en-GB" w:eastAsia="pl-PL" w:bidi="pl-PL"/>
              </w:rPr>
            </w:r>
            <w:r w:rsidR="00752563">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DF4BFB">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wsparcia dla osób najbardziej potrzebujących w ramach celu szczegółowego określonego w art. 4 ust. 1 lit. m) rozporządzenia w sprawie EFS+</w:t>
            </w:r>
            <w:r w:rsidR="00E91F13" w:rsidRPr="00E91F13">
              <w:rPr>
                <w:rFonts w:eastAsia="Times New Roman" w:cs="Arial"/>
                <w:b/>
                <w:bCs/>
                <w:noProof/>
                <w:sz w:val="20"/>
                <w:szCs w:val="20"/>
                <w:lang w:eastAsia="pl-PL" w:bidi="pl-PL"/>
              </w:rPr>
              <w:t>*</w:t>
            </w:r>
          </w:p>
        </w:tc>
      </w:tr>
      <w:tr w:rsidR="00EB03A2" w:rsidRPr="00EB03A2" w:rsidTr="00EB03A2">
        <w:tc>
          <w:tcPr>
            <w:tcW w:w="9322" w:type="dxa"/>
          </w:tcPr>
          <w:p w:rsidR="00EB03A2" w:rsidRPr="00DF4BFB" w:rsidRDefault="00EB03A2" w:rsidP="00E91F13">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DF4BFB">
              <w:rPr>
                <w:rFonts w:eastAsia="Times New Roman" w:cs="Arial"/>
                <w:noProof/>
                <w:sz w:val="20"/>
                <w:szCs w:val="20"/>
                <w:lang w:eastAsia="pl-PL" w:bidi="pl-PL"/>
              </w:rPr>
              <w:instrText xml:space="preserve"> FORMCHECKBOX </w:instrText>
            </w:r>
            <w:r w:rsidR="00752563">
              <w:rPr>
                <w:rFonts w:eastAsia="Times New Roman" w:cs="Arial"/>
                <w:noProof/>
                <w:sz w:val="20"/>
                <w:szCs w:val="20"/>
                <w:lang w:val="en-GB" w:eastAsia="pl-PL" w:bidi="pl-PL"/>
              </w:rPr>
            </w:r>
            <w:r w:rsidR="00752563">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00E91F13" w:rsidRPr="00C2099E">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wsparcia dla osób najbardziej potrzebujących w ramach celu szczegółowego określonego w art. 4 ust. 1 lit. l) rozporządzenia w sprawie EFS</w:t>
            </w:r>
            <w:r w:rsidR="00E91F13" w:rsidRPr="00E91F13">
              <w:rPr>
                <w:rFonts w:eastAsia="Times New Roman" w:cs="Arial"/>
                <w:noProof/>
                <w:sz w:val="20"/>
                <w:szCs w:val="20"/>
                <w:vertAlign w:val="superscript"/>
                <w:lang w:eastAsia="pl-PL" w:bidi="pl-PL"/>
              </w:rPr>
              <w:t xml:space="preserve"> </w:t>
            </w:r>
            <w:r w:rsidR="000B194D">
              <w:rPr>
                <w:rStyle w:val="Odwoanieprzypisudolnego"/>
                <w:rFonts w:eastAsia="Times New Roman" w:cs="Arial"/>
                <w:noProof/>
                <w:sz w:val="20"/>
                <w:szCs w:val="20"/>
                <w:lang w:eastAsia="pl-PL" w:bidi="pl-PL"/>
              </w:rPr>
              <w:footnoteReference w:id="31"/>
            </w:r>
          </w:p>
        </w:tc>
      </w:tr>
      <w:tr w:rsidR="00EB03A2" w:rsidRPr="00EB03A2" w:rsidTr="00EB03A2">
        <w:tc>
          <w:tcPr>
            <w:tcW w:w="9322" w:type="dxa"/>
            <w:tcBorders>
              <w:top w:val="single" w:sz="4" w:space="0" w:color="auto"/>
              <w:left w:val="single" w:sz="4" w:space="0" w:color="auto"/>
              <w:bottom w:val="single" w:sz="4" w:space="0" w:color="auto"/>
              <w:right w:val="single" w:sz="4" w:space="0" w:color="auto"/>
            </w:tcBorders>
          </w:tcPr>
          <w:p w:rsidR="00EB03A2" w:rsidRPr="00DF4BFB" w:rsidRDefault="00EB03A2" w:rsidP="00E91F13">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DF4BFB">
              <w:rPr>
                <w:rFonts w:eastAsia="Times New Roman" w:cs="Arial"/>
                <w:noProof/>
                <w:sz w:val="20"/>
                <w:szCs w:val="20"/>
                <w:lang w:eastAsia="pl-PL" w:bidi="pl-PL"/>
              </w:rPr>
              <w:instrText xml:space="preserve"> FORMCHECKBOX </w:instrText>
            </w:r>
            <w:r w:rsidR="00752563">
              <w:rPr>
                <w:rFonts w:eastAsia="Times New Roman" w:cs="Arial"/>
                <w:noProof/>
                <w:sz w:val="20"/>
                <w:szCs w:val="20"/>
                <w:lang w:val="en-GB" w:eastAsia="pl-PL" w:bidi="pl-PL"/>
              </w:rPr>
            </w:r>
            <w:r w:rsidR="00752563">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DF4BFB">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celu szczegółowego w zakresie mobilności miejskiej określonego w art. 3 ust. 1 lit. b) ppkt (viii) rozporządzenia w sprawie EFRR i Funduszu Spójności</w:t>
            </w:r>
          </w:p>
        </w:tc>
      </w:tr>
      <w:tr w:rsidR="00EB03A2" w:rsidRPr="00EB03A2" w:rsidTr="00EB03A2">
        <w:tc>
          <w:tcPr>
            <w:tcW w:w="9322" w:type="dxa"/>
            <w:tcBorders>
              <w:top w:val="single" w:sz="4" w:space="0" w:color="auto"/>
              <w:left w:val="single" w:sz="4" w:space="0" w:color="auto"/>
              <w:bottom w:val="single" w:sz="4" w:space="0" w:color="auto"/>
              <w:right w:val="single" w:sz="4" w:space="0" w:color="auto"/>
            </w:tcBorders>
          </w:tcPr>
          <w:p w:rsidR="00EB03A2" w:rsidRPr="00DF4BFB" w:rsidRDefault="002908B6" w:rsidP="00E91F13">
            <w:pPr>
              <w:spacing w:before="120" w:after="0" w:line="240" w:lineRule="auto"/>
              <w:jc w:val="both"/>
              <w:rPr>
                <w:rFonts w:eastAsia="Times New Roman" w:cs="Arial"/>
                <w:noProof/>
                <w:sz w:val="20"/>
                <w:szCs w:val="20"/>
                <w:lang w:eastAsia="pl-PL" w:bidi="pl-PL"/>
              </w:rPr>
            </w:pPr>
            <w:r>
              <w:rPr>
                <w:rFonts w:eastAsia="Times New Roman" w:cs="Arial"/>
                <w:noProof/>
                <w:sz w:val="20"/>
                <w:szCs w:val="20"/>
                <w:lang w:val="en-GB" w:eastAsia="pl-PL" w:bidi="pl-PL"/>
              </w:rPr>
              <w:fldChar w:fldCharType="begin">
                <w:ffData>
                  <w:name w:val="Check2"/>
                  <w:enabled/>
                  <w:calcOnExit w:val="0"/>
                  <w:checkBox>
                    <w:sizeAuto/>
                    <w:default w:val="1"/>
                  </w:checkBox>
                </w:ffData>
              </w:fldChar>
            </w:r>
            <w:r w:rsidRPr="00DF4BFB">
              <w:rPr>
                <w:rFonts w:eastAsia="Times New Roman" w:cs="Arial"/>
                <w:noProof/>
                <w:sz w:val="20"/>
                <w:szCs w:val="20"/>
                <w:lang w:eastAsia="pl-PL" w:bidi="pl-PL"/>
              </w:rPr>
              <w:instrText xml:space="preserve"> </w:instrText>
            </w:r>
            <w:bookmarkStart w:id="272" w:name="Check2"/>
            <w:r w:rsidRPr="00DF4BFB">
              <w:rPr>
                <w:rFonts w:eastAsia="Times New Roman" w:cs="Arial"/>
                <w:noProof/>
                <w:sz w:val="20"/>
                <w:szCs w:val="20"/>
                <w:lang w:eastAsia="pl-PL" w:bidi="pl-PL"/>
              </w:rPr>
              <w:instrText xml:space="preserve">FORMCHECKBOX </w:instrText>
            </w:r>
            <w:r w:rsidR="00752563">
              <w:rPr>
                <w:rFonts w:eastAsia="Times New Roman" w:cs="Arial"/>
                <w:noProof/>
                <w:sz w:val="20"/>
                <w:szCs w:val="20"/>
                <w:lang w:val="en-GB" w:eastAsia="pl-PL" w:bidi="pl-PL"/>
              </w:rPr>
            </w:r>
            <w:r w:rsidR="00752563">
              <w:rPr>
                <w:rFonts w:eastAsia="Times New Roman" w:cs="Arial"/>
                <w:noProof/>
                <w:sz w:val="20"/>
                <w:szCs w:val="20"/>
                <w:lang w:val="en-GB" w:eastAsia="pl-PL" w:bidi="pl-PL"/>
              </w:rPr>
              <w:fldChar w:fldCharType="separate"/>
            </w:r>
            <w:r>
              <w:rPr>
                <w:rFonts w:eastAsia="Times New Roman" w:cs="Arial"/>
                <w:noProof/>
                <w:sz w:val="20"/>
                <w:szCs w:val="20"/>
                <w:lang w:val="en-GB" w:eastAsia="pl-PL" w:bidi="pl-PL"/>
              </w:rPr>
              <w:fldChar w:fldCharType="end"/>
            </w:r>
            <w:bookmarkEnd w:id="272"/>
            <w:r w:rsidR="00EB03A2" w:rsidRPr="00DF4BFB">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celu szczegółowego w zakresie łączności cyfrowej określonej w art. 3 ust. 1 lit. a) ppkt (v) rozporządzenia w sprawie EFRR i Funduszu Spójności</w:t>
            </w:r>
          </w:p>
        </w:tc>
      </w:tr>
    </w:tbl>
    <w:p w:rsidR="00EB03A2" w:rsidRPr="007876EA" w:rsidRDefault="00461A2B" w:rsidP="00461A2B">
      <w:pPr>
        <w:spacing w:before="120" w:after="120" w:line="240" w:lineRule="auto"/>
        <w:jc w:val="both"/>
        <w:rPr>
          <w:rFonts w:eastAsia="Times New Roman" w:cs="Arial"/>
          <w:i/>
          <w:noProof/>
          <w:sz w:val="18"/>
          <w:szCs w:val="18"/>
          <w:lang w:eastAsia="pl-PL" w:bidi="pl-PL"/>
        </w:rPr>
      </w:pPr>
      <w:r>
        <w:rPr>
          <w:rFonts w:eastAsia="Times New Roman" w:cs="Arial"/>
          <w:i/>
          <w:noProof/>
          <w:sz w:val="18"/>
          <w:szCs w:val="18"/>
          <w:lang w:eastAsia="pl-PL" w:bidi="pl-PL"/>
        </w:rPr>
        <w:t xml:space="preserve">* </w:t>
      </w:r>
      <w:r w:rsidRPr="00461A2B">
        <w:rPr>
          <w:rFonts w:eastAsia="Times New Roman" w:cs="Arial"/>
          <w:i/>
          <w:noProof/>
          <w:sz w:val="18"/>
          <w:szCs w:val="18"/>
          <w:lang w:eastAsia="pl-PL" w:bidi="pl-PL"/>
        </w:rPr>
        <w:t xml:space="preserve">Jeżeli </w:t>
      </w:r>
      <w:r w:rsidR="00634954" w:rsidRPr="00461A2B">
        <w:rPr>
          <w:rFonts w:eastAsia="Times New Roman" w:cs="Arial"/>
          <w:i/>
          <w:noProof/>
          <w:sz w:val="18"/>
          <w:szCs w:val="18"/>
          <w:lang w:eastAsia="pl-PL" w:bidi="pl-PL"/>
        </w:rPr>
        <w:t>zaznaczon</w:t>
      </w:r>
      <w:r w:rsidR="00634954">
        <w:rPr>
          <w:rFonts w:eastAsia="Times New Roman" w:cs="Arial"/>
          <w:i/>
          <w:noProof/>
          <w:sz w:val="18"/>
          <w:szCs w:val="18"/>
          <w:lang w:eastAsia="pl-PL" w:bidi="pl-PL"/>
        </w:rPr>
        <w:t>e,</w:t>
      </w:r>
      <w:r w:rsidR="00634954" w:rsidRPr="00461A2B">
        <w:rPr>
          <w:rFonts w:eastAsia="Times New Roman" w:cs="Arial"/>
          <w:i/>
          <w:noProof/>
          <w:sz w:val="18"/>
          <w:szCs w:val="18"/>
          <w:lang w:eastAsia="pl-PL" w:bidi="pl-PL"/>
        </w:rPr>
        <w:t xml:space="preserve"> </w:t>
      </w:r>
      <w:r w:rsidRPr="00461A2B">
        <w:rPr>
          <w:rFonts w:eastAsia="Times New Roman" w:cs="Arial"/>
          <w:i/>
          <w:noProof/>
          <w:sz w:val="18"/>
          <w:szCs w:val="18"/>
          <w:lang w:eastAsia="pl-PL" w:bidi="pl-PL"/>
        </w:rPr>
        <w:t xml:space="preserve">przejść do sekcji </w:t>
      </w:r>
      <w:r w:rsidR="00634954">
        <w:rPr>
          <w:rFonts w:eastAsia="Times New Roman" w:cs="Arial"/>
          <w:i/>
          <w:noProof/>
          <w:sz w:val="18"/>
          <w:szCs w:val="18"/>
          <w:lang w:eastAsia="pl-PL" w:bidi="pl-PL"/>
        </w:rPr>
        <w:t>2.1.1.2</w:t>
      </w:r>
    </w:p>
    <w:p w:rsidR="0078507A" w:rsidRPr="0078507A" w:rsidRDefault="0078507A" w:rsidP="00DF4BFB">
      <w:pPr>
        <w:pStyle w:val="Limitznakw"/>
      </w:pPr>
      <w:r w:rsidRPr="004E6683">
        <w:t xml:space="preserve">[limit znaków </w:t>
      </w:r>
      <w:r>
        <w:t>80</w:t>
      </w:r>
      <w:r w:rsidRPr="004E6683">
        <w:t>00]</w:t>
      </w:r>
    </w:p>
    <w:p w:rsidR="004F1187" w:rsidRPr="00373864" w:rsidRDefault="004F1187" w:rsidP="00DF4BFB">
      <w:pPr>
        <w:spacing w:before="360"/>
        <w:rPr>
          <w:noProof/>
        </w:rPr>
      </w:pPr>
      <w:r w:rsidRPr="00373864">
        <w:rPr>
          <w:noProof/>
        </w:rPr>
        <w:t>Nowoczesna infrastruktura telekomunikacyjna jest warunkiem dla kluczowych inwestycji w TIK, budowę e-państwa, integracji systemów państwowych</w:t>
      </w:r>
      <w:r>
        <w:rPr>
          <w:noProof/>
        </w:rPr>
        <w:t xml:space="preserve"> i</w:t>
      </w:r>
      <w:r w:rsidR="003E4140">
        <w:rPr>
          <w:noProof/>
        </w:rPr>
        <w:t> </w:t>
      </w:r>
      <w:r>
        <w:rPr>
          <w:noProof/>
        </w:rPr>
        <w:t>samorządowych</w:t>
      </w:r>
      <w:r w:rsidRPr="00373864">
        <w:rPr>
          <w:noProof/>
        </w:rPr>
        <w:t xml:space="preserve"> </w:t>
      </w:r>
      <w:r>
        <w:rPr>
          <w:noProof/>
        </w:rPr>
        <w:t>oraz</w:t>
      </w:r>
      <w:r w:rsidRPr="00373864">
        <w:rPr>
          <w:noProof/>
        </w:rPr>
        <w:t xml:space="preserve"> dostępu do danych. Jest też niezbędna dla zwiększenia konkurencyjności gospodarki, rozwoju miast i obszarów wiejskich, dostępu do zasobów wiedzy oraz zarządzania procesami wytwórczymi w gospodarce. Pozwoli połączyć uczelnie</w:t>
      </w:r>
      <w:r w:rsidR="00FA5485">
        <w:rPr>
          <w:noProof/>
        </w:rPr>
        <w:t xml:space="preserve"> i podmioty nauki</w:t>
      </w:r>
      <w:r>
        <w:rPr>
          <w:noProof/>
        </w:rPr>
        <w:t>,</w:t>
      </w:r>
      <w:r w:rsidRPr="00373864">
        <w:rPr>
          <w:noProof/>
        </w:rPr>
        <w:t xml:space="preserve"> szkoły</w:t>
      </w:r>
      <w:r>
        <w:rPr>
          <w:noProof/>
        </w:rPr>
        <w:t xml:space="preserve"> i placówki oświatowe</w:t>
      </w:r>
      <w:r w:rsidRPr="00373864">
        <w:rPr>
          <w:noProof/>
        </w:rPr>
        <w:t xml:space="preserve">, </w:t>
      </w:r>
      <w:r w:rsidRPr="00861E6A">
        <w:rPr>
          <w:noProof/>
        </w:rPr>
        <w:t xml:space="preserve">umożliwi lepsze dzielenie się wynikami badań oraz danymi, a także zintegruje naukowców </w:t>
      </w:r>
      <w:r w:rsidR="00E73019" w:rsidRPr="00861E6A">
        <w:rPr>
          <w:noProof/>
        </w:rPr>
        <w:t>i</w:t>
      </w:r>
      <w:r w:rsidR="00E73019">
        <w:rPr>
          <w:noProof/>
        </w:rPr>
        <w:t> </w:t>
      </w:r>
      <w:r w:rsidRPr="00861E6A">
        <w:rPr>
          <w:noProof/>
        </w:rPr>
        <w:t>uczestników programów edukacyjno-naukowych</w:t>
      </w:r>
      <w:r>
        <w:rPr>
          <w:noProof/>
        </w:rPr>
        <w:t xml:space="preserve">. </w:t>
      </w:r>
      <w:r w:rsidRPr="00373864">
        <w:rPr>
          <w:noProof/>
        </w:rPr>
        <w:t>Za pomocą rozwiniętej infrastruktury, służba zdrowia może scalić informacje m.in. o pacjentach, zasobach banków krwi i</w:t>
      </w:r>
      <w:r w:rsidR="003E4140">
        <w:rPr>
          <w:noProof/>
        </w:rPr>
        <w:t> </w:t>
      </w:r>
      <w:r w:rsidRPr="00373864">
        <w:rPr>
          <w:noProof/>
        </w:rPr>
        <w:t xml:space="preserve">tkanek. Rolą środków publicznych będzie uzupełnianie inwestycji prywatnych i ich pobudzanie. </w:t>
      </w:r>
    </w:p>
    <w:p w:rsidR="004F1187" w:rsidRPr="00373864" w:rsidRDefault="004F1187" w:rsidP="003E4140">
      <w:pPr>
        <w:rPr>
          <w:noProof/>
        </w:rPr>
      </w:pPr>
      <w:r w:rsidRPr="00671BD4">
        <w:rPr>
          <w:noProof/>
        </w:rPr>
        <w:t xml:space="preserve">W ramach </w:t>
      </w:r>
      <w:r>
        <w:rPr>
          <w:noProof/>
        </w:rPr>
        <w:t>priorytetu</w:t>
      </w:r>
      <w:r w:rsidRPr="00671BD4">
        <w:rPr>
          <w:noProof/>
        </w:rPr>
        <w:t xml:space="preserve"> </w:t>
      </w:r>
      <w:r>
        <w:rPr>
          <w:noProof/>
        </w:rPr>
        <w:t>wspierane</w:t>
      </w:r>
      <w:r w:rsidRPr="00671BD4">
        <w:rPr>
          <w:noProof/>
        </w:rPr>
        <w:t xml:space="preserve"> będą działania umożliwiające jak najszerszy dostęp do szerokopasmowego internetu, przy jak najwyższych parametrach technicznych</w:t>
      </w:r>
      <w:r>
        <w:rPr>
          <w:noProof/>
        </w:rPr>
        <w:t>,</w:t>
      </w:r>
      <w:r w:rsidRPr="00671BD4">
        <w:rPr>
          <w:noProof/>
        </w:rPr>
        <w:t xml:space="preserve"> na obszarach, gdzie stwierdzono niedoskonałość rynku w zakresie dostępu do </w:t>
      </w:r>
      <w:r w:rsidR="007F7722">
        <w:rPr>
          <w:noProof/>
        </w:rPr>
        <w:t>internetu o wysokich przepustowościach</w:t>
      </w:r>
      <w:r w:rsidRPr="00373864">
        <w:rPr>
          <w:noProof/>
        </w:rPr>
        <w:t xml:space="preserve">. Posłużą do tego przede wszystkim dane zbierane przez Prezesa UKE w ramach inwentaryzacji usług i infrastruktury telekomunikacyjnej oraz opracowane na jej podstawie analizy dostępu do usług szerokopasmowych. Wsparcie oraz jego wysokość będą zależne od zidentyfikowanych w ten sposób potrzeb inwestycyjnych, wynikających </w:t>
      </w:r>
      <w:r w:rsidRPr="00373864">
        <w:rPr>
          <w:noProof/>
        </w:rPr>
        <w:lastRenderedPageBreak/>
        <w:t>z</w:t>
      </w:r>
      <w:r w:rsidR="003E4140">
        <w:rPr>
          <w:noProof/>
        </w:rPr>
        <w:t> </w:t>
      </w:r>
      <w:r w:rsidRPr="00373864">
        <w:rPr>
          <w:noProof/>
        </w:rPr>
        <w:t>uwarunkowań poszczególnych obszarów</w:t>
      </w:r>
      <w:r w:rsidR="00EA5BCC">
        <w:rPr>
          <w:noProof/>
        </w:rPr>
        <w:t>,</w:t>
      </w:r>
      <w:r w:rsidR="00034A6D">
        <w:rPr>
          <w:noProof/>
        </w:rPr>
        <w:t xml:space="preserve"> </w:t>
      </w:r>
      <w:r w:rsidRPr="00373864">
        <w:rPr>
          <w:noProof/>
        </w:rPr>
        <w:t>w tym szczególnie z wieloaspektowej oceny ekonomicznej opłacalności inwestycji (np. obecność infrastruktury, dostępność usług, gęstość zaludnienia, typ zabudowy, ukształtowanie terenu).</w:t>
      </w:r>
      <w:r w:rsidR="00F31740">
        <w:rPr>
          <w:noProof/>
        </w:rPr>
        <w:t xml:space="preserve"> W projektowaniu interwencji dopuszcza się także uwzględnienie potrzeb zdiagnozowanych i</w:t>
      </w:r>
      <w:r w:rsidR="00463BDF">
        <w:rPr>
          <w:noProof/>
        </w:rPr>
        <w:t> </w:t>
      </w:r>
      <w:r w:rsidR="00F31740">
        <w:rPr>
          <w:noProof/>
        </w:rPr>
        <w:t>zgłaszanych przez JST</w:t>
      </w:r>
      <w:ins w:id="273" w:author="Ewa Szymoszek-Lata" w:date="2021-12-07T20:44:00Z">
        <w:r w:rsidR="005B57CA">
          <w:rPr>
            <w:noProof/>
          </w:rPr>
          <w:t xml:space="preserve"> </w:t>
        </w:r>
        <w:r w:rsidR="005B57CA" w:rsidRPr="00D81144">
          <w:rPr>
            <w:noProof/>
          </w:rPr>
          <w:t>oraz mieszkańców</w:t>
        </w:r>
      </w:ins>
      <w:r w:rsidR="00F31740" w:rsidRPr="00D81144">
        <w:rPr>
          <w:noProof/>
        </w:rPr>
        <w:t>.</w:t>
      </w:r>
    </w:p>
    <w:p w:rsidR="004F1187" w:rsidRPr="00D74033" w:rsidRDefault="004F1187" w:rsidP="003E4140">
      <w:pPr>
        <w:rPr>
          <w:noProof/>
        </w:rPr>
      </w:pPr>
      <w:r w:rsidRPr="00373864">
        <w:rPr>
          <w:noProof/>
        </w:rPr>
        <w:t>Celem wsparcia będą działania umożliwiające jak najszerszy dostęp do sieci szerokopasmowych, przy jak najwyższych parametrach technicznych w zakresie dostępu do sieci o bardzo dużej przepustowości. Tworzona infrastruktura powinna umożliwić osiągnięcie parametrów min. 100 Mb/s w przypadku gospodarstw domowych (rozumianych jako lokale mieszkalne)</w:t>
      </w:r>
      <w:r>
        <w:rPr>
          <w:noProof/>
        </w:rPr>
        <w:t xml:space="preserve"> </w:t>
      </w:r>
      <w:r w:rsidRPr="00A203C5">
        <w:rPr>
          <w:noProof/>
        </w:rPr>
        <w:t>i przedsiębiorstw, przy</w:t>
      </w:r>
      <w:r w:rsidRPr="00373864">
        <w:rPr>
          <w:noProof/>
        </w:rPr>
        <w:t xml:space="preserve"> czym rozwiązania technologiczne powinny zapewniać skalowalność sieci do prędkości gigabitowych. Interw</w:t>
      </w:r>
      <w:r>
        <w:rPr>
          <w:noProof/>
        </w:rPr>
        <w:t>e</w:t>
      </w:r>
      <w:r w:rsidRPr="00373864">
        <w:rPr>
          <w:noProof/>
        </w:rPr>
        <w:t>ncja obejmie też zapewnienie dostępu do internetu o</w:t>
      </w:r>
      <w:r w:rsidR="003E4140">
        <w:rPr>
          <w:noProof/>
        </w:rPr>
        <w:t> </w:t>
      </w:r>
      <w:r w:rsidRPr="00373864">
        <w:rPr>
          <w:noProof/>
        </w:rPr>
        <w:t xml:space="preserve">przepustowości co najmniej 1 Gb/s </w:t>
      </w:r>
      <w:r>
        <w:rPr>
          <w:noProof/>
        </w:rPr>
        <w:t>w</w:t>
      </w:r>
      <w:r w:rsidRPr="00373864">
        <w:rPr>
          <w:noProof/>
        </w:rPr>
        <w:t xml:space="preserve"> miejsc</w:t>
      </w:r>
      <w:r>
        <w:rPr>
          <w:noProof/>
        </w:rPr>
        <w:t>ach</w:t>
      </w:r>
      <w:r w:rsidRPr="00373864">
        <w:rPr>
          <w:noProof/>
        </w:rPr>
        <w:t xml:space="preserve"> stanowiących główną siłę napędową rozwoju społeczno-gospodarczego </w:t>
      </w:r>
      <w:r w:rsidRPr="00D74033">
        <w:rPr>
          <w:noProof/>
        </w:rPr>
        <w:t xml:space="preserve">(np. </w:t>
      </w:r>
      <w:r>
        <w:rPr>
          <w:noProof/>
        </w:rPr>
        <w:t xml:space="preserve">szkoły i placówki oświatowe, </w:t>
      </w:r>
      <w:r w:rsidRPr="00201203">
        <w:rPr>
          <w:noProof/>
        </w:rPr>
        <w:t>podmioty systemu szkolnictwa wyższego i nauki</w:t>
      </w:r>
      <w:r>
        <w:rPr>
          <w:noProof/>
        </w:rPr>
        <w:t xml:space="preserve">, podmioty lecznicze, węzły transportowe, miejsca świadczenia usług publicznych, instytucje kultury, </w:t>
      </w:r>
      <w:r w:rsidRPr="00A203C5">
        <w:rPr>
          <w:noProof/>
        </w:rPr>
        <w:t>a także przedsiębiorstwa rozumiane jako centra technologiczne/biznesowe</w:t>
      </w:r>
      <w:r>
        <w:rPr>
          <w:noProof/>
        </w:rPr>
        <w:t>).</w:t>
      </w:r>
    </w:p>
    <w:p w:rsidR="004F1187" w:rsidRPr="00373864" w:rsidRDefault="004F1187" w:rsidP="003E4140">
      <w:pPr>
        <w:rPr>
          <w:noProof/>
        </w:rPr>
      </w:pPr>
      <w:r w:rsidRPr="00373864">
        <w:rPr>
          <w:noProof/>
        </w:rPr>
        <w:t xml:space="preserve">W ramach priorytetu zakłada się wsparcie </w:t>
      </w:r>
      <w:r>
        <w:rPr>
          <w:noProof/>
        </w:rPr>
        <w:t>dla rozwoju infrastruktury telekomunikacyjnej najnowszych generacji</w:t>
      </w:r>
      <w:r w:rsidRPr="00373864">
        <w:rPr>
          <w:noProof/>
        </w:rPr>
        <w:t xml:space="preserve">, umożliwiąjąc tym samym powstanie nowych usług, które przekształcą takie sektory gospodarki jak m.in. transport, zdrowie, produkcja, energia, rolnictwo, środowisko, wprowadzając je w erę internetu rzeczy. Wykorzystanie </w:t>
      </w:r>
      <w:r>
        <w:rPr>
          <w:noProof/>
        </w:rPr>
        <w:t>nowoczesnych technologii i systemów łączności</w:t>
      </w:r>
      <w:r w:rsidRPr="00373864">
        <w:rPr>
          <w:noProof/>
        </w:rPr>
        <w:t xml:space="preserve"> w</w:t>
      </w:r>
      <w:r w:rsidR="003E4140">
        <w:rPr>
          <w:noProof/>
        </w:rPr>
        <w:t> </w:t>
      </w:r>
      <w:r w:rsidRPr="00373864">
        <w:rPr>
          <w:noProof/>
        </w:rPr>
        <w:t xml:space="preserve">rozwiązaniach typu </w:t>
      </w:r>
      <w:r>
        <w:rPr>
          <w:noProof/>
        </w:rPr>
        <w:t>inteligentne miasta</w:t>
      </w:r>
      <w:r w:rsidRPr="00373864">
        <w:rPr>
          <w:noProof/>
        </w:rPr>
        <w:t xml:space="preserve"> i </w:t>
      </w:r>
      <w:r>
        <w:rPr>
          <w:noProof/>
        </w:rPr>
        <w:t>inteligentne wsie</w:t>
      </w:r>
      <w:r w:rsidRPr="00373864">
        <w:rPr>
          <w:noProof/>
        </w:rPr>
        <w:t xml:space="preserve"> przyczyni się do zniwelowania różnic pomiędzy obszarami miejskimi i wiejskimi. </w:t>
      </w:r>
      <w:r>
        <w:rPr>
          <w:noProof/>
        </w:rPr>
        <w:t>Umożliwi to</w:t>
      </w:r>
      <w:r w:rsidRPr="00373864">
        <w:rPr>
          <w:noProof/>
        </w:rPr>
        <w:t xml:space="preserve"> daleko idące korzyści ekonomiczne i społeczne (m.in. przyczyni się do podniesienia jakości i</w:t>
      </w:r>
      <w:r w:rsidR="003E4140">
        <w:rPr>
          <w:noProof/>
        </w:rPr>
        <w:t> </w:t>
      </w:r>
      <w:r w:rsidRPr="00373864">
        <w:rPr>
          <w:noProof/>
        </w:rPr>
        <w:t>niezależności życia osób o szczególnych potrzebach, w tym osób starszych i osób z</w:t>
      </w:r>
      <w:r w:rsidR="003E4140">
        <w:rPr>
          <w:noProof/>
        </w:rPr>
        <w:t> </w:t>
      </w:r>
      <w:r w:rsidRPr="00373864">
        <w:rPr>
          <w:noProof/>
        </w:rPr>
        <w:t>trwałymi lub czasowymi trudnościami w zakresie mobilności lub percepcji) oraz będzie wspierać rozwój gospodarczy.</w:t>
      </w:r>
    </w:p>
    <w:p w:rsidR="004F1187" w:rsidRPr="00373864" w:rsidRDefault="004F1187" w:rsidP="003E4140">
      <w:pPr>
        <w:rPr>
          <w:noProof/>
        </w:rPr>
      </w:pPr>
      <w:r w:rsidRPr="00373864">
        <w:rPr>
          <w:noProof/>
        </w:rPr>
        <w:t xml:space="preserve">Wsparcie w ramach </w:t>
      </w:r>
      <w:r>
        <w:rPr>
          <w:noProof/>
        </w:rPr>
        <w:t xml:space="preserve">priorytetu </w:t>
      </w:r>
      <w:r w:rsidRPr="00373864">
        <w:rPr>
          <w:noProof/>
        </w:rPr>
        <w:t>I będzie udzielane z uwzględnieniem odpowiednich przepisów dotyczących pomocy publicznej, obowiązujących w dniu jego udzielenia, jak również przy zachowaniu zasady neutralności technologicznej.</w:t>
      </w:r>
    </w:p>
    <w:p w:rsidR="004F1187" w:rsidRDefault="004F1187" w:rsidP="003E4140">
      <w:pPr>
        <w:rPr>
          <w:noProof/>
        </w:rPr>
      </w:pPr>
      <w:r w:rsidRPr="00B12E24">
        <w:rPr>
          <w:noProof/>
        </w:rPr>
        <w:t>Kryteria wyboru projekt</w:t>
      </w:r>
      <w:r w:rsidRPr="00B12E24">
        <w:rPr>
          <w:noProof/>
          <w:lang w:val="es-ES_tradnl"/>
        </w:rPr>
        <w:t>ó</w:t>
      </w:r>
      <w:r w:rsidRPr="00B12E24">
        <w:rPr>
          <w:noProof/>
        </w:rPr>
        <w:t>w oraz procedura konkursowa będą prowadzone w spos</w:t>
      </w:r>
      <w:r w:rsidRPr="00B12E24">
        <w:rPr>
          <w:noProof/>
          <w:lang w:val="es-ES_tradnl"/>
        </w:rPr>
        <w:t>ó</w:t>
      </w:r>
      <w:r w:rsidRPr="00B12E24">
        <w:rPr>
          <w:noProof/>
        </w:rPr>
        <w:t>b zapewniający m.in. minimalizację pomocy państwa przy zachowaniu odpowiedniej jakości sieci (maksymalizacja zaangażowania kapitału prywatnego) oraz niewypieranie inwestycji prywatnych.</w:t>
      </w:r>
    </w:p>
    <w:p w:rsidR="004F1187" w:rsidRPr="00373864" w:rsidRDefault="004F1187" w:rsidP="003E4140">
      <w:pPr>
        <w:rPr>
          <w:noProof/>
        </w:rPr>
      </w:pPr>
      <w:r w:rsidRPr="00373864">
        <w:rPr>
          <w:noProof/>
        </w:rPr>
        <w:lastRenderedPageBreak/>
        <w:t>Co do zasady projekty wyłaniane będą w trybie konkurencyjnym. Podstawą do określenia szczegółowych zasad wyboru projektów będą przede wszystkim dane oraz informacje pozyskane przez UKE w ramach inwentaryzacji usług i infrastruktury telekomunikacyjnej, które pozwolą na określenie obszarów kraju wymagających interwencji publicznej przy udziale środków UE.</w:t>
      </w:r>
    </w:p>
    <w:p w:rsidR="004F1187" w:rsidRPr="00373864" w:rsidRDefault="004F1187" w:rsidP="003E4140">
      <w:pPr>
        <w:rPr>
          <w:noProof/>
        </w:rPr>
      </w:pPr>
      <w:r w:rsidRPr="00373864">
        <w:rPr>
          <w:noProof/>
        </w:rPr>
        <w:t xml:space="preserve">W </w:t>
      </w:r>
      <w:r>
        <w:rPr>
          <w:noProof/>
        </w:rPr>
        <w:t>uzasadnionych</w:t>
      </w:r>
      <w:r w:rsidRPr="00373864">
        <w:rPr>
          <w:noProof/>
        </w:rPr>
        <w:t xml:space="preserve"> przypadkach przewiduje się zastosowanie również trybu niekonkurencyjnego. Taka możliwość istnieje np. w przypadku tworzenia </w:t>
      </w:r>
      <w:r>
        <w:rPr>
          <w:noProof/>
        </w:rPr>
        <w:t xml:space="preserve">lub rozwoju </w:t>
      </w:r>
      <w:r w:rsidRPr="00373864">
        <w:rPr>
          <w:noProof/>
        </w:rPr>
        <w:t xml:space="preserve">dedykowanych sieci telekomunikacyjnych na rzecz świadczenia usług w miejscach stanowiących </w:t>
      </w:r>
      <w:r>
        <w:rPr>
          <w:noProof/>
        </w:rPr>
        <w:t xml:space="preserve">główną </w:t>
      </w:r>
      <w:r w:rsidRPr="00373864">
        <w:rPr>
          <w:noProof/>
        </w:rPr>
        <w:t>siłę napędową rozwoju społeczno-gospodarczego.</w:t>
      </w:r>
      <w:r w:rsidR="00845DC6">
        <w:rPr>
          <w:noProof/>
        </w:rPr>
        <w:t xml:space="preserve"> </w:t>
      </w:r>
      <w:r w:rsidRPr="00373864">
        <w:rPr>
          <w:noProof/>
        </w:rPr>
        <w:t>Przewiduje się możliwość realizacji projektów w partnerstwie publiczno-prywatnym.</w:t>
      </w:r>
    </w:p>
    <w:p w:rsidR="004F1187" w:rsidRPr="00351F58" w:rsidRDefault="004F1187" w:rsidP="00DF4BFB">
      <w:pPr>
        <w:pStyle w:val="Nagwek3"/>
        <w:rPr>
          <w:noProof/>
        </w:rPr>
      </w:pPr>
      <w:bookmarkStart w:id="274" w:name="_Toc67650438"/>
      <w:bookmarkStart w:id="275" w:name="_Toc67650771"/>
      <w:bookmarkStart w:id="276" w:name="_Toc87282983"/>
      <w:r w:rsidRPr="00351F58">
        <w:rPr>
          <w:noProof/>
        </w:rPr>
        <w:t>1.1</w:t>
      </w:r>
      <w:r w:rsidR="00B51DBF">
        <w:rPr>
          <w:noProof/>
        </w:rPr>
        <w:t>:</w:t>
      </w:r>
      <w:r w:rsidRPr="00351F58">
        <w:rPr>
          <w:noProof/>
        </w:rPr>
        <w:t xml:space="preserve">  Zwiększenie dostępu do ultra-szybkiego internetu szerokopasmowego</w:t>
      </w:r>
      <w:bookmarkEnd w:id="274"/>
      <w:bookmarkEnd w:id="275"/>
      <w:bookmarkEnd w:id="276"/>
    </w:p>
    <w:p w:rsidR="004F1187" w:rsidRPr="00373864" w:rsidRDefault="004F1187" w:rsidP="004F1187">
      <w:pPr>
        <w:rPr>
          <w:noProof/>
        </w:rPr>
      </w:pPr>
      <w:r w:rsidRPr="00373864">
        <w:rPr>
          <w:noProof/>
        </w:rPr>
        <w:t xml:space="preserve">Interwencja umożliwi objęcie zasięgiem gospodarstw domowych (rozumianych jako lokale mieszkalne) </w:t>
      </w:r>
      <w:r w:rsidRPr="00A203C5">
        <w:rPr>
          <w:noProof/>
        </w:rPr>
        <w:t>oraz przedsiębiorstw</w:t>
      </w:r>
      <w:r w:rsidRPr="00373864">
        <w:rPr>
          <w:noProof/>
        </w:rPr>
        <w:t xml:space="preserve"> siecią o przepustowości co najmniej 100 Mb/s, przy czym wspierane będą wyłącznie rozwiązania technologiczne zapewniające skalowalność sieci do prędkości gigabitowych. W ramach interwencji wsparciem będą objęte projekty w zakresie budowy</w:t>
      </w:r>
      <w:r>
        <w:rPr>
          <w:noProof/>
        </w:rPr>
        <w:t xml:space="preserve">, </w:t>
      </w:r>
      <w:r w:rsidRPr="00373864">
        <w:rPr>
          <w:noProof/>
        </w:rPr>
        <w:t xml:space="preserve">rozbudowy lub przebudowy sieci dostępowych, w tym projekty w zakresie dostępu do publicznej bezprzewodowej sieci internetowej. </w:t>
      </w:r>
      <w:r w:rsidR="00EC5B2D" w:rsidRPr="00EC5B2D">
        <w:rPr>
          <w:noProof/>
        </w:rPr>
        <w:t>Sieci wyższych warstw, tj. sieci dystrybucyjne i szkieletowe będą mogły być realizowane w zakresie niezbędnym do budowy sieci dostępowych</w:t>
      </w:r>
      <w:r w:rsidR="00EC5B2D">
        <w:rPr>
          <w:noProof/>
        </w:rPr>
        <w:t>.</w:t>
      </w:r>
      <w:r w:rsidR="00EC5B2D" w:rsidRPr="00EC5B2D">
        <w:rPr>
          <w:noProof/>
        </w:rPr>
        <w:t xml:space="preserve"> </w:t>
      </w:r>
      <w:r w:rsidRPr="00373864">
        <w:rPr>
          <w:noProof/>
        </w:rPr>
        <w:t xml:space="preserve">Celem wsparcia będzie również zapewnienie gigabitowego dostępu </w:t>
      </w:r>
      <w:r>
        <w:rPr>
          <w:noProof/>
        </w:rPr>
        <w:t xml:space="preserve">do internetu </w:t>
      </w:r>
      <w:r w:rsidR="00845DC6">
        <w:rPr>
          <w:noProof/>
        </w:rPr>
        <w:t>w </w:t>
      </w:r>
      <w:r w:rsidRPr="00373864">
        <w:rPr>
          <w:noProof/>
        </w:rPr>
        <w:t>miejsc</w:t>
      </w:r>
      <w:r>
        <w:rPr>
          <w:noProof/>
        </w:rPr>
        <w:t>ach</w:t>
      </w:r>
      <w:r w:rsidRPr="00373864">
        <w:rPr>
          <w:noProof/>
        </w:rPr>
        <w:t xml:space="preserve"> stanowiących główną siłę napędową rozwoju społeczno-gospodarczego. </w:t>
      </w:r>
      <w:r w:rsidRPr="00603ECB">
        <w:rPr>
          <w:noProof/>
        </w:rPr>
        <w:t xml:space="preserve">W ramach wskazanej interwencji zakłada się możliwość tworzenia </w:t>
      </w:r>
      <w:r>
        <w:rPr>
          <w:noProof/>
        </w:rPr>
        <w:t xml:space="preserve">lub rozwoju </w:t>
      </w:r>
      <w:r w:rsidRPr="00603ECB">
        <w:rPr>
          <w:noProof/>
        </w:rPr>
        <w:t>dedykowanych sieci telekomunikacyjnych na rzecz świ</w:t>
      </w:r>
      <w:r w:rsidR="00845B22">
        <w:rPr>
          <w:noProof/>
        </w:rPr>
        <w:t>a</w:t>
      </w:r>
      <w:r w:rsidRPr="00603ECB">
        <w:rPr>
          <w:noProof/>
        </w:rPr>
        <w:t xml:space="preserve">dczenia usług </w:t>
      </w:r>
      <w:r>
        <w:rPr>
          <w:noProof/>
        </w:rPr>
        <w:t>w</w:t>
      </w:r>
      <w:r w:rsidR="006F0174">
        <w:rPr>
          <w:noProof/>
        </w:rPr>
        <w:t> </w:t>
      </w:r>
      <w:r w:rsidRPr="00603ECB">
        <w:rPr>
          <w:noProof/>
        </w:rPr>
        <w:t>wyżej wymienionych miejsc</w:t>
      </w:r>
      <w:r>
        <w:rPr>
          <w:noProof/>
        </w:rPr>
        <w:t>ach</w:t>
      </w:r>
      <w:ins w:id="277" w:author="Waldemar Pleszewa" w:date="2021-12-07T09:20:00Z">
        <w:r w:rsidR="000F3806">
          <w:rPr>
            <w:noProof/>
          </w:rPr>
          <w:t>.</w:t>
        </w:r>
      </w:ins>
      <w:del w:id="278" w:author="Waldemar Pleszewa" w:date="2021-12-07T09:20:00Z">
        <w:r w:rsidDel="000F3806">
          <w:rPr>
            <w:noProof/>
          </w:rPr>
          <w:delText>, opartych w możliwie największym zakresie na już istniejącej lub planowanej infrastrukturze.</w:delText>
        </w:r>
      </w:del>
    </w:p>
    <w:p w:rsidR="004F1187" w:rsidRPr="00373864" w:rsidRDefault="004F1187" w:rsidP="004F1187">
      <w:pPr>
        <w:rPr>
          <w:noProof/>
        </w:rPr>
      </w:pPr>
      <w:r>
        <w:rPr>
          <w:noProof/>
        </w:rPr>
        <w:t>Przewiduje się możliwość wsparcia rozwoju nowoczesnych technologii i systemów łączności zapewniających przepływ wielkich wolumenów danych z bardzo małymi opóźnieniami.</w:t>
      </w:r>
    </w:p>
    <w:p w:rsidR="004F1187" w:rsidRDefault="004F1187" w:rsidP="000D5B31">
      <w:pPr>
        <w:rPr>
          <w:ins w:id="279" w:author="Waldemar Pleszewa" w:date="2021-12-07T09:21:00Z"/>
          <w:noProof/>
        </w:rPr>
      </w:pPr>
      <w:r w:rsidRPr="00373864">
        <w:rPr>
          <w:noProof/>
        </w:rPr>
        <w:t>W ramach celu szczegółowego wspierane będą również przedsięwzięcia o</w:t>
      </w:r>
      <w:r w:rsidR="003E4140">
        <w:rPr>
          <w:noProof/>
        </w:rPr>
        <w:t> </w:t>
      </w:r>
      <w:r w:rsidRPr="00373864">
        <w:rPr>
          <w:noProof/>
        </w:rPr>
        <w:t>charakterze pilotażowym i demonstracyjnym</w:t>
      </w:r>
      <w:r>
        <w:rPr>
          <w:noProof/>
        </w:rPr>
        <w:t>,</w:t>
      </w:r>
      <w:r w:rsidRPr="00373864">
        <w:rPr>
          <w:noProof/>
        </w:rPr>
        <w:t xml:space="preserve"> wykorzystujące infrastrukturę telekomunikacyjną najnowszych generacji.</w:t>
      </w:r>
    </w:p>
    <w:p w:rsidR="00CE6D02" w:rsidRDefault="00CE6D02" w:rsidP="000D5B31">
      <w:pPr>
        <w:rPr>
          <w:noProof/>
        </w:rPr>
      </w:pPr>
      <w:ins w:id="280" w:author="Waldemar Pleszewa" w:date="2021-12-07T09:21:00Z">
        <w:r w:rsidRPr="00CE6D02">
          <w:rPr>
            <w:noProof/>
          </w:rPr>
          <w:t>W celu uniknięcia niepotrzebnego i nieekonomicznego powielania</w:t>
        </w:r>
        <w:r>
          <w:rPr>
            <w:noProof/>
          </w:rPr>
          <w:t xml:space="preserve"> zasobów oraz w</w:t>
        </w:r>
      </w:ins>
      <w:ins w:id="281" w:author="Waldemar Pleszewa" w:date="2021-12-07T09:22:00Z">
        <w:r>
          <w:rPr>
            <w:noProof/>
          </w:rPr>
          <w:t> </w:t>
        </w:r>
      </w:ins>
      <w:ins w:id="282" w:author="Waldemar Pleszewa" w:date="2021-12-07T09:21:00Z">
        <w:r w:rsidRPr="00CE6D02">
          <w:rPr>
            <w:noProof/>
          </w:rPr>
          <w:t xml:space="preserve">celu zmniejszenia finansowania ze środków publicznych, planowane do realizacji projekty w ramach priorytetu I powinny w możliwie największym stopniu wykorzystywać istniejącą </w:t>
        </w:r>
      </w:ins>
      <w:ins w:id="283" w:author="Waldemar Pleszewa" w:date="2021-12-07T13:50:00Z">
        <w:r w:rsidR="00606944">
          <w:rPr>
            <w:noProof/>
          </w:rPr>
          <w:t xml:space="preserve">lub </w:t>
        </w:r>
      </w:ins>
      <w:ins w:id="284" w:author="Waldemar Pleszewa" w:date="2021-12-07T13:51:00Z">
        <w:r w:rsidR="00606944">
          <w:rPr>
            <w:noProof/>
          </w:rPr>
          <w:t xml:space="preserve">planowaną </w:t>
        </w:r>
      </w:ins>
      <w:ins w:id="285" w:author="Waldemar Pleszewa" w:date="2021-12-07T09:21:00Z">
        <w:r w:rsidRPr="00CE6D02">
          <w:rPr>
            <w:noProof/>
          </w:rPr>
          <w:t>infrastrukt</w:t>
        </w:r>
        <w:r>
          <w:rPr>
            <w:noProof/>
          </w:rPr>
          <w:t>urę – zarówno techniczną, jak i</w:t>
        </w:r>
      </w:ins>
      <w:ins w:id="286" w:author="Waldemar Pleszewa" w:date="2021-12-07T09:22:00Z">
        <w:r>
          <w:rPr>
            <w:noProof/>
          </w:rPr>
          <w:t> </w:t>
        </w:r>
      </w:ins>
      <w:ins w:id="287" w:author="Waldemar Pleszewa" w:date="2021-12-07T09:21:00Z">
        <w:r w:rsidRPr="00CE6D02">
          <w:rPr>
            <w:noProof/>
          </w:rPr>
          <w:t>telekomunikacyjną</w:t>
        </w:r>
      </w:ins>
      <w:ins w:id="288" w:author="Waldemar Pleszewa" w:date="2021-12-07T09:22:00Z">
        <w:r>
          <w:rPr>
            <w:noProof/>
          </w:rPr>
          <w:t>.</w:t>
        </w:r>
      </w:ins>
    </w:p>
    <w:p w:rsidR="0033449A" w:rsidRDefault="00651FA2" w:rsidP="00775D8D">
      <w:pPr>
        <w:rPr>
          <w:rStyle w:val="Nagwek2Znak"/>
          <w:rFonts w:eastAsia="Calibri"/>
        </w:rPr>
      </w:pPr>
      <w:r>
        <w:rPr>
          <w:noProof/>
          <w:lang w:eastAsia="pl-PL" w:bidi="pl-PL"/>
        </w:rPr>
        <w:lastRenderedPageBreak/>
        <w:t>Planowane w priorytecie I rodzaje</w:t>
      </w:r>
      <w:r>
        <w:rPr>
          <w:noProof/>
        </w:rPr>
        <w:t xml:space="preserve"> działań zostały ocenione jako zgodne z zasadą DNSH w ramach K</w:t>
      </w:r>
      <w:r w:rsidR="00661AF5">
        <w:rPr>
          <w:noProof/>
        </w:rPr>
        <w:t xml:space="preserve">rajowego </w:t>
      </w:r>
      <w:r>
        <w:rPr>
          <w:noProof/>
        </w:rPr>
        <w:t>P</w:t>
      </w:r>
      <w:r w:rsidR="00661AF5">
        <w:rPr>
          <w:noProof/>
        </w:rPr>
        <w:t xml:space="preserve">lanu </w:t>
      </w:r>
      <w:r>
        <w:rPr>
          <w:noProof/>
        </w:rPr>
        <w:t>O</w:t>
      </w:r>
      <w:r w:rsidR="00661AF5">
        <w:rPr>
          <w:noProof/>
        </w:rPr>
        <w:t>dbudowy</w:t>
      </w:r>
      <w:r w:rsidR="0033449A">
        <w:rPr>
          <w:noProof/>
        </w:rPr>
        <w:t xml:space="preserve"> i Zwiększania Odporności</w:t>
      </w:r>
      <w:r w:rsidR="00BA5B08">
        <w:rPr>
          <w:noProof/>
        </w:rPr>
        <w:t xml:space="preserve"> (KPO)</w:t>
      </w:r>
      <w:r w:rsidR="00BA5B08">
        <w:rPr>
          <w:rStyle w:val="Odwoanieprzypisudolnego"/>
          <w:noProof/>
        </w:rPr>
        <w:footnoteReference w:id="32"/>
      </w:r>
      <w:r>
        <w:rPr>
          <w:noProof/>
        </w:rPr>
        <w:t>.</w:t>
      </w:r>
      <w:bookmarkStart w:id="289" w:name="_Toc67650439"/>
      <w:bookmarkStart w:id="290" w:name="_Toc67650772"/>
      <w:bookmarkStart w:id="291" w:name="_Toc67654894"/>
    </w:p>
    <w:p w:rsidR="009E4211" w:rsidRDefault="009E4211" w:rsidP="009E4211">
      <w:pPr>
        <w:spacing w:before="120" w:after="120" w:line="240" w:lineRule="auto"/>
        <w:jc w:val="both"/>
        <w:rPr>
          <w:rFonts w:eastAsia="Calibri" w:cs="Arial"/>
          <w:i/>
          <w:noProof/>
          <w:sz w:val="20"/>
          <w:szCs w:val="20"/>
          <w:lang w:eastAsia="pl-PL" w:bidi="pl-PL"/>
        </w:rPr>
      </w:pPr>
      <w:bookmarkStart w:id="292" w:name="_Toc87282984"/>
      <w:r w:rsidRPr="00FC47DC">
        <w:rPr>
          <w:rStyle w:val="Nagwek2Znak"/>
          <w:rFonts w:eastAsia="Calibri"/>
        </w:rPr>
        <w:t>Główne grupy docelowe</w:t>
      </w:r>
      <w:bookmarkEnd w:id="289"/>
      <w:bookmarkEnd w:id="290"/>
      <w:bookmarkEnd w:id="291"/>
      <w:bookmarkEnd w:id="292"/>
      <w:r w:rsidRPr="00351F58">
        <w:rPr>
          <w:rFonts w:eastAsia="Calibri" w:cs="Arial"/>
          <w:i/>
          <w:noProof/>
          <w:sz w:val="20"/>
          <w:szCs w:val="20"/>
          <w:lang w:eastAsia="pl-PL" w:bidi="pl-PL"/>
        </w:rPr>
        <w:t xml:space="preserve"> </w:t>
      </w:r>
    </w:p>
    <w:p w:rsidR="000D5B31" w:rsidRPr="000D5B31" w:rsidRDefault="000D5B31" w:rsidP="00DF4BFB">
      <w:pPr>
        <w:pStyle w:val="Limitznakw"/>
        <w:rPr>
          <w:lang w:eastAsia="pl-PL" w:bidi="pl-PL"/>
        </w:rPr>
      </w:pPr>
      <w:r w:rsidRPr="000D5B31">
        <w:rPr>
          <w:lang w:eastAsia="pl-PL" w:bidi="pl-PL"/>
        </w:rPr>
        <w:t>[</w:t>
      </w:r>
      <w:r w:rsidR="00A6261E">
        <w:rPr>
          <w:lang w:eastAsia="pl-PL" w:bidi="pl-PL"/>
        </w:rPr>
        <w:t xml:space="preserve">limit znaków </w:t>
      </w:r>
      <w:r w:rsidRPr="000D5B31">
        <w:rPr>
          <w:lang w:eastAsia="pl-PL" w:bidi="pl-PL"/>
        </w:rPr>
        <w:t>1 000]</w:t>
      </w:r>
    </w:p>
    <w:p w:rsidR="0086166C" w:rsidRPr="0086166C" w:rsidRDefault="00FC4296" w:rsidP="000D5B31">
      <w:pPr>
        <w:rPr>
          <w:rFonts w:eastAsia="Calibri"/>
          <w:noProof/>
          <w:lang w:eastAsia="pl-PL" w:bidi="pl-PL"/>
        </w:rPr>
      </w:pPr>
      <w:r>
        <w:rPr>
          <w:noProof/>
          <w:lang w:eastAsia="pl-PL" w:bidi="pl-PL"/>
        </w:rPr>
        <w:t>P</w:t>
      </w:r>
      <w:r w:rsidRPr="001D5DE8">
        <w:rPr>
          <w:noProof/>
          <w:lang w:eastAsia="pl-PL" w:bidi="pl-PL"/>
        </w:rPr>
        <w:t>rzede wszystkim</w:t>
      </w:r>
      <w:r w:rsidRPr="000D5B31">
        <w:rPr>
          <w:noProof/>
          <w:lang w:eastAsia="pl-PL" w:bidi="pl-PL"/>
        </w:rPr>
        <w:t xml:space="preserve"> </w:t>
      </w:r>
      <w:r>
        <w:rPr>
          <w:noProof/>
          <w:lang w:eastAsia="pl-PL" w:bidi="pl-PL"/>
        </w:rPr>
        <w:t>o</w:t>
      </w:r>
      <w:r w:rsidR="000D5B31" w:rsidRPr="000D5B31">
        <w:rPr>
          <w:noProof/>
          <w:lang w:eastAsia="pl-PL" w:bidi="pl-PL"/>
        </w:rPr>
        <w:t xml:space="preserve">bywatele, podmioty odpowiedzialne za funkcjonowanie miejsc stanowiących główną siłę napędową rozwoju społeczno-gospodarczego (np. </w:t>
      </w:r>
      <w:r w:rsidR="00F31740">
        <w:rPr>
          <w:noProof/>
          <w:lang w:eastAsia="pl-PL" w:bidi="pl-PL"/>
        </w:rPr>
        <w:t xml:space="preserve">urzędów JST, </w:t>
      </w:r>
      <w:r w:rsidR="000D5B31" w:rsidRPr="000D5B31">
        <w:rPr>
          <w:noProof/>
          <w:lang w:eastAsia="pl-PL" w:bidi="pl-PL"/>
        </w:rPr>
        <w:t>szkół i</w:t>
      </w:r>
      <w:r w:rsidR="006F0174">
        <w:rPr>
          <w:noProof/>
          <w:lang w:eastAsia="pl-PL" w:bidi="pl-PL"/>
        </w:rPr>
        <w:t> </w:t>
      </w:r>
      <w:r w:rsidR="000D5B31" w:rsidRPr="000D5B31">
        <w:rPr>
          <w:noProof/>
          <w:lang w:eastAsia="pl-PL" w:bidi="pl-PL"/>
        </w:rPr>
        <w:t>placówek oświatowych, podmiotów systemu szkolnictwa wyższego i nauki, podmiotów leczniczych, węzłów transportowych, miejsc świadczenia usług publicznych, insty</w:t>
      </w:r>
      <w:r w:rsidR="000D5B31">
        <w:rPr>
          <w:noProof/>
          <w:lang w:eastAsia="pl-PL" w:bidi="pl-PL"/>
        </w:rPr>
        <w:t>tucji kultury), przedsiębiorcy.</w:t>
      </w:r>
    </w:p>
    <w:p w:rsidR="001F5E9A" w:rsidRPr="00DF4BFB" w:rsidRDefault="001F5E9A" w:rsidP="00DF4BFB">
      <w:pPr>
        <w:pStyle w:val="Nagwek2"/>
        <w:rPr>
          <w:rFonts w:eastAsia="Calibri"/>
        </w:rPr>
      </w:pPr>
      <w:bookmarkStart w:id="293" w:name="_Toc67650440"/>
      <w:bookmarkStart w:id="294" w:name="_Toc67650773"/>
      <w:bookmarkStart w:id="295" w:name="_Toc67654895"/>
      <w:bookmarkStart w:id="296" w:name="_Toc87282985"/>
      <w:r w:rsidRPr="00DF4BFB">
        <w:rPr>
          <w:rStyle w:val="Nagwek2Znak"/>
          <w:rFonts w:eastAsia="Calibri"/>
          <w:b/>
        </w:rPr>
        <w:t xml:space="preserve">Działania </w:t>
      </w:r>
      <w:r w:rsidR="004E1144">
        <w:rPr>
          <w:rStyle w:val="Nagwek2Znak"/>
          <w:rFonts w:eastAsia="Calibri"/>
          <w:b/>
        </w:rPr>
        <w:t xml:space="preserve">na rzecz </w:t>
      </w:r>
      <w:r w:rsidR="004E1144" w:rsidRPr="00DF4BFB">
        <w:rPr>
          <w:rStyle w:val="Nagwek2Znak"/>
          <w:rFonts w:eastAsia="Calibri"/>
          <w:b/>
        </w:rPr>
        <w:t>zapewni</w:t>
      </w:r>
      <w:r w:rsidR="004E1144">
        <w:rPr>
          <w:rStyle w:val="Nagwek2Znak"/>
          <w:rFonts w:eastAsia="Calibri"/>
          <w:b/>
        </w:rPr>
        <w:t>enia</w:t>
      </w:r>
      <w:r w:rsidR="004E1144" w:rsidRPr="00DF4BFB">
        <w:rPr>
          <w:rStyle w:val="Nagwek2Znak"/>
          <w:rFonts w:eastAsia="Calibri"/>
          <w:b/>
        </w:rPr>
        <w:t xml:space="preserve"> </w:t>
      </w:r>
      <w:r w:rsidRPr="00DF4BFB">
        <w:rPr>
          <w:rStyle w:val="Nagwek2Znak"/>
          <w:rFonts w:eastAsia="Calibri"/>
          <w:b/>
        </w:rPr>
        <w:t xml:space="preserve">równość, </w:t>
      </w:r>
      <w:r w:rsidR="004E1144" w:rsidRPr="00DF4BFB">
        <w:rPr>
          <w:rStyle w:val="Nagwek2Znak"/>
          <w:rFonts w:eastAsia="Calibri"/>
          <w:b/>
        </w:rPr>
        <w:t>włączeni</w:t>
      </w:r>
      <w:r w:rsidR="004E1144">
        <w:rPr>
          <w:rStyle w:val="Nagwek2Znak"/>
          <w:rFonts w:eastAsia="Calibri"/>
          <w:b/>
        </w:rPr>
        <w:t>a społecznego</w:t>
      </w:r>
      <w:r w:rsidR="004E1144" w:rsidRPr="00DF4BFB">
        <w:rPr>
          <w:rStyle w:val="Nagwek2Znak"/>
          <w:rFonts w:eastAsia="Calibri"/>
          <w:b/>
        </w:rPr>
        <w:t xml:space="preserve"> </w:t>
      </w:r>
      <w:r w:rsidRPr="00DF4BFB">
        <w:rPr>
          <w:rStyle w:val="Nagwek2Znak"/>
          <w:rFonts w:eastAsia="Calibri"/>
          <w:b/>
        </w:rPr>
        <w:t xml:space="preserve">i </w:t>
      </w:r>
      <w:bookmarkEnd w:id="293"/>
      <w:bookmarkEnd w:id="294"/>
      <w:bookmarkEnd w:id="295"/>
      <w:r w:rsidR="004E1144" w:rsidRPr="00DF4BFB">
        <w:rPr>
          <w:rStyle w:val="Nagwek2Znak"/>
          <w:rFonts w:eastAsia="Calibri"/>
          <w:b/>
        </w:rPr>
        <w:t>niedyskryminacj</w:t>
      </w:r>
      <w:r w:rsidR="004E1144">
        <w:rPr>
          <w:rStyle w:val="Nagwek2Znak"/>
          <w:rFonts w:eastAsia="Calibri"/>
          <w:b/>
        </w:rPr>
        <w:t>i</w:t>
      </w:r>
      <w:bookmarkEnd w:id="296"/>
    </w:p>
    <w:p w:rsidR="004F1187" w:rsidRDefault="004F1187" w:rsidP="00DF4BFB">
      <w:pPr>
        <w:pStyle w:val="Limitznakw"/>
        <w:rPr>
          <w:lang w:eastAsia="pl-PL" w:bidi="pl-PL"/>
        </w:rPr>
      </w:pPr>
      <w:r w:rsidRPr="004F1187">
        <w:rPr>
          <w:lang w:eastAsia="pl-PL" w:bidi="pl-PL"/>
        </w:rPr>
        <w:t>[</w:t>
      </w:r>
      <w:r w:rsidR="00A6261E">
        <w:rPr>
          <w:lang w:eastAsia="pl-PL" w:bidi="pl-PL"/>
        </w:rPr>
        <w:t xml:space="preserve">limit znaków </w:t>
      </w:r>
      <w:r w:rsidRPr="004F1187">
        <w:rPr>
          <w:lang w:eastAsia="pl-PL" w:bidi="pl-PL"/>
        </w:rPr>
        <w:t>2</w:t>
      </w:r>
      <w:r w:rsidR="000D5B31">
        <w:rPr>
          <w:lang w:eastAsia="pl-PL" w:bidi="pl-PL"/>
        </w:rPr>
        <w:t> </w:t>
      </w:r>
      <w:r w:rsidRPr="004F1187">
        <w:rPr>
          <w:lang w:eastAsia="pl-PL" w:bidi="pl-PL"/>
        </w:rPr>
        <w:t>000]</w:t>
      </w:r>
    </w:p>
    <w:p w:rsidR="004F1187" w:rsidRPr="004F1187" w:rsidRDefault="004F1187" w:rsidP="003738F5">
      <w:pPr>
        <w:rPr>
          <w:noProof/>
          <w:lang w:eastAsia="pl-PL" w:bidi="pl-PL"/>
        </w:rPr>
      </w:pPr>
      <w:r w:rsidRPr="004F1187">
        <w:rPr>
          <w:noProof/>
          <w:lang w:eastAsia="pl-PL" w:bidi="pl-PL"/>
        </w:rPr>
        <w:t xml:space="preserve">Wdrażanie </w:t>
      </w:r>
      <w:r w:rsidR="003D34B3">
        <w:rPr>
          <w:noProof/>
          <w:lang w:eastAsia="pl-PL" w:bidi="pl-PL"/>
        </w:rPr>
        <w:t>P</w:t>
      </w:r>
      <w:r w:rsidR="003D34B3" w:rsidRPr="004F1187">
        <w:rPr>
          <w:noProof/>
          <w:lang w:eastAsia="pl-PL" w:bidi="pl-PL"/>
        </w:rPr>
        <w:t xml:space="preserve">rogramu </w:t>
      </w:r>
      <w:r w:rsidRPr="004F1187">
        <w:rPr>
          <w:noProof/>
          <w:lang w:eastAsia="pl-PL" w:bidi="pl-PL"/>
        </w:rPr>
        <w:t>będzie odbywać się zgodnie z przepisami krajowymi i</w:t>
      </w:r>
      <w:r w:rsidR="003E4140">
        <w:rPr>
          <w:noProof/>
          <w:lang w:eastAsia="pl-PL" w:bidi="pl-PL"/>
        </w:rPr>
        <w:t> </w:t>
      </w:r>
      <w:r w:rsidRPr="004F1187">
        <w:rPr>
          <w:noProof/>
          <w:lang w:eastAsia="pl-PL" w:bidi="pl-PL"/>
        </w:rPr>
        <w:t xml:space="preserve">europejskimi, w tym warunkami określonymi w Rozporządzeniu Ramowym art. </w:t>
      </w:r>
      <w:r w:rsidR="00590B4C">
        <w:rPr>
          <w:noProof/>
          <w:lang w:eastAsia="pl-PL" w:bidi="pl-PL"/>
        </w:rPr>
        <w:t>8</w:t>
      </w:r>
      <w:r w:rsidRPr="004F1187">
        <w:rPr>
          <w:noProof/>
          <w:lang w:eastAsia="pl-PL" w:bidi="pl-PL"/>
        </w:rPr>
        <w:t>,</w:t>
      </w:r>
      <w:r w:rsidR="003738F5">
        <w:rPr>
          <w:noProof/>
          <w:lang w:eastAsia="pl-PL" w:bidi="pl-PL"/>
        </w:rPr>
        <w:t xml:space="preserve"> 9,</w:t>
      </w:r>
      <w:r w:rsidRPr="004F1187">
        <w:rPr>
          <w:noProof/>
          <w:lang w:eastAsia="pl-PL" w:bidi="pl-PL"/>
        </w:rPr>
        <w:t xml:space="preserve"> </w:t>
      </w:r>
      <w:r w:rsidR="00590B4C" w:rsidRPr="004F1187">
        <w:rPr>
          <w:noProof/>
          <w:lang w:eastAsia="pl-PL" w:bidi="pl-PL"/>
        </w:rPr>
        <w:t>1</w:t>
      </w:r>
      <w:r w:rsidR="00590B4C">
        <w:rPr>
          <w:noProof/>
          <w:lang w:eastAsia="pl-PL" w:bidi="pl-PL"/>
        </w:rPr>
        <w:t>5</w:t>
      </w:r>
      <w:r w:rsidR="00590B4C" w:rsidRPr="004F1187">
        <w:rPr>
          <w:noProof/>
          <w:lang w:eastAsia="pl-PL" w:bidi="pl-PL"/>
        </w:rPr>
        <w:t xml:space="preserve"> </w:t>
      </w:r>
      <w:r w:rsidRPr="004F1187">
        <w:rPr>
          <w:noProof/>
          <w:lang w:eastAsia="pl-PL" w:bidi="pl-PL"/>
        </w:rPr>
        <w:t xml:space="preserve">i </w:t>
      </w:r>
      <w:r w:rsidR="00590B4C">
        <w:rPr>
          <w:noProof/>
          <w:lang w:eastAsia="pl-PL" w:bidi="pl-PL"/>
        </w:rPr>
        <w:t>73</w:t>
      </w:r>
      <w:r w:rsidRPr="004F1187">
        <w:rPr>
          <w:noProof/>
          <w:lang w:eastAsia="pl-PL" w:bidi="pl-PL"/>
        </w:rPr>
        <w:t>, tj. przepisami w zakresie zapewnienia równości, włączenia i</w:t>
      </w:r>
      <w:r w:rsidR="003E4140">
        <w:rPr>
          <w:noProof/>
          <w:lang w:eastAsia="pl-PL" w:bidi="pl-PL"/>
        </w:rPr>
        <w:t> </w:t>
      </w:r>
      <w:r w:rsidRPr="004F1187">
        <w:rPr>
          <w:noProof/>
          <w:lang w:eastAsia="pl-PL" w:bidi="pl-PL"/>
        </w:rPr>
        <w:t xml:space="preserve">niedyskryminacji i dotyczącymi spełnienia horyzontalnych warunków podstawowych zgodnie </w:t>
      </w:r>
      <w:r w:rsidR="00E73019" w:rsidRPr="004F1187">
        <w:rPr>
          <w:noProof/>
          <w:lang w:eastAsia="pl-PL" w:bidi="pl-PL"/>
        </w:rPr>
        <w:t>z</w:t>
      </w:r>
      <w:r w:rsidR="00E73019">
        <w:rPr>
          <w:noProof/>
          <w:lang w:eastAsia="pl-PL" w:bidi="pl-PL"/>
        </w:rPr>
        <w:t> </w:t>
      </w:r>
      <w:r w:rsidRPr="004F1187">
        <w:rPr>
          <w:noProof/>
          <w:lang w:eastAsia="pl-PL" w:bidi="pl-PL"/>
        </w:rPr>
        <w:t>Załącznikiem III do ww. rozporządzenia</w:t>
      </w:r>
      <w:r w:rsidR="003738F5">
        <w:rPr>
          <w:noProof/>
          <w:lang w:eastAsia="pl-PL" w:bidi="pl-PL"/>
        </w:rPr>
        <w:t xml:space="preserve"> oraz dyrektywą w sprawie wymogów dostępności produktów i usług </w:t>
      </w:r>
      <w:r w:rsidRPr="004F1187">
        <w:rPr>
          <w:noProof/>
          <w:lang w:eastAsia="pl-PL" w:bidi="pl-PL"/>
        </w:rPr>
        <w:t>.</w:t>
      </w:r>
    </w:p>
    <w:p w:rsidR="004F1187" w:rsidRPr="004F1187" w:rsidRDefault="004F1187" w:rsidP="004F1187">
      <w:pPr>
        <w:rPr>
          <w:noProof/>
          <w:lang w:eastAsia="pl-PL" w:bidi="pl-PL"/>
        </w:rPr>
      </w:pPr>
      <w:r w:rsidRPr="004F1187">
        <w:rPr>
          <w:noProof/>
          <w:lang w:eastAsia="pl-PL" w:bidi="pl-PL"/>
        </w:rPr>
        <w:t xml:space="preserve">Działania realizowane w ramach </w:t>
      </w:r>
      <w:r w:rsidR="003D34B3">
        <w:rPr>
          <w:noProof/>
          <w:lang w:eastAsia="pl-PL" w:bidi="pl-PL"/>
        </w:rPr>
        <w:t>P</w:t>
      </w:r>
      <w:r w:rsidR="003D34B3" w:rsidRPr="004F1187">
        <w:rPr>
          <w:noProof/>
          <w:lang w:eastAsia="pl-PL" w:bidi="pl-PL"/>
        </w:rPr>
        <w:t xml:space="preserve">rogramu </w:t>
      </w:r>
      <w:r w:rsidRPr="004F1187">
        <w:rPr>
          <w:noProof/>
          <w:lang w:eastAsia="pl-PL" w:bidi="pl-PL"/>
        </w:rPr>
        <w:t>przyczynią się do poprawy jakości życia poprzez wykorzystanie możliwości, jakie dają nowoczesne TIK, a tym samym mogą w sposób pośredni przyczynić się do ograniczenia takich niekorzystnych zjawisk, jak właśnie wykluczenie społeczne</w:t>
      </w:r>
      <w:r w:rsidR="00C10296">
        <w:rPr>
          <w:noProof/>
          <w:lang w:eastAsia="pl-PL" w:bidi="pl-PL"/>
        </w:rPr>
        <w:t xml:space="preserve"> i cyfrowe</w:t>
      </w:r>
      <w:r w:rsidRPr="004F1187">
        <w:rPr>
          <w:noProof/>
          <w:lang w:eastAsia="pl-PL" w:bidi="pl-PL"/>
        </w:rPr>
        <w:t>.</w:t>
      </w:r>
    </w:p>
    <w:p w:rsidR="004F1187" w:rsidRPr="004F1187" w:rsidRDefault="004F1187" w:rsidP="004F1187">
      <w:pPr>
        <w:rPr>
          <w:noProof/>
          <w:lang w:eastAsia="pl-PL" w:bidi="pl-PL"/>
        </w:rPr>
      </w:pPr>
      <w:r w:rsidRPr="004F1187">
        <w:rPr>
          <w:noProof/>
          <w:lang w:eastAsia="pl-PL" w:bidi="pl-PL"/>
        </w:rPr>
        <w:t xml:space="preserve">Aby móc stać się pełnoprawnym użytkownikiem nowoczesnych TIK, konieczne jest posiadanie dostępu do szybkiego internetu. W ramach </w:t>
      </w:r>
      <w:r w:rsidR="003D34B3">
        <w:rPr>
          <w:noProof/>
          <w:lang w:eastAsia="pl-PL" w:bidi="pl-PL"/>
        </w:rPr>
        <w:t>P</w:t>
      </w:r>
      <w:r w:rsidR="003D34B3" w:rsidRPr="004F1187">
        <w:rPr>
          <w:noProof/>
          <w:lang w:eastAsia="pl-PL" w:bidi="pl-PL"/>
        </w:rPr>
        <w:t xml:space="preserve">rogramu </w:t>
      </w:r>
      <w:r w:rsidRPr="004F1187">
        <w:rPr>
          <w:noProof/>
          <w:lang w:eastAsia="pl-PL" w:bidi="pl-PL"/>
        </w:rPr>
        <w:t xml:space="preserve">przewiduje się przede wszystkim realizację inwestycji z zakresu budowy, rozbudowy lub przebudowy sieci dostępowych. Wsparcie będzie zależne od zidentyfikowanych na danym obszarze potrzeb inwestycyjnych, wynikających z </w:t>
      </w:r>
      <w:del w:id="297" w:author="Waldemar Pleszewa" w:date="2021-12-07T13:54:00Z">
        <w:r w:rsidRPr="004F1187" w:rsidDel="00392E80">
          <w:rPr>
            <w:noProof/>
            <w:lang w:eastAsia="pl-PL" w:bidi="pl-PL"/>
          </w:rPr>
          <w:delText xml:space="preserve">ich </w:delText>
        </w:r>
      </w:del>
      <w:ins w:id="298" w:author="Waldemar Pleszewa" w:date="2021-12-07T13:54:00Z">
        <w:r w:rsidR="00392E80">
          <w:rPr>
            <w:noProof/>
            <w:lang w:eastAsia="pl-PL" w:bidi="pl-PL"/>
          </w:rPr>
          <w:t>jego</w:t>
        </w:r>
        <w:r w:rsidR="00392E80" w:rsidRPr="004F1187">
          <w:rPr>
            <w:noProof/>
            <w:lang w:eastAsia="pl-PL" w:bidi="pl-PL"/>
          </w:rPr>
          <w:t xml:space="preserve"> </w:t>
        </w:r>
      </w:ins>
      <w:r w:rsidRPr="004F1187">
        <w:rPr>
          <w:noProof/>
          <w:lang w:eastAsia="pl-PL" w:bidi="pl-PL"/>
        </w:rPr>
        <w:t>specyficznych uwarunkowań</w:t>
      </w:r>
      <w:ins w:id="299" w:author="Waldemar Pleszewa" w:date="2021-12-07T13:56:00Z">
        <w:r w:rsidR="00392E80">
          <w:rPr>
            <w:noProof/>
            <w:lang w:eastAsia="pl-PL" w:bidi="pl-PL"/>
          </w:rPr>
          <w:t>,</w:t>
        </w:r>
      </w:ins>
      <w:r w:rsidRPr="004F1187">
        <w:rPr>
          <w:noProof/>
          <w:lang w:eastAsia="pl-PL" w:bidi="pl-PL"/>
        </w:rPr>
        <w:t xml:space="preserve"> </w:t>
      </w:r>
      <w:del w:id="300" w:author="Waldemar Pleszewa" w:date="2021-12-07T13:57:00Z">
        <w:r w:rsidRPr="004F1187" w:rsidDel="00392E80">
          <w:rPr>
            <w:noProof/>
            <w:lang w:eastAsia="pl-PL" w:bidi="pl-PL"/>
          </w:rPr>
          <w:delText xml:space="preserve">i dotyczyć </w:delText>
        </w:r>
      </w:del>
      <w:del w:id="301" w:author="Waldemar Pleszewa" w:date="2021-12-07T09:25:00Z">
        <w:r w:rsidRPr="004F1187" w:rsidDel="0088337E">
          <w:rPr>
            <w:noProof/>
            <w:lang w:eastAsia="pl-PL" w:bidi="pl-PL"/>
          </w:rPr>
          <w:delText>będą w szczególności obszarów odległych oraz marginalizowanych</w:delText>
        </w:r>
      </w:del>
      <w:del w:id="302" w:author="Waldemar Pleszewa" w:date="2021-12-07T13:57:00Z">
        <w:r w:rsidRPr="004F1187" w:rsidDel="00392E80">
          <w:rPr>
            <w:noProof/>
            <w:lang w:eastAsia="pl-PL" w:bidi="pl-PL"/>
          </w:rPr>
          <w:delText xml:space="preserve">, </w:delText>
        </w:r>
      </w:del>
      <w:r w:rsidRPr="004F1187">
        <w:rPr>
          <w:noProof/>
          <w:lang w:eastAsia="pl-PL" w:bidi="pl-PL"/>
        </w:rPr>
        <w:t xml:space="preserve">na </w:t>
      </w:r>
      <w:del w:id="303" w:author="Waldemar Pleszewa" w:date="2021-12-07T13:57:00Z">
        <w:r w:rsidRPr="004F1187" w:rsidDel="00392E80">
          <w:rPr>
            <w:noProof/>
            <w:lang w:eastAsia="pl-PL" w:bidi="pl-PL"/>
          </w:rPr>
          <w:delText xml:space="preserve">których </w:delText>
        </w:r>
      </w:del>
      <w:ins w:id="304" w:author="Waldemar Pleszewa" w:date="2021-12-07T13:57:00Z">
        <w:r w:rsidR="00392E80" w:rsidRPr="004F1187">
          <w:rPr>
            <w:noProof/>
            <w:lang w:eastAsia="pl-PL" w:bidi="pl-PL"/>
          </w:rPr>
          <w:t>który</w:t>
        </w:r>
        <w:r w:rsidR="00392E80">
          <w:rPr>
            <w:noProof/>
            <w:lang w:eastAsia="pl-PL" w:bidi="pl-PL"/>
          </w:rPr>
          <w:t xml:space="preserve">m </w:t>
        </w:r>
      </w:ins>
      <w:r w:rsidRPr="004F1187">
        <w:rPr>
          <w:noProof/>
          <w:lang w:eastAsia="pl-PL" w:bidi="pl-PL"/>
        </w:rPr>
        <w:t xml:space="preserve">występuje deficyt w dostępie do </w:t>
      </w:r>
      <w:ins w:id="305" w:author="Waldemar Pleszewa" w:date="2021-12-07T09:26:00Z">
        <w:r w:rsidR="0088337E">
          <w:rPr>
            <w:noProof/>
            <w:lang w:eastAsia="pl-PL" w:bidi="pl-PL"/>
          </w:rPr>
          <w:t xml:space="preserve">szerokopasmowego </w:t>
        </w:r>
      </w:ins>
      <w:r w:rsidRPr="004F1187">
        <w:rPr>
          <w:noProof/>
          <w:lang w:eastAsia="pl-PL" w:bidi="pl-PL"/>
        </w:rPr>
        <w:t xml:space="preserve">internetu i na </w:t>
      </w:r>
      <w:del w:id="306" w:author="Waldemar Pleszewa" w:date="2021-12-07T13:57:00Z">
        <w:r w:rsidRPr="004F1187" w:rsidDel="00392E80">
          <w:rPr>
            <w:noProof/>
            <w:lang w:eastAsia="pl-PL" w:bidi="pl-PL"/>
          </w:rPr>
          <w:delText>których</w:delText>
        </w:r>
      </w:del>
      <w:ins w:id="307" w:author="Waldemar Pleszewa" w:date="2021-12-07T13:57:00Z">
        <w:r w:rsidR="00392E80" w:rsidRPr="004F1187">
          <w:rPr>
            <w:noProof/>
            <w:lang w:eastAsia="pl-PL" w:bidi="pl-PL"/>
          </w:rPr>
          <w:t>który</w:t>
        </w:r>
        <w:r w:rsidR="00392E80">
          <w:rPr>
            <w:noProof/>
            <w:lang w:eastAsia="pl-PL" w:bidi="pl-PL"/>
          </w:rPr>
          <w:t>m</w:t>
        </w:r>
      </w:ins>
      <w:r w:rsidRPr="004F1187">
        <w:rPr>
          <w:noProof/>
          <w:lang w:eastAsia="pl-PL" w:bidi="pl-PL"/>
        </w:rPr>
        <w:t>, m.in. ze względu na brak ekonomicznej opłacalności, ww. inwestycje nie były wcześniej realizowane.</w:t>
      </w:r>
    </w:p>
    <w:p w:rsidR="00A41764" w:rsidRPr="00387F8C" w:rsidRDefault="004F1187" w:rsidP="004F1187">
      <w:pPr>
        <w:rPr>
          <w:rFonts w:eastAsia="Times New Roman" w:cs="Arial"/>
          <w:sz w:val="20"/>
          <w:szCs w:val="20"/>
        </w:rPr>
      </w:pPr>
      <w:r w:rsidRPr="004F1187">
        <w:rPr>
          <w:noProof/>
          <w:lang w:eastAsia="pl-PL" w:bidi="pl-PL"/>
        </w:rPr>
        <w:lastRenderedPageBreak/>
        <w:t xml:space="preserve">Warunkiem osiągnięcia trwałego rozwoju społecznego i ekonomicznego jest zapewnienie kobietom i mężczyznom równego udziału we wszystkich sferach życia społecznego – bez względu na ich pochodzenie etniczne, wiek, stan zdrowia, poziom sprawności, miejsce zamieszkania, status ekonomiczny, status rodzicielski, wyznanie lub światopogląd, orientację psychoseksualną, etc. Realizacja </w:t>
      </w:r>
      <w:r w:rsidR="003D34B3">
        <w:rPr>
          <w:noProof/>
          <w:lang w:eastAsia="pl-PL" w:bidi="pl-PL"/>
        </w:rPr>
        <w:t>P</w:t>
      </w:r>
      <w:r w:rsidR="003D34B3" w:rsidRPr="004F1187">
        <w:rPr>
          <w:noProof/>
          <w:lang w:eastAsia="pl-PL" w:bidi="pl-PL"/>
        </w:rPr>
        <w:t xml:space="preserve">rogramu </w:t>
      </w:r>
      <w:r w:rsidRPr="004F1187">
        <w:rPr>
          <w:noProof/>
          <w:lang w:eastAsia="pl-PL" w:bidi="pl-PL"/>
        </w:rPr>
        <w:t>będzie odbywała się zgodnie z poszanowaniem zasad równości w rozumieniu prawa wspólnotowego oraz krajowego, co będzie odzwierciedlone zarówno w procesie programowania, wdrażania, monitorowania kontroli, informacji i promocji</w:t>
      </w:r>
      <w:r w:rsidR="00D37890">
        <w:rPr>
          <w:noProof/>
          <w:lang w:eastAsia="pl-PL" w:bidi="pl-PL"/>
        </w:rPr>
        <w:t>,</w:t>
      </w:r>
      <w:r w:rsidRPr="004F1187">
        <w:rPr>
          <w:noProof/>
          <w:lang w:eastAsia="pl-PL" w:bidi="pl-PL"/>
        </w:rPr>
        <w:t xml:space="preserve"> a także samej realizacji projektów.</w:t>
      </w:r>
    </w:p>
    <w:p w:rsidR="009E4211" w:rsidRPr="00DF4BFB" w:rsidRDefault="001F5E9A" w:rsidP="00DF4BFB">
      <w:pPr>
        <w:pStyle w:val="Nagwek2"/>
        <w:rPr>
          <w:rFonts w:eastAsia="Calibri"/>
        </w:rPr>
      </w:pPr>
      <w:bookmarkStart w:id="308" w:name="_Toc67650441"/>
      <w:bookmarkStart w:id="309" w:name="_Toc67650774"/>
      <w:bookmarkStart w:id="310" w:name="_Toc67654896"/>
      <w:bookmarkStart w:id="311" w:name="_Toc87282986"/>
      <w:r w:rsidRPr="00DF4BFB">
        <w:rPr>
          <w:rStyle w:val="Nagwek2Znak"/>
          <w:rFonts w:eastAsia="Calibri"/>
          <w:b/>
        </w:rPr>
        <w:t xml:space="preserve">Wskazanie </w:t>
      </w:r>
      <w:r w:rsidR="00611E70">
        <w:rPr>
          <w:rStyle w:val="Nagwek2Znak"/>
          <w:rFonts w:eastAsia="Calibri"/>
          <w:b/>
        </w:rPr>
        <w:t>konkretnych</w:t>
      </w:r>
      <w:r w:rsidR="00611E70" w:rsidRPr="00DF4BFB">
        <w:rPr>
          <w:rStyle w:val="Nagwek2Znak"/>
          <w:rFonts w:eastAsia="Calibri"/>
          <w:b/>
        </w:rPr>
        <w:t xml:space="preserve"> </w:t>
      </w:r>
      <w:r w:rsidRPr="00DF4BFB">
        <w:rPr>
          <w:rStyle w:val="Nagwek2Znak"/>
          <w:rFonts w:eastAsia="Calibri"/>
          <w:b/>
        </w:rPr>
        <w:t xml:space="preserve">terytoriów </w:t>
      </w:r>
      <w:r w:rsidR="00611E70">
        <w:rPr>
          <w:rStyle w:val="Nagwek2Znak"/>
          <w:rFonts w:eastAsia="Calibri"/>
          <w:b/>
        </w:rPr>
        <w:t>objętych wsparciem</w:t>
      </w:r>
      <w:r w:rsidR="009E4211" w:rsidRPr="00DF4BFB">
        <w:rPr>
          <w:rStyle w:val="Nagwek2Znak"/>
          <w:rFonts w:eastAsia="Calibri"/>
          <w:b/>
        </w:rPr>
        <w:t>, z uwzględnieniem planowanego wykorzystania narzędzi terytorialnych</w:t>
      </w:r>
      <w:bookmarkEnd w:id="308"/>
      <w:bookmarkEnd w:id="309"/>
      <w:bookmarkEnd w:id="310"/>
      <w:bookmarkEnd w:id="311"/>
    </w:p>
    <w:p w:rsidR="004F1187" w:rsidRPr="00DF4BFB" w:rsidRDefault="004F1187" w:rsidP="00DF4BFB">
      <w:pPr>
        <w:pStyle w:val="Limitznakw"/>
        <w:rPr>
          <w:i w:val="0"/>
          <w:lang w:eastAsia="pl-PL" w:bidi="pl-PL"/>
        </w:rPr>
      </w:pPr>
      <w:r w:rsidRPr="00DF4BFB">
        <w:rPr>
          <w:lang w:eastAsia="pl-PL" w:bidi="pl-PL"/>
        </w:rPr>
        <w:t>[</w:t>
      </w:r>
      <w:r w:rsidR="00A6261E" w:rsidRPr="00267890">
        <w:rPr>
          <w:lang w:eastAsia="pl-PL" w:bidi="pl-PL"/>
        </w:rPr>
        <w:t xml:space="preserve">limit znaków </w:t>
      </w:r>
      <w:r w:rsidRPr="00DF4BFB">
        <w:rPr>
          <w:lang w:eastAsia="pl-PL" w:bidi="pl-PL"/>
        </w:rPr>
        <w:t>2 000]</w:t>
      </w:r>
    </w:p>
    <w:p w:rsidR="004F1187" w:rsidRPr="004F1187" w:rsidRDefault="004F1187" w:rsidP="004F1187">
      <w:pPr>
        <w:rPr>
          <w:noProof/>
          <w:lang w:eastAsia="pl-PL" w:bidi="pl-PL"/>
        </w:rPr>
      </w:pPr>
      <w:r w:rsidRPr="004F1187">
        <w:rPr>
          <w:noProof/>
          <w:lang w:eastAsia="pl-PL" w:bidi="pl-PL"/>
        </w:rPr>
        <w:t xml:space="preserve">W ramach </w:t>
      </w:r>
      <w:r w:rsidR="00457C91">
        <w:rPr>
          <w:noProof/>
          <w:lang w:eastAsia="pl-PL" w:bidi="pl-PL"/>
        </w:rPr>
        <w:t>p</w:t>
      </w:r>
      <w:r w:rsidR="00457C91" w:rsidRPr="004F1187">
        <w:rPr>
          <w:noProof/>
          <w:lang w:eastAsia="pl-PL" w:bidi="pl-PL"/>
        </w:rPr>
        <w:t xml:space="preserve">riorytetu </w:t>
      </w:r>
      <w:r w:rsidRPr="004F1187">
        <w:rPr>
          <w:noProof/>
          <w:lang w:eastAsia="pl-PL" w:bidi="pl-PL"/>
        </w:rPr>
        <w:t xml:space="preserve">I, dotyczącego budowy infrastruktury szerokopasmowej, identyfikacja obszarów wsparcia nastąpi m.in. w oparciu o dane zbierane w ramach prowadzonej przez Prezesa UKE inwentaryzacji usług i infrastruktury telekomunikacyjnej oraz opracowanych na jej podstawie analiz dostępu do usług szerokopasmowych połączonych z wieloaspektową oceną ekonomiczną opłacalności inwestycji. Zasady dokonywania inwentaryzacji usług, wyznaczania obszarów wsparcia oraz wieloaspektowej oceny ekonomicznej opłacalności inwestycji będą </w:t>
      </w:r>
      <w:r w:rsidR="000F4A37">
        <w:rPr>
          <w:noProof/>
          <w:lang w:eastAsia="pl-PL" w:bidi="pl-PL"/>
        </w:rPr>
        <w:t>uwzględniały zasady</w:t>
      </w:r>
      <w:r w:rsidRPr="004F1187">
        <w:rPr>
          <w:noProof/>
          <w:lang w:eastAsia="pl-PL" w:bidi="pl-PL"/>
        </w:rPr>
        <w:t xml:space="preserve"> transparentności i niekolidowania z</w:t>
      </w:r>
      <w:r w:rsidR="003E4140">
        <w:rPr>
          <w:noProof/>
          <w:lang w:eastAsia="pl-PL" w:bidi="pl-PL"/>
        </w:rPr>
        <w:t> </w:t>
      </w:r>
      <w:r w:rsidRPr="004F1187">
        <w:rPr>
          <w:noProof/>
          <w:lang w:eastAsia="pl-PL" w:bidi="pl-PL"/>
        </w:rPr>
        <w:t>konkurencyjnym rynkiem telekomunikacyjnym. Wsparcie oraz jego wysokość będą zależne od zidentyfikowanych w ten sposób potrzeb inwestycyjnych, wynikających z</w:t>
      </w:r>
      <w:r w:rsidR="003E4140">
        <w:rPr>
          <w:noProof/>
          <w:lang w:eastAsia="pl-PL" w:bidi="pl-PL"/>
        </w:rPr>
        <w:t> </w:t>
      </w:r>
      <w:r w:rsidRPr="004F1187">
        <w:rPr>
          <w:noProof/>
          <w:lang w:eastAsia="pl-PL" w:bidi="pl-PL"/>
        </w:rPr>
        <w:t>uwarunkowań poszczególnych obszarów</w:t>
      </w:r>
      <w:r w:rsidR="001F6122">
        <w:rPr>
          <w:noProof/>
          <w:lang w:eastAsia="pl-PL" w:bidi="pl-PL"/>
        </w:rPr>
        <w:t xml:space="preserve">, </w:t>
      </w:r>
      <w:r w:rsidR="001F6122" w:rsidRPr="001F6122">
        <w:rPr>
          <w:noProof/>
          <w:lang w:eastAsia="pl-PL" w:bidi="pl-PL"/>
        </w:rPr>
        <w:t>w tym szczególnie z wieloaspektowej oceny ekonomicznej opłacalności inwestycji (np. obecność infrastruktury, dostępność usług, gęstość zaludnienia, typ zabudowy, ukształtowanie terenu).</w:t>
      </w:r>
      <w:r w:rsidR="00F27F92">
        <w:rPr>
          <w:noProof/>
          <w:lang w:eastAsia="pl-PL" w:bidi="pl-PL"/>
        </w:rPr>
        <w:t xml:space="preserve"> Interwencja przewidziana jest tylko na tych obszarach, na których w wyniku ww. inwentaryzacji stwierdzone zostaną braki w dostępie do intern</w:t>
      </w:r>
      <w:r w:rsidR="00BD020D">
        <w:rPr>
          <w:noProof/>
          <w:lang w:eastAsia="pl-PL" w:bidi="pl-PL"/>
        </w:rPr>
        <w:t>e</w:t>
      </w:r>
      <w:r w:rsidR="00F27F92">
        <w:rPr>
          <w:noProof/>
          <w:lang w:eastAsia="pl-PL" w:bidi="pl-PL"/>
        </w:rPr>
        <w:t xml:space="preserve">tu o wysokich przepustowościach. </w:t>
      </w:r>
    </w:p>
    <w:p w:rsidR="004F1187" w:rsidRPr="00351F58" w:rsidRDefault="004F1187" w:rsidP="004F1187">
      <w:pPr>
        <w:rPr>
          <w:noProof/>
          <w:lang w:eastAsia="pl-PL" w:bidi="pl-PL"/>
        </w:rPr>
      </w:pPr>
      <w:r w:rsidRPr="004F1187">
        <w:rPr>
          <w:noProof/>
          <w:lang w:eastAsia="pl-PL" w:bidi="pl-PL"/>
        </w:rPr>
        <w:t>Biorąc powyższe pod uwagę</w:t>
      </w:r>
      <w:r w:rsidR="00367A82">
        <w:rPr>
          <w:noProof/>
          <w:lang w:eastAsia="pl-PL" w:bidi="pl-PL"/>
        </w:rPr>
        <w:t>,</w:t>
      </w:r>
      <w:r w:rsidRPr="004F1187">
        <w:rPr>
          <w:noProof/>
          <w:lang w:eastAsia="pl-PL" w:bidi="pl-PL"/>
        </w:rPr>
        <w:t xml:space="preserve"> zakłada się, że interwencja w ramach niniejszego priorytetu prowadzona będzie na obszarach </w:t>
      </w:r>
      <w:del w:id="312" w:author="Waldemar Pleszewa" w:date="2021-12-07T09:28:00Z">
        <w:r w:rsidRPr="004F1187" w:rsidDel="001C40C3">
          <w:rPr>
            <w:noProof/>
            <w:lang w:eastAsia="pl-PL" w:bidi="pl-PL"/>
          </w:rPr>
          <w:delText xml:space="preserve">wiejskich </w:delText>
        </w:r>
      </w:del>
      <w:r w:rsidRPr="004F1187">
        <w:rPr>
          <w:noProof/>
          <w:lang w:eastAsia="pl-PL" w:bidi="pl-PL"/>
        </w:rPr>
        <w:t>o niskiej lub bardzo niskiej gęstości zaludnienia oraz rozproszonej zabudowie, małych i średnich miastach</w:t>
      </w:r>
      <w:r w:rsidR="00F27F92">
        <w:rPr>
          <w:noProof/>
          <w:lang w:eastAsia="pl-PL" w:bidi="pl-PL"/>
        </w:rPr>
        <w:t>, a</w:t>
      </w:r>
      <w:r w:rsidR="00E73019">
        <w:rPr>
          <w:noProof/>
          <w:lang w:eastAsia="pl-PL" w:bidi="pl-PL"/>
        </w:rPr>
        <w:t> </w:t>
      </w:r>
      <w:r w:rsidR="00F27F92">
        <w:rPr>
          <w:noProof/>
          <w:lang w:eastAsia="pl-PL" w:bidi="pl-PL"/>
        </w:rPr>
        <w:t xml:space="preserve">także na </w:t>
      </w:r>
      <w:r w:rsidR="009564D0">
        <w:rPr>
          <w:noProof/>
          <w:lang w:eastAsia="pl-PL" w:bidi="pl-PL"/>
        </w:rPr>
        <w:t>pozostałych</w:t>
      </w:r>
      <w:r w:rsidR="00F27F92">
        <w:rPr>
          <w:noProof/>
          <w:lang w:eastAsia="pl-PL" w:bidi="pl-PL"/>
        </w:rPr>
        <w:t xml:space="preserve"> obszarach</w:t>
      </w:r>
      <w:r w:rsidRPr="004F1187">
        <w:rPr>
          <w:noProof/>
          <w:lang w:eastAsia="pl-PL" w:bidi="pl-PL"/>
        </w:rPr>
        <w:t>, zakwalifikowanych w oparciu o wyżej wymienione zasady.</w:t>
      </w:r>
    </w:p>
    <w:p w:rsidR="00832BA7" w:rsidRPr="00FC47DC" w:rsidRDefault="00146097" w:rsidP="00FC47DC">
      <w:pPr>
        <w:rPr>
          <w:noProof/>
          <w:lang w:eastAsia="pl-PL" w:bidi="pl-PL"/>
        </w:rPr>
      </w:pPr>
      <w:r w:rsidRPr="00FC47DC">
        <w:rPr>
          <w:noProof/>
          <w:lang w:eastAsia="pl-PL" w:bidi="pl-PL"/>
        </w:rPr>
        <w:t xml:space="preserve">W związku z powyższym identyfikacja alokacji skierowanej na </w:t>
      </w:r>
      <w:r w:rsidR="006001C0">
        <w:rPr>
          <w:noProof/>
          <w:lang w:eastAsia="pl-PL" w:bidi="pl-PL"/>
        </w:rPr>
        <w:t>Obszary Strategicznej Inwestycji (</w:t>
      </w:r>
      <w:r w:rsidRPr="006001C0">
        <w:rPr>
          <w:noProof/>
          <w:lang w:eastAsia="pl-PL" w:bidi="pl-PL"/>
        </w:rPr>
        <w:t>OSI</w:t>
      </w:r>
      <w:r w:rsidR="006001C0">
        <w:rPr>
          <w:noProof/>
          <w:lang w:eastAsia="pl-PL" w:bidi="pl-PL"/>
        </w:rPr>
        <w:t>)</w:t>
      </w:r>
      <w:r w:rsidR="00A136F8">
        <w:rPr>
          <w:rStyle w:val="Odwoanieprzypisudolnego"/>
          <w:noProof/>
          <w:lang w:eastAsia="pl-PL" w:bidi="pl-PL"/>
        </w:rPr>
        <w:footnoteReference w:id="33"/>
      </w:r>
      <w:r w:rsidRPr="00FC47DC">
        <w:rPr>
          <w:noProof/>
          <w:lang w:eastAsia="pl-PL" w:bidi="pl-PL"/>
        </w:rPr>
        <w:t>, tj. miasta średnie tracące funkcje społeczno-gosp</w:t>
      </w:r>
      <w:r w:rsidR="000248F7">
        <w:rPr>
          <w:noProof/>
          <w:lang w:eastAsia="pl-PL" w:bidi="pl-PL"/>
        </w:rPr>
        <w:t>odarcze</w:t>
      </w:r>
      <w:r w:rsidRPr="00FC47DC">
        <w:rPr>
          <w:noProof/>
          <w:lang w:eastAsia="pl-PL" w:bidi="pl-PL"/>
        </w:rPr>
        <w:t xml:space="preserve">, a także </w:t>
      </w:r>
      <w:r w:rsidRPr="00FC47DC">
        <w:rPr>
          <w:noProof/>
          <w:lang w:eastAsia="pl-PL" w:bidi="pl-PL"/>
        </w:rPr>
        <w:lastRenderedPageBreak/>
        <w:t>obszary zagrożone trwałą marginalizacją będzie możliwa po wyborze projektów (ex-post).</w:t>
      </w:r>
    </w:p>
    <w:p w:rsidR="009E4211" w:rsidRPr="00DF4BFB" w:rsidRDefault="00AC5C5E" w:rsidP="00DF4BFB">
      <w:pPr>
        <w:pStyle w:val="Nagwek2"/>
        <w:rPr>
          <w:rFonts w:eastAsia="Calibri"/>
        </w:rPr>
      </w:pPr>
      <w:bookmarkStart w:id="313" w:name="_Toc67650442"/>
      <w:bookmarkStart w:id="314" w:name="_Toc67650775"/>
      <w:bookmarkStart w:id="315" w:name="_Toc67654897"/>
      <w:bookmarkStart w:id="316" w:name="_Toc87282987"/>
      <w:r>
        <w:rPr>
          <w:rStyle w:val="Nagwek2Znak"/>
          <w:rFonts w:eastAsia="Calibri"/>
          <w:b/>
        </w:rPr>
        <w:t>Działania</w:t>
      </w:r>
      <w:r w:rsidRPr="00DF4BFB">
        <w:rPr>
          <w:rStyle w:val="Nagwek2Znak"/>
          <w:rFonts w:eastAsia="Calibri"/>
          <w:b/>
        </w:rPr>
        <w:t xml:space="preserve"> </w:t>
      </w:r>
      <w:r w:rsidR="009E4211" w:rsidRPr="00DF4BFB">
        <w:rPr>
          <w:rStyle w:val="Nagwek2Znak"/>
          <w:rFonts w:eastAsia="Calibri"/>
          <w:b/>
        </w:rPr>
        <w:t>międzyregionalne</w:t>
      </w:r>
      <w:r w:rsidR="006B458E" w:rsidRPr="00DF4BFB">
        <w:rPr>
          <w:rStyle w:val="Nagwek2Znak"/>
          <w:rFonts w:eastAsia="Calibri"/>
          <w:b/>
        </w:rPr>
        <w:t>, transgraniczne</w:t>
      </w:r>
      <w:r w:rsidR="00FC47DC" w:rsidRPr="00DF4BFB">
        <w:rPr>
          <w:rStyle w:val="Nagwek2Znak"/>
          <w:rFonts w:eastAsia="Calibri"/>
          <w:b/>
        </w:rPr>
        <w:t xml:space="preserve"> i </w:t>
      </w:r>
      <w:r w:rsidR="009E4211" w:rsidRPr="00DF4BFB">
        <w:rPr>
          <w:rStyle w:val="Nagwek2Znak"/>
          <w:rFonts w:eastAsia="Calibri"/>
          <w:b/>
        </w:rPr>
        <w:t>transnarodowe</w:t>
      </w:r>
      <w:bookmarkEnd w:id="313"/>
      <w:bookmarkEnd w:id="314"/>
      <w:bookmarkEnd w:id="315"/>
      <w:bookmarkEnd w:id="316"/>
    </w:p>
    <w:p w:rsidR="004F1187" w:rsidRPr="004F1187" w:rsidRDefault="004F1187" w:rsidP="00DF4BFB">
      <w:pPr>
        <w:pStyle w:val="Limitznakw"/>
        <w:rPr>
          <w:lang w:eastAsia="pl-PL" w:bidi="pl-PL"/>
        </w:rPr>
      </w:pPr>
      <w:r w:rsidRPr="004F1187">
        <w:rPr>
          <w:lang w:eastAsia="pl-PL" w:bidi="pl-PL"/>
        </w:rPr>
        <w:t>[</w:t>
      </w:r>
      <w:r w:rsidR="00A6261E">
        <w:rPr>
          <w:lang w:eastAsia="pl-PL" w:bidi="pl-PL"/>
        </w:rPr>
        <w:t xml:space="preserve">limit znaków </w:t>
      </w:r>
      <w:r w:rsidRPr="004F1187">
        <w:rPr>
          <w:lang w:eastAsia="pl-PL" w:bidi="pl-PL"/>
        </w:rPr>
        <w:t>2 000]</w:t>
      </w:r>
    </w:p>
    <w:p w:rsidR="004F1187" w:rsidRPr="004F1187" w:rsidRDefault="004F1187" w:rsidP="004F1187">
      <w:pPr>
        <w:rPr>
          <w:noProof/>
          <w:lang w:eastAsia="pl-PL" w:bidi="pl-PL"/>
        </w:rPr>
      </w:pPr>
      <w:r w:rsidRPr="004F1187">
        <w:rPr>
          <w:noProof/>
          <w:lang w:eastAsia="pl-PL" w:bidi="pl-PL"/>
        </w:rPr>
        <w:t xml:space="preserve">W ramach </w:t>
      </w:r>
      <w:r w:rsidR="00E71A73">
        <w:rPr>
          <w:noProof/>
          <w:lang w:eastAsia="pl-PL" w:bidi="pl-PL"/>
        </w:rPr>
        <w:t>p</w:t>
      </w:r>
      <w:r w:rsidR="00E71A73" w:rsidRPr="004F1187">
        <w:rPr>
          <w:noProof/>
          <w:lang w:eastAsia="pl-PL" w:bidi="pl-PL"/>
        </w:rPr>
        <w:t xml:space="preserve">riorytetu </w:t>
      </w:r>
      <w:r w:rsidRPr="004F1187">
        <w:rPr>
          <w:noProof/>
          <w:lang w:eastAsia="pl-PL" w:bidi="pl-PL"/>
        </w:rPr>
        <w:t>I przewiduje się możliwość wspierania inicjatyw polegających na nawiązaniu współpracy bilateralnej i międzynarodowej służącej wymianie doświadczeń i dobrych praktyk we wdrażaniu nowoczesnych technologii i systemów łączności. Działania te mogą przyśpieszyć zastosowanie najnowocześniejszych i</w:t>
      </w:r>
      <w:r w:rsidR="003E4140">
        <w:rPr>
          <w:noProof/>
          <w:lang w:eastAsia="pl-PL" w:bidi="pl-PL"/>
        </w:rPr>
        <w:t> </w:t>
      </w:r>
      <w:r w:rsidRPr="004F1187">
        <w:rPr>
          <w:noProof/>
          <w:lang w:eastAsia="pl-PL" w:bidi="pl-PL"/>
        </w:rPr>
        <w:t>najbardziej wydajnych rozwiązań w niniejszym obszarze, a także przyczynić się do nawiązania współpracy z podmiotami zagranicznymi. Ponadto będą skutkować pozyskaniem wiedzy od innych państw w zakresie wykorzystywania środków unijnych na zapewnienie powszechnego dostępu do internetu.</w:t>
      </w:r>
    </w:p>
    <w:p w:rsidR="009E4211" w:rsidRPr="00DF4BFB" w:rsidRDefault="009E4211" w:rsidP="00DF4BFB">
      <w:pPr>
        <w:pStyle w:val="Nagwek2"/>
        <w:rPr>
          <w:rFonts w:eastAsia="Calibri"/>
        </w:rPr>
      </w:pPr>
      <w:bookmarkStart w:id="317" w:name="_Toc67650443"/>
      <w:bookmarkStart w:id="318" w:name="_Toc67650776"/>
      <w:bookmarkStart w:id="319" w:name="_Toc67654898"/>
      <w:bookmarkStart w:id="320" w:name="_Toc87282988"/>
      <w:r w:rsidRPr="00267890">
        <w:rPr>
          <w:rStyle w:val="Nagwek2Znak"/>
          <w:rFonts w:eastAsia="Calibri"/>
          <w:b/>
        </w:rPr>
        <w:t>Planowane wykorzystanie instrumentów finansowych</w:t>
      </w:r>
      <w:bookmarkEnd w:id="317"/>
      <w:bookmarkEnd w:id="318"/>
      <w:bookmarkEnd w:id="319"/>
      <w:bookmarkEnd w:id="320"/>
    </w:p>
    <w:p w:rsidR="004F1187" w:rsidRPr="004F1187" w:rsidRDefault="004F1187" w:rsidP="00DF4BFB">
      <w:pPr>
        <w:pStyle w:val="Limitznakw"/>
        <w:rPr>
          <w:lang w:eastAsia="pl-PL" w:bidi="pl-PL"/>
        </w:rPr>
      </w:pPr>
      <w:r w:rsidRPr="004F1187">
        <w:rPr>
          <w:lang w:eastAsia="pl-PL" w:bidi="pl-PL"/>
        </w:rPr>
        <w:t>[</w:t>
      </w:r>
      <w:r w:rsidR="00A6261E">
        <w:rPr>
          <w:rFonts w:eastAsia="Calibri"/>
          <w:lang w:eastAsia="pl-PL" w:bidi="pl-PL"/>
        </w:rPr>
        <w:t xml:space="preserve">limit znaków </w:t>
      </w:r>
      <w:r w:rsidRPr="004F1187">
        <w:rPr>
          <w:lang w:eastAsia="pl-PL" w:bidi="pl-PL"/>
        </w:rPr>
        <w:t>1 000]</w:t>
      </w:r>
    </w:p>
    <w:p w:rsidR="0027657D" w:rsidRDefault="00CD60E4" w:rsidP="00CD60E4">
      <w:pPr>
        <w:pStyle w:val="Limitznakw"/>
        <w:rPr>
          <w:ins w:id="321" w:author="Waldemar Pleszewa" w:date="2021-12-07T09:31:00Z"/>
          <w:i w:val="0"/>
          <w:sz w:val="24"/>
          <w:szCs w:val="24"/>
          <w:lang w:bidi="pl-PL"/>
        </w:rPr>
      </w:pPr>
      <w:r w:rsidRPr="001967C4">
        <w:rPr>
          <w:i w:val="0"/>
          <w:sz w:val="24"/>
          <w:szCs w:val="24"/>
          <w:lang w:bidi="pl-PL"/>
        </w:rPr>
        <w:t xml:space="preserve">Podstawową formą finansowania projektów w </w:t>
      </w:r>
      <w:r w:rsidR="00895DE9">
        <w:rPr>
          <w:i w:val="0"/>
          <w:sz w:val="24"/>
          <w:szCs w:val="24"/>
          <w:lang w:bidi="pl-PL"/>
        </w:rPr>
        <w:t>p</w:t>
      </w:r>
      <w:r w:rsidR="00895DE9" w:rsidRPr="001967C4">
        <w:rPr>
          <w:i w:val="0"/>
          <w:sz w:val="24"/>
          <w:szCs w:val="24"/>
          <w:lang w:bidi="pl-PL"/>
        </w:rPr>
        <w:t xml:space="preserve">riorytecie </w:t>
      </w:r>
      <w:r w:rsidRPr="001967C4">
        <w:rPr>
          <w:i w:val="0"/>
          <w:sz w:val="24"/>
          <w:szCs w:val="24"/>
          <w:lang w:bidi="pl-PL"/>
        </w:rPr>
        <w:t xml:space="preserve">I będą dotacje. Przyjęcie głównie aukcyjnego systemu wyboru projektów </w:t>
      </w:r>
      <w:del w:id="322" w:author="Waldemar Pleszewa" w:date="2021-12-07T09:30:00Z">
        <w:r w:rsidRPr="001967C4" w:rsidDel="00C82BAB">
          <w:rPr>
            <w:i w:val="0"/>
            <w:sz w:val="24"/>
            <w:szCs w:val="24"/>
            <w:lang w:bidi="pl-PL"/>
          </w:rPr>
          <w:delText xml:space="preserve">dotyczących budowy infrastruktury szerokopasmowej </w:delText>
        </w:r>
      </w:del>
      <w:r w:rsidRPr="001967C4">
        <w:rPr>
          <w:i w:val="0"/>
          <w:sz w:val="24"/>
          <w:szCs w:val="24"/>
          <w:lang w:bidi="pl-PL"/>
        </w:rPr>
        <w:t>przełoży się na zaangażowanie dużego nakładu środków prywatnych</w:t>
      </w:r>
      <w:r w:rsidR="00F5084C">
        <w:rPr>
          <w:i w:val="0"/>
          <w:sz w:val="24"/>
          <w:szCs w:val="24"/>
          <w:lang w:bidi="pl-PL"/>
        </w:rPr>
        <w:t>.</w:t>
      </w:r>
      <w:r w:rsidRPr="001967C4">
        <w:rPr>
          <w:i w:val="0"/>
          <w:sz w:val="24"/>
          <w:szCs w:val="24"/>
          <w:lang w:bidi="pl-PL"/>
        </w:rPr>
        <w:t xml:space="preserve"> </w:t>
      </w:r>
    </w:p>
    <w:p w:rsidR="00CD60E4" w:rsidRPr="001967C4" w:rsidDel="0027657D" w:rsidRDefault="00CD60E4" w:rsidP="00CD60E4">
      <w:pPr>
        <w:pStyle w:val="Limitznakw"/>
        <w:rPr>
          <w:del w:id="323" w:author="Waldemar Pleszewa" w:date="2021-12-07T09:34:00Z"/>
          <w:i w:val="0"/>
          <w:sz w:val="24"/>
          <w:szCs w:val="24"/>
          <w:lang w:bidi="pl-PL"/>
        </w:rPr>
      </w:pPr>
      <w:del w:id="324" w:author="Waldemar Pleszewa" w:date="2021-12-01T14:54:00Z">
        <w:r w:rsidRPr="001967C4" w:rsidDel="004E7D8F">
          <w:rPr>
            <w:i w:val="0"/>
            <w:sz w:val="24"/>
            <w:szCs w:val="24"/>
            <w:lang w:bidi="pl-PL"/>
          </w:rPr>
          <w:delText>Nastąpi efekt dodatkowego wsparcia, oznaczający zmianę wydatków czy zachowań, które nie pojawiłyby się bez interwencji publicznej w postaci bezzwrotnych dotacji.</w:delText>
        </w:r>
      </w:del>
    </w:p>
    <w:p w:rsidR="0027657D" w:rsidRDefault="00CD60E4" w:rsidP="00CD60E4">
      <w:pPr>
        <w:pStyle w:val="Limitznakw"/>
        <w:rPr>
          <w:ins w:id="325" w:author="Waldemar Pleszewa" w:date="2021-12-07T09:34:00Z"/>
          <w:i w:val="0"/>
          <w:sz w:val="24"/>
          <w:szCs w:val="24"/>
          <w:lang w:bidi="pl-PL"/>
        </w:rPr>
      </w:pPr>
      <w:del w:id="326" w:author="Waldemar Pleszewa" w:date="2021-12-07T09:32:00Z">
        <w:r w:rsidRPr="001967C4" w:rsidDel="0027657D">
          <w:rPr>
            <w:i w:val="0"/>
            <w:sz w:val="24"/>
            <w:szCs w:val="24"/>
            <w:lang w:bidi="pl-PL"/>
          </w:rPr>
          <w:delText>Należy zaznaczyć, że w</w:delText>
        </w:r>
      </w:del>
      <w:ins w:id="327" w:author="Waldemar Pleszewa" w:date="2021-12-07T09:32:00Z">
        <w:r w:rsidR="0027657D">
          <w:rPr>
            <w:i w:val="0"/>
            <w:sz w:val="24"/>
            <w:szCs w:val="24"/>
            <w:lang w:bidi="pl-PL"/>
          </w:rPr>
          <w:t>W</w:t>
        </w:r>
      </w:ins>
      <w:r w:rsidRPr="001967C4">
        <w:rPr>
          <w:i w:val="0"/>
          <w:sz w:val="24"/>
          <w:szCs w:val="24"/>
          <w:lang w:bidi="pl-PL"/>
        </w:rPr>
        <w:t xml:space="preserve"> I osi POPC wdrażane są </w:t>
      </w:r>
      <w:del w:id="328" w:author="Waldemar Pleszewa" w:date="2021-12-07T09:32:00Z">
        <w:r w:rsidRPr="001967C4" w:rsidDel="0027657D">
          <w:rPr>
            <w:i w:val="0"/>
            <w:sz w:val="24"/>
            <w:szCs w:val="24"/>
            <w:lang w:bidi="pl-PL"/>
          </w:rPr>
          <w:delText xml:space="preserve">już </w:delText>
        </w:r>
      </w:del>
      <w:r w:rsidRPr="001967C4">
        <w:rPr>
          <w:i w:val="0"/>
          <w:sz w:val="24"/>
          <w:szCs w:val="24"/>
          <w:lang w:bidi="pl-PL"/>
        </w:rPr>
        <w:t>instrumenty finansowe. Środki te</w:t>
      </w:r>
      <w:del w:id="329" w:author="Waldemar Pleszewa" w:date="2021-12-07T09:33:00Z">
        <w:r w:rsidRPr="001967C4" w:rsidDel="0027657D">
          <w:rPr>
            <w:i w:val="0"/>
            <w:sz w:val="24"/>
            <w:szCs w:val="24"/>
            <w:lang w:bidi="pl-PL"/>
          </w:rPr>
          <w:delText xml:space="preserve">, </w:delText>
        </w:r>
      </w:del>
      <w:ins w:id="330" w:author="Waldemar Pleszewa" w:date="2021-12-07T09:33:00Z">
        <w:r w:rsidR="0027657D">
          <w:rPr>
            <w:i w:val="0"/>
            <w:sz w:val="24"/>
            <w:szCs w:val="24"/>
            <w:lang w:bidi="pl-PL"/>
          </w:rPr>
          <w:t xml:space="preserve"> po zwrocie</w:t>
        </w:r>
        <w:r w:rsidR="0027657D" w:rsidRPr="001967C4">
          <w:rPr>
            <w:i w:val="0"/>
            <w:sz w:val="24"/>
            <w:szCs w:val="24"/>
            <w:lang w:bidi="pl-PL"/>
          </w:rPr>
          <w:t xml:space="preserve"> </w:t>
        </w:r>
      </w:ins>
      <w:del w:id="331" w:author="Waldemar Pleszewa" w:date="2021-12-07T09:33:00Z">
        <w:r w:rsidRPr="001967C4" w:rsidDel="0027657D">
          <w:rPr>
            <w:i w:val="0"/>
            <w:sz w:val="24"/>
            <w:szCs w:val="24"/>
            <w:lang w:bidi="pl-PL"/>
          </w:rPr>
          <w:delText xml:space="preserve">zgodnie z przepisami UE oraz polskimi, </w:delText>
        </w:r>
      </w:del>
      <w:r w:rsidRPr="001967C4">
        <w:rPr>
          <w:i w:val="0"/>
          <w:sz w:val="24"/>
          <w:szCs w:val="24"/>
          <w:lang w:bidi="pl-PL"/>
        </w:rPr>
        <w:t xml:space="preserve">będą </w:t>
      </w:r>
      <w:ins w:id="332" w:author="Waldemar Pleszewa" w:date="2021-12-07T09:33:00Z">
        <w:r w:rsidR="0027657D">
          <w:rPr>
            <w:i w:val="0"/>
            <w:sz w:val="24"/>
            <w:szCs w:val="24"/>
            <w:lang w:bidi="pl-PL"/>
          </w:rPr>
          <w:t xml:space="preserve">ponownie </w:t>
        </w:r>
      </w:ins>
      <w:r w:rsidRPr="001967C4">
        <w:rPr>
          <w:i w:val="0"/>
          <w:sz w:val="24"/>
          <w:szCs w:val="24"/>
          <w:lang w:bidi="pl-PL"/>
        </w:rPr>
        <w:t xml:space="preserve">wykorzystywane na finansowanie kolejnych inwestycji szerokopasmowych w następnych latach. </w:t>
      </w:r>
    </w:p>
    <w:p w:rsidR="00CD60E4" w:rsidDel="0027657D" w:rsidRDefault="00993661" w:rsidP="00CD60E4">
      <w:pPr>
        <w:pStyle w:val="Limitznakw"/>
        <w:rPr>
          <w:del w:id="333" w:author="Waldemar Pleszewa" w:date="2021-12-07T09:33:00Z"/>
          <w:i w:val="0"/>
          <w:sz w:val="24"/>
          <w:szCs w:val="24"/>
          <w:lang w:bidi="pl-PL"/>
        </w:rPr>
      </w:pPr>
      <w:del w:id="334" w:author="Waldemar Pleszewa" w:date="2021-12-07T09:33:00Z">
        <w:r w:rsidDel="0027657D">
          <w:rPr>
            <w:i w:val="0"/>
            <w:sz w:val="24"/>
            <w:szCs w:val="24"/>
            <w:lang w:bidi="pl-PL"/>
          </w:rPr>
          <w:delText>Jednocześnie</w:delText>
        </w:r>
        <w:r w:rsidR="00CD60E4" w:rsidRPr="001967C4" w:rsidDel="0027657D">
          <w:rPr>
            <w:i w:val="0"/>
            <w:sz w:val="24"/>
            <w:szCs w:val="24"/>
            <w:lang w:bidi="pl-PL"/>
          </w:rPr>
          <w:delText xml:space="preserve"> z KPO, obok 1,2 mld EUR dotacji, planuje się przeznaczyć 1,4 mld EUR w postaci finansowania zwrotnego lub częściowo zwrotnego m.in. na inwestycje szerokopasmowe. Uruchomienie instrumentów finansowych jako podstawowej formy finansowania na ten sam cel także z FERC nie wydaje się zasadne i może skutkować nieosiągnięciem zakładanych w </w:delText>
        </w:r>
        <w:r w:rsidR="00CD60E4" w:rsidRPr="00B7192A" w:rsidDel="0027657D">
          <w:rPr>
            <w:i w:val="0"/>
            <w:sz w:val="24"/>
            <w:szCs w:val="24"/>
            <w:lang w:bidi="pl-PL"/>
          </w:rPr>
          <w:delText>Programie</w:delText>
        </w:r>
        <w:r w:rsidR="00CD60E4" w:rsidRPr="001967C4" w:rsidDel="0027657D">
          <w:rPr>
            <w:i w:val="0"/>
            <w:sz w:val="24"/>
            <w:szCs w:val="24"/>
            <w:lang w:bidi="pl-PL"/>
          </w:rPr>
          <w:delText xml:space="preserve"> wskaźników.</w:delText>
        </w:r>
      </w:del>
    </w:p>
    <w:p w:rsidR="00A55FE7" w:rsidRPr="001967C4" w:rsidRDefault="00A55FE7" w:rsidP="00CD60E4">
      <w:pPr>
        <w:pStyle w:val="Limitznakw"/>
        <w:rPr>
          <w:ins w:id="335" w:author="Waldemar Pleszewa" w:date="2021-12-01T14:54:00Z"/>
          <w:i w:val="0"/>
          <w:sz w:val="24"/>
          <w:szCs w:val="24"/>
          <w:lang w:bidi="pl-PL"/>
        </w:rPr>
      </w:pPr>
      <w:ins w:id="336" w:author="Waldemar Pleszewa" w:date="2021-12-01T14:55:00Z">
        <w:r w:rsidRPr="00A55FE7">
          <w:rPr>
            <w:i w:val="0"/>
            <w:sz w:val="24"/>
            <w:szCs w:val="24"/>
            <w:lang w:bidi="pl-PL"/>
          </w:rPr>
          <w:t xml:space="preserve">Projekty w ramach priorytetu I będą realizowane m.in. na obszarach charakteryzujących się niską lub bardzo niską gęstością zaludnienia oraz rozproszoną zabudową. Inwestycje komercyjne w rozwój infrastruktury telekomunikacyjnej w takich miejscach są dla przedsiębiorców telekomunikacyjnych </w:t>
        </w:r>
        <w:r w:rsidRPr="00A55FE7">
          <w:rPr>
            <w:i w:val="0"/>
            <w:sz w:val="24"/>
            <w:szCs w:val="24"/>
            <w:lang w:bidi="pl-PL"/>
          </w:rPr>
          <w:lastRenderedPageBreak/>
          <w:t xml:space="preserve">nieopłacalne ze względu na wysokie koszty </w:t>
        </w:r>
      </w:ins>
      <w:ins w:id="337" w:author="Waldemar Pleszewa" w:date="2021-12-02T08:06:00Z">
        <w:r w:rsidR="00C32121" w:rsidRPr="00C50E48">
          <w:rPr>
            <w:i w:val="0"/>
            <w:sz w:val="24"/>
            <w:szCs w:val="24"/>
            <w:lang w:bidi="pl-PL"/>
          </w:rPr>
          <w:t>realizacji i</w:t>
        </w:r>
        <w:r w:rsidR="00C32121">
          <w:rPr>
            <w:i w:val="0"/>
            <w:sz w:val="24"/>
            <w:szCs w:val="24"/>
            <w:lang w:bidi="pl-PL"/>
          </w:rPr>
          <w:t xml:space="preserve"> </w:t>
        </w:r>
      </w:ins>
      <w:ins w:id="338" w:author="Waldemar Pleszewa" w:date="2021-12-01T14:55:00Z">
        <w:r w:rsidRPr="00A55FE7">
          <w:rPr>
            <w:i w:val="0"/>
            <w:sz w:val="24"/>
            <w:szCs w:val="24"/>
            <w:lang w:bidi="pl-PL"/>
          </w:rPr>
          <w:t>utrzymania przekraczające możliwe do uzyskania przychody ze świadczonych usług. Wysokie ryzyko inwestycyjne związane z realizacją projektów telekomunikacyjnych na obszarach pozbawionych dostępu do szerokopasmowego internetu, a także konieczność skutecznego przeciwdziałania wykluczeniu cyfrowemu mieszkańców takich miejsc determinują zastosowanie dotacyjnej formy wsparcia. Umożliwi to osiągnięcie zakładanych wskaźników.</w:t>
        </w:r>
      </w:ins>
    </w:p>
    <w:p w:rsidR="00CD60E4" w:rsidRPr="006B3007" w:rsidRDefault="00CD60E4" w:rsidP="006B3007">
      <w:pPr>
        <w:pStyle w:val="Limitznakw"/>
        <w:rPr>
          <w:b/>
          <w:i w:val="0"/>
          <w:sz w:val="24"/>
          <w:szCs w:val="24"/>
          <w:lang w:bidi="pl-PL"/>
        </w:rPr>
        <w:sectPr w:rsidR="00CD60E4" w:rsidRPr="006B3007">
          <w:footerReference w:type="default" r:id="rId13"/>
          <w:footerReference w:type="first" r:id="rId14"/>
          <w:footnotePr>
            <w:numRestart w:val="eachSect"/>
          </w:footnotePr>
          <w:pgSz w:w="11906" w:h="16838" w:code="9"/>
          <w:pgMar w:top="1417" w:right="1417" w:bottom="1417" w:left="1417" w:header="709" w:footer="709" w:gutter="0"/>
          <w:cols w:space="708"/>
          <w:titlePg/>
          <w:docGrid w:linePitch="360"/>
        </w:sectPr>
      </w:pPr>
      <w:del w:id="339" w:author="Waldemar Pleszewa" w:date="2021-12-02T08:05:00Z">
        <w:r w:rsidRPr="00D315F7" w:rsidDel="00C32121">
          <w:rPr>
            <w:i w:val="0"/>
            <w:sz w:val="24"/>
            <w:szCs w:val="24"/>
            <w:lang w:bidi="pl-PL"/>
          </w:rPr>
          <w:delText>Jednocześnie n</w:delText>
        </w:r>
      </w:del>
      <w:del w:id="340" w:author="Waldemar Pleszewa" w:date="2021-12-07T09:35:00Z">
        <w:r w:rsidRPr="00D315F7" w:rsidDel="0027657D">
          <w:rPr>
            <w:i w:val="0"/>
            <w:sz w:val="24"/>
            <w:szCs w:val="24"/>
            <w:lang w:bidi="pl-PL"/>
          </w:rPr>
          <w:delText>ie</w:delText>
        </w:r>
        <w:r w:rsidRPr="001967C4" w:rsidDel="0027657D">
          <w:rPr>
            <w:i w:val="0"/>
            <w:sz w:val="24"/>
            <w:szCs w:val="24"/>
            <w:lang w:bidi="pl-PL"/>
          </w:rPr>
          <w:delText xml:space="preserve"> wyklucza się wsparcia także w formie instrumentów finansowych oraz połączenia dotacji i instrumentów finansowych.</w:delText>
        </w:r>
      </w:del>
    </w:p>
    <w:p w:rsidR="00571CD4" w:rsidRPr="00DF4BFB" w:rsidRDefault="009E4211" w:rsidP="00267890">
      <w:pPr>
        <w:pStyle w:val="Nagwek2"/>
      </w:pPr>
      <w:bookmarkStart w:id="341" w:name="_Toc67650444"/>
      <w:bookmarkStart w:id="342" w:name="_Toc67650777"/>
      <w:bookmarkStart w:id="343" w:name="_Toc67654899"/>
      <w:bookmarkStart w:id="344" w:name="_Toc87282989"/>
      <w:r w:rsidRPr="00351F58">
        <w:rPr>
          <w:rFonts w:eastAsia="Calibri"/>
          <w:noProof/>
        </w:rPr>
        <w:lastRenderedPageBreak/>
        <w:t>Wskaźniki</w:t>
      </w:r>
      <w:bookmarkEnd w:id="341"/>
      <w:bookmarkEnd w:id="342"/>
      <w:bookmarkEnd w:id="343"/>
      <w:bookmarkEnd w:id="344"/>
    </w:p>
    <w:p w:rsidR="009E4211" w:rsidRPr="00351F58" w:rsidRDefault="00571CD4" w:rsidP="00DF4BFB">
      <w:pPr>
        <w:rPr>
          <w:rFonts w:eastAsia="Times New Roman"/>
          <w:noProof/>
        </w:rPr>
      </w:pPr>
      <w:r w:rsidRPr="00571CD4">
        <w:rPr>
          <w:b/>
          <w:noProof/>
          <w:lang w:bidi="pl-PL"/>
        </w:rPr>
        <w:t>Tabela 2: Wskaźniki produktu</w:t>
      </w:r>
      <w:r w:rsidRPr="00571CD4" w:rsidDel="00A6261E">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1601"/>
        <w:gridCol w:w="1109"/>
        <w:gridCol w:w="1481"/>
        <w:gridCol w:w="1720"/>
        <w:gridCol w:w="1982"/>
        <w:gridCol w:w="1906"/>
        <w:gridCol w:w="1135"/>
        <w:gridCol w:w="1106"/>
      </w:tblGrid>
      <w:tr w:rsidR="001077F7" w:rsidRPr="001219A7" w:rsidTr="00E82E25">
        <w:trPr>
          <w:cantSplit/>
          <w:trHeight w:val="1647"/>
          <w:tblHeader/>
        </w:trPr>
        <w:tc>
          <w:tcPr>
            <w:tcW w:w="775"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Priorytet </w:t>
            </w:r>
          </w:p>
        </w:tc>
        <w:tc>
          <w:tcPr>
            <w:tcW w:w="572" w:type="pct"/>
          </w:tcPr>
          <w:p w:rsidR="009E4211" w:rsidRPr="001219A7" w:rsidRDefault="009E4211" w:rsidP="007708E2">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szczegółowy </w:t>
            </w:r>
          </w:p>
        </w:tc>
        <w:tc>
          <w:tcPr>
            <w:tcW w:w="399"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Fundusz</w:t>
            </w:r>
          </w:p>
        </w:tc>
        <w:tc>
          <w:tcPr>
            <w:tcW w:w="530"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Kategoria regionu</w:t>
            </w:r>
          </w:p>
        </w:tc>
        <w:tc>
          <w:tcPr>
            <w:tcW w:w="614"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Nr identyfikacyjny [5]</w:t>
            </w:r>
          </w:p>
        </w:tc>
        <w:tc>
          <w:tcPr>
            <w:tcW w:w="706" w:type="pct"/>
            <w:shd w:val="clear" w:color="auto" w:fill="auto"/>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Wskaźnik [255] </w:t>
            </w:r>
          </w:p>
        </w:tc>
        <w:tc>
          <w:tcPr>
            <w:tcW w:w="679"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Jednostka miary</w:t>
            </w:r>
          </w:p>
        </w:tc>
        <w:tc>
          <w:tcPr>
            <w:tcW w:w="408" w:type="pct"/>
            <w:shd w:val="clear" w:color="auto" w:fill="auto"/>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Cel pośredni (2024)</w:t>
            </w:r>
          </w:p>
          <w:p w:rsidR="009E4211" w:rsidRPr="001219A7" w:rsidRDefault="009E4211" w:rsidP="001219A7">
            <w:pPr>
              <w:spacing w:before="120" w:after="120" w:line="240" w:lineRule="auto"/>
              <w:rPr>
                <w:rFonts w:eastAsia="Calibri" w:cs="Arial"/>
                <w:b/>
                <w:noProof/>
                <w:sz w:val="18"/>
                <w:szCs w:val="18"/>
                <w:lang w:eastAsia="pl-PL" w:bidi="pl-PL"/>
              </w:rPr>
            </w:pPr>
          </w:p>
        </w:tc>
        <w:tc>
          <w:tcPr>
            <w:tcW w:w="317" w:type="pct"/>
            <w:shd w:val="clear" w:color="auto" w:fill="auto"/>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w:t>
            </w:r>
            <w:r w:rsidR="006075B1">
              <w:rPr>
                <w:rFonts w:eastAsia="Calibri" w:cs="Arial"/>
                <w:b/>
                <w:noProof/>
                <w:sz w:val="18"/>
                <w:szCs w:val="18"/>
                <w:lang w:eastAsia="pl-PL" w:bidi="pl-PL"/>
              </w:rPr>
              <w:t xml:space="preserve">końcowy </w:t>
            </w:r>
            <w:r w:rsidRPr="001219A7">
              <w:rPr>
                <w:rFonts w:eastAsia="Calibri" w:cs="Arial"/>
                <w:b/>
                <w:noProof/>
                <w:sz w:val="18"/>
                <w:szCs w:val="18"/>
                <w:lang w:eastAsia="pl-PL" w:bidi="pl-PL"/>
              </w:rPr>
              <w:t>(2029)</w:t>
            </w:r>
          </w:p>
          <w:p w:rsidR="009E4211" w:rsidRPr="001219A7" w:rsidRDefault="009E4211" w:rsidP="001219A7">
            <w:pPr>
              <w:spacing w:before="120" w:after="120" w:line="240" w:lineRule="auto"/>
              <w:rPr>
                <w:rFonts w:eastAsia="Calibri" w:cs="Arial"/>
                <w:b/>
                <w:noProof/>
                <w:sz w:val="18"/>
                <w:szCs w:val="18"/>
                <w:lang w:eastAsia="pl-PL" w:bidi="pl-PL"/>
              </w:rPr>
            </w:pPr>
          </w:p>
        </w:tc>
      </w:tr>
      <w:tr w:rsidR="001077F7" w:rsidRPr="001219A7" w:rsidTr="00E82E25">
        <w:trPr>
          <w:cantSplit/>
          <w:trHeight w:val="340"/>
        </w:trPr>
        <w:tc>
          <w:tcPr>
            <w:tcW w:w="775" w:type="pct"/>
          </w:tcPr>
          <w:p w:rsidR="009E4211" w:rsidRPr="001077F7" w:rsidRDefault="007D0431"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Zwiększenie dostępu do ultra-szybkiego internetu szerokopasmowego</w:t>
            </w:r>
          </w:p>
        </w:tc>
        <w:tc>
          <w:tcPr>
            <w:tcW w:w="572" w:type="pct"/>
          </w:tcPr>
          <w:p w:rsidR="009E4211" w:rsidRPr="001077F7" w:rsidRDefault="00456512" w:rsidP="00165902">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7D0431" w:rsidRPr="001077F7">
              <w:rPr>
                <w:rFonts w:eastAsia="Calibri" w:cs="Arial"/>
                <w:noProof/>
                <w:sz w:val="16"/>
                <w:szCs w:val="16"/>
                <w:lang w:eastAsia="pl-PL" w:bidi="pl-PL"/>
              </w:rPr>
              <w:t xml:space="preserve"> Udoskonalanie </w:t>
            </w:r>
            <w:r w:rsidR="00165902">
              <w:rPr>
                <w:rFonts w:eastAsia="Calibri" w:cs="Arial"/>
                <w:noProof/>
                <w:sz w:val="16"/>
                <w:szCs w:val="16"/>
                <w:lang w:eastAsia="pl-PL" w:bidi="pl-PL"/>
              </w:rPr>
              <w:t>łączności cyfrowej</w:t>
            </w:r>
          </w:p>
        </w:tc>
        <w:tc>
          <w:tcPr>
            <w:tcW w:w="399" w:type="pct"/>
          </w:tcPr>
          <w:p w:rsidR="009E4211" w:rsidRPr="001077F7" w:rsidRDefault="007D0431"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9E4211" w:rsidRPr="001077F7" w:rsidRDefault="00F553F3"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Lepiej</w:t>
            </w:r>
            <w:r w:rsidR="007D0431" w:rsidRPr="001077F7">
              <w:rPr>
                <w:rFonts w:eastAsia="Calibri" w:cs="Arial"/>
                <w:noProof/>
                <w:sz w:val="16"/>
                <w:szCs w:val="16"/>
                <w:lang w:eastAsia="pl-PL" w:bidi="pl-PL"/>
              </w:rPr>
              <w:t xml:space="preserve"> rozwinięt</w:t>
            </w:r>
            <w:r>
              <w:rPr>
                <w:rFonts w:eastAsia="Calibri" w:cs="Arial"/>
                <w:noProof/>
                <w:sz w:val="16"/>
                <w:szCs w:val="16"/>
                <w:lang w:eastAsia="pl-PL" w:bidi="pl-PL"/>
              </w:rPr>
              <w:t>e</w:t>
            </w:r>
          </w:p>
        </w:tc>
        <w:tc>
          <w:tcPr>
            <w:tcW w:w="614" w:type="pct"/>
          </w:tcPr>
          <w:p w:rsidR="009E4211" w:rsidRPr="001077F7" w:rsidRDefault="007D0431"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41</w:t>
            </w:r>
          </w:p>
        </w:tc>
        <w:tc>
          <w:tcPr>
            <w:tcW w:w="706" w:type="pct"/>
            <w:shd w:val="clear" w:color="auto" w:fill="auto"/>
          </w:tcPr>
          <w:p w:rsidR="00B64DD3" w:rsidRPr="00B64DD3" w:rsidRDefault="00B64DD3" w:rsidP="00E82E25">
            <w:pPr>
              <w:spacing w:after="0" w:line="240" w:lineRule="auto"/>
              <w:rPr>
                <w:rFonts w:eastAsia="Calibri" w:cs="Arial"/>
                <w:noProof/>
                <w:sz w:val="16"/>
                <w:szCs w:val="16"/>
                <w:lang w:eastAsia="pl-PL" w:bidi="pl-PL"/>
              </w:rPr>
            </w:pPr>
            <w:r w:rsidRPr="00B64DD3">
              <w:rPr>
                <w:rStyle w:val="markedcontent"/>
                <w:rFonts w:cs="Arial"/>
                <w:sz w:val="16"/>
                <w:szCs w:val="16"/>
              </w:rPr>
              <w:t>Dodatkowe lokale mieszkalne dysponujące szerokopasmowym dostępem do sieci o bardzo wysokiej przepustowości</w:t>
            </w:r>
          </w:p>
        </w:tc>
        <w:tc>
          <w:tcPr>
            <w:tcW w:w="679" w:type="pct"/>
          </w:tcPr>
          <w:p w:rsidR="009E4211" w:rsidRPr="001077F7"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lokale mieszkalne</w:t>
            </w:r>
          </w:p>
        </w:tc>
        <w:tc>
          <w:tcPr>
            <w:tcW w:w="408" w:type="pct"/>
            <w:shd w:val="clear" w:color="auto" w:fill="auto"/>
          </w:tcPr>
          <w:p w:rsidR="009E4211" w:rsidRPr="001077F7" w:rsidRDefault="00173847"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Będzie oszacowane</w:t>
            </w:r>
          </w:p>
        </w:tc>
        <w:tc>
          <w:tcPr>
            <w:tcW w:w="317" w:type="pct"/>
            <w:shd w:val="clear" w:color="auto" w:fill="auto"/>
          </w:tcPr>
          <w:p w:rsidR="009E4211"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E82E25" w:rsidRPr="001219A7" w:rsidTr="00E82E25">
        <w:trPr>
          <w:cantSplit/>
          <w:trHeight w:val="332"/>
        </w:trPr>
        <w:tc>
          <w:tcPr>
            <w:tcW w:w="775"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Zwiększenie dostępu do ultra-szybkiego internetu szerokopasmowego</w:t>
            </w:r>
          </w:p>
        </w:tc>
        <w:tc>
          <w:tcPr>
            <w:tcW w:w="572" w:type="pct"/>
          </w:tcPr>
          <w:p w:rsidR="00E82E25" w:rsidRPr="001077F7" w:rsidRDefault="00456512" w:rsidP="003B22A1">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E82E25" w:rsidRPr="001077F7">
              <w:rPr>
                <w:rFonts w:eastAsia="Calibri" w:cs="Arial"/>
                <w:noProof/>
                <w:sz w:val="16"/>
                <w:szCs w:val="16"/>
                <w:lang w:eastAsia="pl-PL" w:bidi="pl-PL"/>
              </w:rPr>
              <w:t xml:space="preserve"> Udoskonalanie </w:t>
            </w:r>
            <w:r w:rsidR="003B22A1">
              <w:rPr>
                <w:rFonts w:eastAsia="Calibri" w:cs="Arial"/>
                <w:noProof/>
                <w:sz w:val="16"/>
                <w:szCs w:val="16"/>
                <w:lang w:eastAsia="pl-PL" w:bidi="pl-PL"/>
              </w:rPr>
              <w:t>łączności cyfrowej</w:t>
            </w:r>
          </w:p>
        </w:tc>
        <w:tc>
          <w:tcPr>
            <w:tcW w:w="399"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W okresie przejściowym</w:t>
            </w:r>
          </w:p>
        </w:tc>
        <w:tc>
          <w:tcPr>
            <w:tcW w:w="614"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41</w:t>
            </w:r>
          </w:p>
        </w:tc>
        <w:tc>
          <w:tcPr>
            <w:tcW w:w="706" w:type="pct"/>
            <w:shd w:val="clear" w:color="auto" w:fill="auto"/>
          </w:tcPr>
          <w:p w:rsidR="00B64DD3" w:rsidRPr="00B64DD3" w:rsidRDefault="00B64DD3" w:rsidP="00E82E25">
            <w:pPr>
              <w:spacing w:after="0" w:line="240" w:lineRule="auto"/>
              <w:rPr>
                <w:rFonts w:eastAsia="Calibri" w:cs="Arial"/>
                <w:noProof/>
                <w:sz w:val="16"/>
                <w:szCs w:val="16"/>
                <w:lang w:eastAsia="pl-PL" w:bidi="pl-PL"/>
              </w:rPr>
            </w:pPr>
            <w:r w:rsidRPr="00B64DD3">
              <w:rPr>
                <w:rStyle w:val="markedcontent"/>
                <w:rFonts w:cs="Arial"/>
                <w:sz w:val="16"/>
                <w:szCs w:val="16"/>
              </w:rPr>
              <w:t>Dodatkowe lokale mieszkalne dysponujące szerokopasmowym dostępem do sieci o bardzo wysokiej przepustowości</w:t>
            </w:r>
          </w:p>
        </w:tc>
        <w:tc>
          <w:tcPr>
            <w:tcW w:w="679" w:type="pct"/>
          </w:tcPr>
          <w:p w:rsidR="00E82E25" w:rsidRPr="001077F7"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 xml:space="preserve"> lokale mieszkalne</w:t>
            </w:r>
          </w:p>
        </w:tc>
        <w:tc>
          <w:tcPr>
            <w:tcW w:w="408" w:type="pct"/>
            <w:shd w:val="clear" w:color="auto" w:fill="auto"/>
          </w:tcPr>
          <w:p w:rsidR="00E82E25"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317" w:type="pct"/>
            <w:shd w:val="clear" w:color="auto" w:fill="auto"/>
          </w:tcPr>
          <w:p w:rsidR="00E82E25"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E82E25" w:rsidRPr="001219A7" w:rsidTr="00E82E25">
        <w:trPr>
          <w:cantSplit/>
          <w:trHeight w:val="332"/>
        </w:trPr>
        <w:tc>
          <w:tcPr>
            <w:tcW w:w="775"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Zwiększenie dostępu do ultra-szybkiego internetu szerokopasmowego</w:t>
            </w:r>
          </w:p>
        </w:tc>
        <w:tc>
          <w:tcPr>
            <w:tcW w:w="572" w:type="pct"/>
          </w:tcPr>
          <w:p w:rsidR="00E82E25" w:rsidRPr="001077F7" w:rsidRDefault="00456512" w:rsidP="003B22A1">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E82E25" w:rsidRPr="001077F7">
              <w:rPr>
                <w:rFonts w:eastAsia="Calibri" w:cs="Arial"/>
                <w:noProof/>
                <w:sz w:val="16"/>
                <w:szCs w:val="16"/>
                <w:lang w:eastAsia="pl-PL" w:bidi="pl-PL"/>
              </w:rPr>
              <w:t xml:space="preserve"> Udoskonalanie </w:t>
            </w:r>
            <w:r w:rsidR="003B22A1">
              <w:rPr>
                <w:rFonts w:eastAsia="Calibri" w:cs="Arial"/>
                <w:noProof/>
                <w:sz w:val="16"/>
                <w:szCs w:val="16"/>
                <w:lang w:eastAsia="pl-PL" w:bidi="pl-PL"/>
              </w:rPr>
              <w:t>łączności cyfrowej</w:t>
            </w:r>
          </w:p>
        </w:tc>
        <w:tc>
          <w:tcPr>
            <w:tcW w:w="399"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Słabiej rozwinięte</w:t>
            </w:r>
          </w:p>
        </w:tc>
        <w:tc>
          <w:tcPr>
            <w:tcW w:w="614"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41</w:t>
            </w:r>
          </w:p>
        </w:tc>
        <w:tc>
          <w:tcPr>
            <w:tcW w:w="706" w:type="pct"/>
            <w:shd w:val="clear" w:color="auto" w:fill="auto"/>
          </w:tcPr>
          <w:p w:rsidR="00B64DD3" w:rsidRPr="00B64DD3" w:rsidRDefault="00B64DD3" w:rsidP="00E82E25">
            <w:pPr>
              <w:spacing w:after="0" w:line="240" w:lineRule="auto"/>
              <w:rPr>
                <w:rFonts w:eastAsia="Calibri" w:cs="Arial"/>
                <w:noProof/>
                <w:sz w:val="16"/>
                <w:szCs w:val="16"/>
                <w:lang w:eastAsia="pl-PL" w:bidi="pl-PL"/>
              </w:rPr>
            </w:pPr>
            <w:r w:rsidRPr="00B64DD3">
              <w:rPr>
                <w:rStyle w:val="markedcontent"/>
                <w:rFonts w:cs="Arial"/>
                <w:sz w:val="16"/>
                <w:szCs w:val="16"/>
              </w:rPr>
              <w:t>Dodatkowe lokale mieszkalne dysponujące szerokopasmowym dostępem do sieci o bardzo wysokiej przepustowości</w:t>
            </w:r>
          </w:p>
        </w:tc>
        <w:tc>
          <w:tcPr>
            <w:tcW w:w="679" w:type="pct"/>
          </w:tcPr>
          <w:p w:rsidR="00E82E25" w:rsidRPr="001077F7"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 xml:space="preserve"> lokale mieszkalne</w:t>
            </w:r>
          </w:p>
        </w:tc>
        <w:tc>
          <w:tcPr>
            <w:tcW w:w="408" w:type="pct"/>
            <w:shd w:val="clear" w:color="auto" w:fill="auto"/>
          </w:tcPr>
          <w:p w:rsidR="00E82E25"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317" w:type="pct"/>
            <w:shd w:val="clear" w:color="auto" w:fill="auto"/>
          </w:tcPr>
          <w:p w:rsidR="00E82E25"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1077F7" w:rsidRPr="001219A7" w:rsidTr="00E82E25">
        <w:trPr>
          <w:cantSplit/>
          <w:trHeight w:val="332"/>
        </w:trPr>
        <w:tc>
          <w:tcPr>
            <w:tcW w:w="775"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Zwiększenie dostępu do ultra-szybkiego internetu szerokopasmowego</w:t>
            </w:r>
          </w:p>
        </w:tc>
        <w:tc>
          <w:tcPr>
            <w:tcW w:w="572" w:type="pct"/>
          </w:tcPr>
          <w:p w:rsidR="001077F7" w:rsidRPr="001077F7" w:rsidRDefault="00456512" w:rsidP="003B22A1">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3B22A1">
              <w:rPr>
                <w:rFonts w:eastAsia="Calibri" w:cs="Arial"/>
                <w:noProof/>
                <w:sz w:val="16"/>
                <w:szCs w:val="16"/>
                <w:lang w:eastAsia="pl-PL" w:bidi="pl-PL"/>
              </w:rPr>
              <w:t>łączności cyfrowej</w:t>
            </w:r>
          </w:p>
        </w:tc>
        <w:tc>
          <w:tcPr>
            <w:tcW w:w="399"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1077F7" w:rsidRPr="001077F7" w:rsidRDefault="00F553F3"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Lepiej</w:t>
            </w:r>
            <w:r w:rsidR="001077F7" w:rsidRPr="001077F7">
              <w:rPr>
                <w:rFonts w:eastAsia="Calibri" w:cs="Arial"/>
                <w:noProof/>
                <w:sz w:val="16"/>
                <w:szCs w:val="16"/>
                <w:lang w:eastAsia="pl-PL" w:bidi="pl-PL"/>
              </w:rPr>
              <w:t xml:space="preserve"> rozwinięt</w:t>
            </w:r>
            <w:r>
              <w:rPr>
                <w:rFonts w:eastAsia="Calibri" w:cs="Arial"/>
                <w:noProof/>
                <w:sz w:val="16"/>
                <w:szCs w:val="16"/>
                <w:lang w:eastAsia="pl-PL" w:bidi="pl-PL"/>
              </w:rPr>
              <w:t>e</w:t>
            </w:r>
          </w:p>
        </w:tc>
        <w:tc>
          <w:tcPr>
            <w:tcW w:w="614"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42</w:t>
            </w:r>
          </w:p>
        </w:tc>
        <w:tc>
          <w:tcPr>
            <w:tcW w:w="706" w:type="pct"/>
            <w:shd w:val="clear" w:color="auto" w:fill="auto"/>
          </w:tcPr>
          <w:p w:rsidR="00B64DD3" w:rsidRPr="00B64DD3" w:rsidRDefault="00B64DD3" w:rsidP="001077F7">
            <w:pPr>
              <w:spacing w:after="0" w:line="240" w:lineRule="auto"/>
              <w:rPr>
                <w:rFonts w:eastAsia="Calibri" w:cs="Arial"/>
                <w:noProof/>
                <w:sz w:val="16"/>
                <w:szCs w:val="16"/>
                <w:lang w:eastAsia="pl-PL" w:bidi="pl-PL"/>
              </w:rPr>
            </w:pPr>
            <w:r w:rsidRPr="00B64DD3">
              <w:rPr>
                <w:rStyle w:val="markedcontent"/>
                <w:rFonts w:cs="Arial"/>
                <w:sz w:val="16"/>
                <w:szCs w:val="16"/>
              </w:rPr>
              <w:t>Dodatkowe przedsiębiorstwa dysponujące szerokopasmowym dostępem do sieci o bardzo wysokiej przepustowości</w:t>
            </w:r>
          </w:p>
        </w:tc>
        <w:tc>
          <w:tcPr>
            <w:tcW w:w="679" w:type="pct"/>
          </w:tcPr>
          <w:p w:rsidR="001077F7" w:rsidRPr="001077F7" w:rsidRDefault="001077F7" w:rsidP="001077F7">
            <w:pPr>
              <w:spacing w:after="0" w:line="240" w:lineRule="auto"/>
              <w:rPr>
                <w:rFonts w:eastAsia="Calibri" w:cs="Arial"/>
                <w:noProof/>
                <w:sz w:val="16"/>
                <w:szCs w:val="16"/>
                <w:lang w:eastAsia="pl-PL" w:bidi="pl-PL"/>
              </w:rPr>
            </w:pPr>
            <w:r w:rsidRPr="00E85837">
              <w:rPr>
                <w:rFonts w:eastAsia="Calibri" w:cs="Arial"/>
                <w:noProof/>
                <w:sz w:val="16"/>
                <w:szCs w:val="16"/>
                <w:lang w:eastAsia="pl-PL" w:bidi="pl-PL"/>
              </w:rPr>
              <w:t>przedsiębiorstwa</w:t>
            </w:r>
          </w:p>
        </w:tc>
        <w:tc>
          <w:tcPr>
            <w:tcW w:w="408"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317"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1077F7" w:rsidRPr="001219A7" w:rsidTr="00E82E25">
        <w:trPr>
          <w:cantSplit/>
          <w:trHeight w:val="332"/>
        </w:trPr>
        <w:tc>
          <w:tcPr>
            <w:tcW w:w="775"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lastRenderedPageBreak/>
              <w:t>Zwiększenie dostępu do ultra-szybkiego internetu szerokopasmowego</w:t>
            </w:r>
          </w:p>
        </w:tc>
        <w:tc>
          <w:tcPr>
            <w:tcW w:w="572" w:type="pct"/>
          </w:tcPr>
          <w:p w:rsidR="001077F7" w:rsidRPr="001077F7" w:rsidRDefault="00456512" w:rsidP="00197CCD">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197CCD">
              <w:rPr>
                <w:rFonts w:eastAsia="Calibri" w:cs="Arial"/>
                <w:noProof/>
                <w:sz w:val="16"/>
                <w:szCs w:val="16"/>
                <w:lang w:eastAsia="pl-PL" w:bidi="pl-PL"/>
              </w:rPr>
              <w:t>łączności cyfrowej</w:t>
            </w:r>
          </w:p>
        </w:tc>
        <w:tc>
          <w:tcPr>
            <w:tcW w:w="399"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W okresie przejściowym</w:t>
            </w:r>
          </w:p>
        </w:tc>
        <w:tc>
          <w:tcPr>
            <w:tcW w:w="614"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42</w:t>
            </w:r>
          </w:p>
        </w:tc>
        <w:tc>
          <w:tcPr>
            <w:tcW w:w="706" w:type="pct"/>
            <w:shd w:val="clear" w:color="auto" w:fill="auto"/>
          </w:tcPr>
          <w:p w:rsidR="00B64DD3" w:rsidRPr="00B64DD3" w:rsidRDefault="00B64DD3" w:rsidP="001077F7">
            <w:pPr>
              <w:spacing w:after="0" w:line="240" w:lineRule="auto"/>
              <w:rPr>
                <w:rFonts w:eastAsia="Calibri" w:cs="Arial"/>
                <w:noProof/>
                <w:sz w:val="16"/>
                <w:szCs w:val="16"/>
                <w:lang w:eastAsia="pl-PL" w:bidi="pl-PL"/>
              </w:rPr>
            </w:pPr>
            <w:r w:rsidRPr="00B64DD3">
              <w:rPr>
                <w:rStyle w:val="markedcontent"/>
                <w:rFonts w:cs="Arial"/>
                <w:sz w:val="16"/>
                <w:szCs w:val="16"/>
              </w:rPr>
              <w:t>Dodatkowe przedsiębiorstwa dysponujące szerokopasmowym dostępem do sieci o bardzo wysokiej przepustowości</w:t>
            </w:r>
          </w:p>
        </w:tc>
        <w:tc>
          <w:tcPr>
            <w:tcW w:w="679"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przedsiębiorstwa</w:t>
            </w:r>
          </w:p>
        </w:tc>
        <w:tc>
          <w:tcPr>
            <w:tcW w:w="408"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317"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1077F7" w:rsidRPr="001219A7" w:rsidTr="00E82E25">
        <w:trPr>
          <w:cantSplit/>
          <w:trHeight w:val="332"/>
        </w:trPr>
        <w:tc>
          <w:tcPr>
            <w:tcW w:w="775"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Zwiększenie dostępu do ultra-szybkiego internetu szerokopasmowego</w:t>
            </w:r>
          </w:p>
        </w:tc>
        <w:tc>
          <w:tcPr>
            <w:tcW w:w="572" w:type="pct"/>
          </w:tcPr>
          <w:p w:rsidR="001077F7" w:rsidRPr="001077F7" w:rsidRDefault="00456512" w:rsidP="00A742F9">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A742F9">
              <w:rPr>
                <w:rFonts w:eastAsia="Calibri" w:cs="Arial"/>
                <w:noProof/>
                <w:sz w:val="16"/>
                <w:szCs w:val="16"/>
                <w:lang w:eastAsia="pl-PL" w:bidi="pl-PL"/>
              </w:rPr>
              <w:t>łączności cyfrowej</w:t>
            </w:r>
          </w:p>
        </w:tc>
        <w:tc>
          <w:tcPr>
            <w:tcW w:w="399"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Słabiej rozwinięte</w:t>
            </w:r>
          </w:p>
        </w:tc>
        <w:tc>
          <w:tcPr>
            <w:tcW w:w="614"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42</w:t>
            </w:r>
          </w:p>
        </w:tc>
        <w:tc>
          <w:tcPr>
            <w:tcW w:w="706" w:type="pct"/>
            <w:shd w:val="clear" w:color="auto" w:fill="auto"/>
          </w:tcPr>
          <w:p w:rsidR="00B64DD3" w:rsidRPr="00B64DD3" w:rsidRDefault="00B64DD3" w:rsidP="001077F7">
            <w:pPr>
              <w:spacing w:after="0" w:line="240" w:lineRule="auto"/>
              <w:rPr>
                <w:rFonts w:eastAsia="Calibri" w:cs="Arial"/>
                <w:noProof/>
                <w:sz w:val="16"/>
                <w:szCs w:val="16"/>
                <w:lang w:eastAsia="pl-PL" w:bidi="pl-PL"/>
              </w:rPr>
            </w:pPr>
            <w:r w:rsidRPr="00B64DD3">
              <w:rPr>
                <w:rStyle w:val="markedcontent"/>
                <w:rFonts w:cs="Arial"/>
                <w:sz w:val="16"/>
                <w:szCs w:val="16"/>
              </w:rPr>
              <w:t>Dodatkowe przedsiębiorstwa dysponujące szerokopasmowym dostępem do sieci o bardzo wysokiej przepustowości</w:t>
            </w:r>
          </w:p>
        </w:tc>
        <w:tc>
          <w:tcPr>
            <w:tcW w:w="679"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przedsiębiorstwa</w:t>
            </w:r>
          </w:p>
        </w:tc>
        <w:tc>
          <w:tcPr>
            <w:tcW w:w="408"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317"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bl>
    <w:p w:rsidR="00A6261E" w:rsidRDefault="00A6261E">
      <w:pPr>
        <w:rPr>
          <w:i/>
          <w:sz w:val="20"/>
          <w:szCs w:val="20"/>
          <w:lang w:bidi="pl-PL"/>
        </w:rPr>
      </w:pPr>
    </w:p>
    <w:p w:rsidR="00A6261E" w:rsidRDefault="00A6261E">
      <w:pPr>
        <w:spacing w:line="276" w:lineRule="auto"/>
        <w:rPr>
          <w:i/>
          <w:sz w:val="20"/>
          <w:szCs w:val="20"/>
          <w:lang w:bidi="pl-PL"/>
        </w:rPr>
      </w:pPr>
      <w:r>
        <w:rPr>
          <w:i/>
          <w:sz w:val="20"/>
          <w:szCs w:val="20"/>
          <w:lang w:bidi="pl-PL"/>
        </w:rPr>
        <w:br w:type="page"/>
      </w:r>
    </w:p>
    <w:p w:rsidR="00E926D1" w:rsidRPr="00A656BE" w:rsidRDefault="00571CD4" w:rsidP="00267890">
      <w:pPr>
        <w:rPr>
          <w:lang w:bidi="pl-PL"/>
        </w:rPr>
      </w:pPr>
      <w:r w:rsidRPr="00DF4BFB">
        <w:rPr>
          <w:b/>
          <w:lang w:bidi="pl-PL"/>
        </w:rPr>
        <w:lastRenderedPageBreak/>
        <w:t xml:space="preserve">Tabela 3: Wskaźniki </w:t>
      </w:r>
      <w:r w:rsidR="000B577C" w:rsidRPr="00DF4BFB">
        <w:rPr>
          <w:b/>
          <w:lang w:bidi="pl-PL"/>
        </w:rPr>
        <w:t>rezultat</w:t>
      </w:r>
      <w:r w:rsidR="000B577C">
        <w:rPr>
          <w:b/>
          <w:lang w:bidi="pl-PL"/>
        </w:rPr>
        <w: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9"/>
        <w:gridCol w:w="1416"/>
        <w:gridCol w:w="708"/>
        <w:gridCol w:w="1280"/>
        <w:gridCol w:w="1328"/>
        <w:gridCol w:w="1504"/>
        <w:gridCol w:w="1274"/>
        <w:gridCol w:w="995"/>
        <w:gridCol w:w="1422"/>
        <w:gridCol w:w="987"/>
        <w:gridCol w:w="992"/>
        <w:gridCol w:w="643"/>
      </w:tblGrid>
      <w:tr w:rsidR="000C778D" w:rsidRPr="001219A7" w:rsidTr="00C2099E">
        <w:trPr>
          <w:cantSplit/>
          <w:trHeight w:val="1768"/>
          <w:tblHeader/>
        </w:trPr>
        <w:tc>
          <w:tcPr>
            <w:tcW w:w="587"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Priorytet </w:t>
            </w:r>
          </w:p>
        </w:tc>
        <w:tc>
          <w:tcPr>
            <w:tcW w:w="498" w:type="pct"/>
          </w:tcPr>
          <w:p w:rsidR="009E4211" w:rsidRPr="001219A7" w:rsidRDefault="009E4211" w:rsidP="00E4363C">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szczegółowy </w:t>
            </w:r>
          </w:p>
        </w:tc>
        <w:tc>
          <w:tcPr>
            <w:tcW w:w="249"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Fun</w:t>
            </w:r>
            <w:r w:rsidR="000C778D">
              <w:rPr>
                <w:rFonts w:eastAsia="Calibri" w:cs="Arial"/>
                <w:b/>
                <w:noProof/>
                <w:sz w:val="18"/>
                <w:szCs w:val="18"/>
                <w:lang w:eastAsia="pl-PL" w:bidi="pl-PL"/>
              </w:rPr>
              <w:t xml:space="preserve"> </w:t>
            </w:r>
            <w:r w:rsidRPr="001219A7">
              <w:rPr>
                <w:rFonts w:eastAsia="Calibri" w:cs="Arial"/>
                <w:b/>
                <w:noProof/>
                <w:sz w:val="18"/>
                <w:szCs w:val="18"/>
                <w:lang w:eastAsia="pl-PL" w:bidi="pl-PL"/>
              </w:rPr>
              <w:t>dusz</w:t>
            </w:r>
          </w:p>
        </w:tc>
        <w:tc>
          <w:tcPr>
            <w:tcW w:w="450"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Kategoria regionu</w:t>
            </w:r>
          </w:p>
        </w:tc>
        <w:tc>
          <w:tcPr>
            <w:tcW w:w="467"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Nr identyfikacyjny [5]</w:t>
            </w:r>
          </w:p>
        </w:tc>
        <w:tc>
          <w:tcPr>
            <w:tcW w:w="529" w:type="pct"/>
            <w:shd w:val="clear" w:color="auto" w:fill="auto"/>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Wskaźnik [255]</w:t>
            </w:r>
          </w:p>
        </w:tc>
        <w:tc>
          <w:tcPr>
            <w:tcW w:w="448"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Jednostka miary</w:t>
            </w:r>
          </w:p>
        </w:tc>
        <w:tc>
          <w:tcPr>
            <w:tcW w:w="350"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Wartość bazowa lub wartość odniesienia</w:t>
            </w:r>
          </w:p>
        </w:tc>
        <w:tc>
          <w:tcPr>
            <w:tcW w:w="500" w:type="pct"/>
          </w:tcPr>
          <w:p w:rsidR="009E4211" w:rsidRPr="001219A7" w:rsidRDefault="009E4211" w:rsidP="00FF421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Rok </w:t>
            </w:r>
            <w:r w:rsidR="00FF4217">
              <w:rPr>
                <w:rFonts w:eastAsia="Calibri" w:cs="Arial"/>
                <w:b/>
                <w:noProof/>
                <w:sz w:val="18"/>
                <w:szCs w:val="18"/>
                <w:lang w:eastAsia="pl-PL" w:bidi="pl-PL"/>
              </w:rPr>
              <w:t>odniesienia</w:t>
            </w:r>
          </w:p>
        </w:tc>
        <w:tc>
          <w:tcPr>
            <w:tcW w:w="347" w:type="pct"/>
            <w:shd w:val="clear" w:color="auto" w:fill="auto"/>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w:t>
            </w:r>
            <w:r w:rsidR="000C1FB6">
              <w:rPr>
                <w:rFonts w:eastAsia="Calibri" w:cs="Arial"/>
                <w:b/>
                <w:noProof/>
                <w:sz w:val="18"/>
                <w:szCs w:val="18"/>
                <w:lang w:eastAsia="pl-PL" w:bidi="pl-PL"/>
              </w:rPr>
              <w:t xml:space="preserve">końcowy </w:t>
            </w:r>
            <w:r w:rsidRPr="001219A7">
              <w:rPr>
                <w:rFonts w:eastAsia="Calibri" w:cs="Arial"/>
                <w:b/>
                <w:noProof/>
                <w:sz w:val="18"/>
                <w:szCs w:val="18"/>
                <w:lang w:eastAsia="pl-PL" w:bidi="pl-PL"/>
              </w:rPr>
              <w:t>(2029)</w:t>
            </w:r>
          </w:p>
          <w:p w:rsidR="009E4211" w:rsidRPr="001219A7" w:rsidRDefault="009E4211" w:rsidP="001219A7">
            <w:pPr>
              <w:spacing w:before="120" w:after="120" w:line="240" w:lineRule="auto"/>
              <w:rPr>
                <w:rFonts w:eastAsia="Calibri" w:cs="Arial"/>
                <w:b/>
                <w:noProof/>
                <w:sz w:val="18"/>
                <w:szCs w:val="18"/>
                <w:lang w:eastAsia="pl-PL" w:bidi="pl-PL"/>
              </w:rPr>
            </w:pPr>
          </w:p>
        </w:tc>
        <w:tc>
          <w:tcPr>
            <w:tcW w:w="349" w:type="pct"/>
            <w:shd w:val="clear" w:color="auto" w:fill="auto"/>
          </w:tcPr>
          <w:p w:rsidR="009E4211" w:rsidRPr="001219A7" w:rsidRDefault="009E4211" w:rsidP="001219A7">
            <w:pPr>
              <w:spacing w:before="120" w:after="120" w:line="480" w:lineRule="auto"/>
              <w:rPr>
                <w:rFonts w:eastAsia="Calibri" w:cs="Arial"/>
                <w:b/>
                <w:noProof/>
                <w:sz w:val="18"/>
                <w:szCs w:val="18"/>
                <w:lang w:eastAsia="pl-PL" w:bidi="pl-PL"/>
              </w:rPr>
            </w:pPr>
            <w:r w:rsidRPr="001219A7">
              <w:rPr>
                <w:rFonts w:eastAsia="Calibri" w:cs="Arial"/>
                <w:b/>
                <w:noProof/>
                <w:sz w:val="18"/>
                <w:szCs w:val="18"/>
                <w:lang w:eastAsia="pl-PL" w:bidi="pl-PL"/>
              </w:rPr>
              <w:t>Źródło danych [200]</w:t>
            </w:r>
          </w:p>
        </w:tc>
        <w:tc>
          <w:tcPr>
            <w:tcW w:w="226" w:type="pct"/>
          </w:tcPr>
          <w:p w:rsidR="009E4211" w:rsidRPr="001219A7" w:rsidRDefault="009E4211" w:rsidP="001219A7">
            <w:pPr>
              <w:spacing w:before="120" w:after="120" w:line="480" w:lineRule="auto"/>
              <w:rPr>
                <w:rFonts w:eastAsia="Calibri" w:cs="Arial"/>
                <w:b/>
                <w:noProof/>
                <w:sz w:val="18"/>
                <w:szCs w:val="18"/>
                <w:lang w:eastAsia="pl-PL" w:bidi="pl-PL"/>
              </w:rPr>
            </w:pPr>
            <w:r w:rsidRPr="001219A7">
              <w:rPr>
                <w:rFonts w:eastAsia="Calibri" w:cs="Arial"/>
                <w:b/>
                <w:noProof/>
                <w:sz w:val="18"/>
                <w:szCs w:val="18"/>
                <w:lang w:eastAsia="pl-PL" w:bidi="pl-PL"/>
              </w:rPr>
              <w:t>Uwagi [200]</w:t>
            </w:r>
          </w:p>
        </w:tc>
      </w:tr>
      <w:tr w:rsidR="000C778D" w:rsidRPr="001219A7" w:rsidTr="00C2099E">
        <w:trPr>
          <w:cantSplit/>
          <w:trHeight w:val="434"/>
        </w:trPr>
        <w:tc>
          <w:tcPr>
            <w:tcW w:w="587"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Zwiększenie dostępu do ultra-szybkiego internetu szerokopasmowego</w:t>
            </w:r>
          </w:p>
        </w:tc>
        <w:tc>
          <w:tcPr>
            <w:tcW w:w="498" w:type="pct"/>
          </w:tcPr>
          <w:p w:rsidR="001077F7" w:rsidRPr="001219A7" w:rsidRDefault="00456512" w:rsidP="000B32E4">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0B32E4">
              <w:rPr>
                <w:rFonts w:eastAsia="Calibri" w:cs="Arial"/>
                <w:noProof/>
                <w:sz w:val="16"/>
                <w:szCs w:val="16"/>
                <w:lang w:eastAsia="pl-PL" w:bidi="pl-PL"/>
              </w:rPr>
              <w:t>łączności cyfrowej</w:t>
            </w:r>
          </w:p>
        </w:tc>
        <w:tc>
          <w:tcPr>
            <w:tcW w:w="249"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1077F7" w:rsidRPr="001219A7" w:rsidRDefault="00AE3CB8" w:rsidP="001077F7">
            <w:pPr>
              <w:spacing w:after="0" w:line="240" w:lineRule="auto"/>
              <w:rPr>
                <w:rFonts w:eastAsia="Calibri" w:cs="Arial"/>
                <w:i/>
                <w:noProof/>
                <w:sz w:val="18"/>
                <w:szCs w:val="18"/>
                <w:lang w:eastAsia="pl-PL" w:bidi="pl-PL"/>
              </w:rPr>
            </w:pPr>
            <w:r>
              <w:rPr>
                <w:rFonts w:eastAsia="Calibri" w:cs="Arial"/>
                <w:noProof/>
                <w:sz w:val="16"/>
                <w:szCs w:val="16"/>
                <w:lang w:eastAsia="pl-PL" w:bidi="pl-PL"/>
              </w:rPr>
              <w:t>Lepiej</w:t>
            </w:r>
            <w:r w:rsidR="001077F7" w:rsidRPr="001077F7">
              <w:rPr>
                <w:rFonts w:eastAsia="Calibri" w:cs="Arial"/>
                <w:noProof/>
                <w:sz w:val="16"/>
                <w:szCs w:val="16"/>
                <w:lang w:eastAsia="pl-PL" w:bidi="pl-PL"/>
              </w:rPr>
              <w:t>rozwinięt</w:t>
            </w:r>
            <w:r>
              <w:rPr>
                <w:rFonts w:eastAsia="Calibri" w:cs="Arial"/>
                <w:noProof/>
                <w:sz w:val="16"/>
                <w:szCs w:val="16"/>
                <w:lang w:eastAsia="pl-PL" w:bidi="pl-PL"/>
              </w:rPr>
              <w:t>e</w:t>
            </w:r>
          </w:p>
        </w:tc>
        <w:tc>
          <w:tcPr>
            <w:tcW w:w="467" w:type="pct"/>
          </w:tcPr>
          <w:p w:rsidR="001077F7" w:rsidRPr="00863E9A" w:rsidRDefault="001077F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53</w:t>
            </w:r>
          </w:p>
        </w:tc>
        <w:tc>
          <w:tcPr>
            <w:tcW w:w="529" w:type="pct"/>
            <w:shd w:val="clear" w:color="auto" w:fill="auto"/>
          </w:tcPr>
          <w:p w:rsidR="002B1DB9" w:rsidRPr="002B1DB9" w:rsidRDefault="002B1DB9" w:rsidP="001077F7">
            <w:pPr>
              <w:spacing w:after="0" w:line="240" w:lineRule="auto"/>
              <w:rPr>
                <w:rFonts w:eastAsia="Calibri" w:cs="Arial"/>
                <w:i/>
                <w:noProof/>
                <w:sz w:val="16"/>
                <w:szCs w:val="16"/>
                <w:lang w:eastAsia="pl-PL" w:bidi="pl-PL"/>
              </w:rPr>
            </w:pPr>
            <w:r w:rsidRPr="002B1DB9">
              <w:rPr>
                <w:rStyle w:val="markedcontent"/>
                <w:rFonts w:cs="Arial"/>
                <w:sz w:val="16"/>
                <w:szCs w:val="16"/>
              </w:rPr>
              <w:t>Lokale mieszkalne z abonamentem na szerokopasmowy dostęp do sieci o bardzo wysokiej przepustowości</w:t>
            </w:r>
          </w:p>
        </w:tc>
        <w:tc>
          <w:tcPr>
            <w:tcW w:w="448" w:type="pct"/>
          </w:tcPr>
          <w:p w:rsidR="001077F7" w:rsidRPr="001077F7"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lokale mieszkalne</w:t>
            </w:r>
          </w:p>
        </w:tc>
        <w:tc>
          <w:tcPr>
            <w:tcW w:w="350" w:type="pct"/>
          </w:tcPr>
          <w:p w:rsidR="001077F7" w:rsidRPr="001219A7" w:rsidRDefault="001077F7" w:rsidP="001077F7">
            <w:pPr>
              <w:spacing w:after="0" w:line="240" w:lineRule="auto"/>
              <w:rPr>
                <w:rFonts w:eastAsia="Calibri" w:cs="Arial"/>
                <w:i/>
                <w:noProof/>
                <w:sz w:val="18"/>
                <w:szCs w:val="18"/>
                <w:lang w:eastAsia="pl-PL" w:bidi="pl-PL"/>
              </w:rPr>
            </w:pPr>
          </w:p>
        </w:tc>
        <w:tc>
          <w:tcPr>
            <w:tcW w:w="500" w:type="pct"/>
          </w:tcPr>
          <w:p w:rsidR="001077F7" w:rsidRPr="001219A7" w:rsidRDefault="001077F7" w:rsidP="001077F7">
            <w:pPr>
              <w:spacing w:after="0" w:line="240" w:lineRule="auto"/>
              <w:rPr>
                <w:rFonts w:eastAsia="Calibri" w:cs="Arial"/>
                <w:b/>
                <w:noProof/>
                <w:sz w:val="18"/>
                <w:szCs w:val="18"/>
                <w:lang w:eastAsia="pl-PL" w:bidi="pl-PL"/>
              </w:rPr>
            </w:pPr>
          </w:p>
        </w:tc>
        <w:tc>
          <w:tcPr>
            <w:tcW w:w="347" w:type="pct"/>
            <w:shd w:val="clear" w:color="auto" w:fill="auto"/>
          </w:tcPr>
          <w:p w:rsidR="001077F7" w:rsidRPr="00863E9A" w:rsidRDefault="00CD3918"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1077F7" w:rsidRPr="001219A7" w:rsidRDefault="001077F7" w:rsidP="001077F7">
            <w:pPr>
              <w:spacing w:after="0" w:line="240" w:lineRule="auto"/>
              <w:rPr>
                <w:rFonts w:eastAsia="Calibri" w:cs="Arial"/>
                <w:i/>
                <w:noProof/>
                <w:sz w:val="18"/>
                <w:szCs w:val="18"/>
                <w:lang w:eastAsia="pl-PL" w:bidi="pl-PL"/>
              </w:rPr>
            </w:pPr>
          </w:p>
        </w:tc>
        <w:tc>
          <w:tcPr>
            <w:tcW w:w="226" w:type="pct"/>
          </w:tcPr>
          <w:p w:rsidR="001077F7" w:rsidRPr="001219A7" w:rsidRDefault="001077F7" w:rsidP="001077F7">
            <w:pPr>
              <w:spacing w:after="0" w:line="240" w:lineRule="auto"/>
              <w:rPr>
                <w:rFonts w:eastAsia="Calibri" w:cs="Arial"/>
                <w:i/>
                <w:noProof/>
                <w:sz w:val="18"/>
                <w:szCs w:val="18"/>
                <w:lang w:eastAsia="pl-PL" w:bidi="pl-PL"/>
              </w:rPr>
            </w:pPr>
          </w:p>
        </w:tc>
      </w:tr>
      <w:tr w:rsidR="000C778D" w:rsidRPr="001219A7" w:rsidTr="00C2099E">
        <w:trPr>
          <w:cantSplit/>
          <w:trHeight w:val="286"/>
        </w:trPr>
        <w:tc>
          <w:tcPr>
            <w:tcW w:w="587"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Zwiększenie dostępu do ultra-szybkiego internetu szerokopasmowego</w:t>
            </w:r>
          </w:p>
        </w:tc>
        <w:tc>
          <w:tcPr>
            <w:tcW w:w="498" w:type="pct"/>
          </w:tcPr>
          <w:p w:rsidR="00A01B9E" w:rsidRPr="001219A7" w:rsidRDefault="00456512" w:rsidP="00870677">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A01B9E" w:rsidRPr="001077F7">
              <w:rPr>
                <w:rFonts w:eastAsia="Calibri" w:cs="Arial"/>
                <w:noProof/>
                <w:sz w:val="16"/>
                <w:szCs w:val="16"/>
                <w:lang w:eastAsia="pl-PL" w:bidi="pl-PL"/>
              </w:rPr>
              <w:t xml:space="preserve"> Udoskonalanie </w:t>
            </w:r>
            <w:r w:rsidR="00870677">
              <w:rPr>
                <w:rFonts w:eastAsia="Calibri" w:cs="Arial"/>
                <w:noProof/>
                <w:sz w:val="16"/>
                <w:szCs w:val="16"/>
                <w:lang w:eastAsia="pl-PL" w:bidi="pl-PL"/>
              </w:rPr>
              <w:t>łączności cyfrowej</w:t>
            </w:r>
          </w:p>
        </w:tc>
        <w:tc>
          <w:tcPr>
            <w:tcW w:w="249"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W okresie przejściowym</w:t>
            </w:r>
          </w:p>
        </w:tc>
        <w:tc>
          <w:tcPr>
            <w:tcW w:w="467" w:type="pct"/>
          </w:tcPr>
          <w:p w:rsidR="00A01B9E" w:rsidRPr="00863E9A" w:rsidRDefault="00A01B9E"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53</w:t>
            </w:r>
          </w:p>
        </w:tc>
        <w:tc>
          <w:tcPr>
            <w:tcW w:w="529" w:type="pct"/>
            <w:shd w:val="clear" w:color="auto" w:fill="auto"/>
          </w:tcPr>
          <w:p w:rsidR="002B1DB9" w:rsidRPr="002B1DB9" w:rsidRDefault="002B1DB9" w:rsidP="006F0174">
            <w:pPr>
              <w:spacing w:after="0" w:line="240" w:lineRule="auto"/>
              <w:rPr>
                <w:rFonts w:cs="Arial"/>
                <w:sz w:val="16"/>
                <w:szCs w:val="16"/>
              </w:rPr>
            </w:pPr>
            <w:r w:rsidRPr="002B1DB9">
              <w:rPr>
                <w:rStyle w:val="markedcontent"/>
                <w:rFonts w:cs="Arial"/>
                <w:sz w:val="16"/>
                <w:szCs w:val="16"/>
              </w:rPr>
              <w:t>Lokale mieszkalne z abonamentem na szerokopasmowy dostęp do sieci o bardzo wysokiej przepustowości</w:t>
            </w:r>
          </w:p>
        </w:tc>
        <w:tc>
          <w:tcPr>
            <w:tcW w:w="448" w:type="pct"/>
          </w:tcPr>
          <w:p w:rsidR="00A01B9E" w:rsidRPr="00863E9A"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 xml:space="preserve"> lokale mieszkalne</w:t>
            </w:r>
          </w:p>
        </w:tc>
        <w:tc>
          <w:tcPr>
            <w:tcW w:w="350" w:type="pct"/>
          </w:tcPr>
          <w:p w:rsidR="00A01B9E" w:rsidRPr="001219A7" w:rsidRDefault="00A01B9E" w:rsidP="001077F7">
            <w:pPr>
              <w:spacing w:after="0" w:line="240" w:lineRule="auto"/>
              <w:rPr>
                <w:rFonts w:eastAsia="Calibri" w:cs="Arial"/>
                <w:i/>
                <w:noProof/>
                <w:sz w:val="18"/>
                <w:szCs w:val="18"/>
                <w:lang w:eastAsia="pl-PL" w:bidi="pl-PL"/>
              </w:rPr>
            </w:pPr>
          </w:p>
        </w:tc>
        <w:tc>
          <w:tcPr>
            <w:tcW w:w="500" w:type="pct"/>
          </w:tcPr>
          <w:p w:rsidR="00A01B9E" w:rsidRPr="001219A7" w:rsidRDefault="00A01B9E" w:rsidP="001077F7">
            <w:pPr>
              <w:spacing w:after="0" w:line="240" w:lineRule="auto"/>
              <w:rPr>
                <w:rFonts w:eastAsia="Calibri" w:cs="Arial"/>
                <w:b/>
                <w:noProof/>
                <w:sz w:val="18"/>
                <w:szCs w:val="18"/>
                <w:lang w:eastAsia="pl-PL" w:bidi="pl-PL"/>
              </w:rPr>
            </w:pPr>
          </w:p>
        </w:tc>
        <w:tc>
          <w:tcPr>
            <w:tcW w:w="347" w:type="pct"/>
            <w:shd w:val="clear" w:color="auto" w:fill="auto"/>
          </w:tcPr>
          <w:p w:rsidR="00A01B9E" w:rsidRPr="00863E9A" w:rsidRDefault="00CD3918"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A01B9E" w:rsidRPr="001219A7" w:rsidRDefault="00A01B9E" w:rsidP="001077F7">
            <w:pPr>
              <w:spacing w:after="0" w:line="240" w:lineRule="auto"/>
              <w:rPr>
                <w:rFonts w:eastAsia="Calibri" w:cs="Arial"/>
                <w:i/>
                <w:noProof/>
                <w:sz w:val="18"/>
                <w:szCs w:val="18"/>
                <w:lang w:eastAsia="pl-PL" w:bidi="pl-PL"/>
              </w:rPr>
            </w:pPr>
          </w:p>
        </w:tc>
        <w:tc>
          <w:tcPr>
            <w:tcW w:w="226" w:type="pct"/>
          </w:tcPr>
          <w:p w:rsidR="00A01B9E" w:rsidRPr="001219A7" w:rsidRDefault="00A01B9E" w:rsidP="001077F7">
            <w:pPr>
              <w:spacing w:after="0" w:line="240" w:lineRule="auto"/>
              <w:rPr>
                <w:rFonts w:eastAsia="Calibri" w:cs="Arial"/>
                <w:i/>
                <w:noProof/>
                <w:sz w:val="18"/>
                <w:szCs w:val="18"/>
                <w:lang w:eastAsia="pl-PL" w:bidi="pl-PL"/>
              </w:rPr>
            </w:pPr>
          </w:p>
        </w:tc>
      </w:tr>
      <w:tr w:rsidR="000C778D" w:rsidRPr="001219A7" w:rsidTr="00C2099E">
        <w:trPr>
          <w:cantSplit/>
          <w:trHeight w:val="286"/>
        </w:trPr>
        <w:tc>
          <w:tcPr>
            <w:tcW w:w="587"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Zwiększenie dostępu do ultra-szybkiego internetu szerokopasmowego</w:t>
            </w:r>
          </w:p>
        </w:tc>
        <w:tc>
          <w:tcPr>
            <w:tcW w:w="498" w:type="pct"/>
          </w:tcPr>
          <w:p w:rsidR="00A01B9E" w:rsidRPr="001219A7" w:rsidRDefault="00456512" w:rsidP="00F7276F">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A01B9E" w:rsidRPr="001077F7">
              <w:rPr>
                <w:rFonts w:eastAsia="Calibri" w:cs="Arial"/>
                <w:noProof/>
                <w:sz w:val="16"/>
                <w:szCs w:val="16"/>
                <w:lang w:eastAsia="pl-PL" w:bidi="pl-PL"/>
              </w:rPr>
              <w:t xml:space="preserve"> Udoskonalanie </w:t>
            </w:r>
            <w:r w:rsidR="00F7276F">
              <w:rPr>
                <w:rFonts w:eastAsia="Calibri" w:cs="Arial"/>
                <w:noProof/>
                <w:sz w:val="16"/>
                <w:szCs w:val="16"/>
                <w:lang w:eastAsia="pl-PL" w:bidi="pl-PL"/>
              </w:rPr>
              <w:t>łączności cyfrowej</w:t>
            </w:r>
          </w:p>
        </w:tc>
        <w:tc>
          <w:tcPr>
            <w:tcW w:w="249"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Słabiej rozwinięte</w:t>
            </w:r>
          </w:p>
        </w:tc>
        <w:tc>
          <w:tcPr>
            <w:tcW w:w="467" w:type="pct"/>
          </w:tcPr>
          <w:p w:rsidR="00A01B9E" w:rsidRPr="00863E9A" w:rsidRDefault="00A01B9E"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53</w:t>
            </w:r>
          </w:p>
        </w:tc>
        <w:tc>
          <w:tcPr>
            <w:tcW w:w="529" w:type="pct"/>
            <w:shd w:val="clear" w:color="auto" w:fill="auto"/>
          </w:tcPr>
          <w:p w:rsidR="002B1DB9" w:rsidRPr="002B1DB9" w:rsidRDefault="002B1DB9" w:rsidP="006F0174">
            <w:pPr>
              <w:spacing w:after="0" w:line="240" w:lineRule="auto"/>
              <w:rPr>
                <w:rFonts w:cs="Arial"/>
                <w:sz w:val="16"/>
                <w:szCs w:val="16"/>
              </w:rPr>
            </w:pPr>
            <w:r w:rsidRPr="002B1DB9">
              <w:rPr>
                <w:rStyle w:val="markedcontent"/>
                <w:rFonts w:cs="Arial"/>
                <w:sz w:val="16"/>
                <w:szCs w:val="16"/>
              </w:rPr>
              <w:t>Lokale mieszkalne z abonamentem na szerokopasmowy dostęp do sieci o bardzo wysokiej przepustowości</w:t>
            </w:r>
          </w:p>
        </w:tc>
        <w:tc>
          <w:tcPr>
            <w:tcW w:w="448" w:type="pct"/>
          </w:tcPr>
          <w:p w:rsidR="00A01B9E" w:rsidRPr="00863E9A"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 xml:space="preserve"> lokale mieszkalne</w:t>
            </w:r>
          </w:p>
        </w:tc>
        <w:tc>
          <w:tcPr>
            <w:tcW w:w="350" w:type="pct"/>
          </w:tcPr>
          <w:p w:rsidR="00A01B9E" w:rsidRPr="001219A7" w:rsidRDefault="00A01B9E" w:rsidP="001077F7">
            <w:pPr>
              <w:spacing w:after="0" w:line="240" w:lineRule="auto"/>
              <w:rPr>
                <w:rFonts w:eastAsia="Calibri" w:cs="Arial"/>
                <w:i/>
                <w:noProof/>
                <w:sz w:val="18"/>
                <w:szCs w:val="18"/>
                <w:lang w:eastAsia="pl-PL" w:bidi="pl-PL"/>
              </w:rPr>
            </w:pPr>
          </w:p>
        </w:tc>
        <w:tc>
          <w:tcPr>
            <w:tcW w:w="500" w:type="pct"/>
          </w:tcPr>
          <w:p w:rsidR="00A01B9E" w:rsidRPr="001219A7" w:rsidRDefault="00A01B9E" w:rsidP="001077F7">
            <w:pPr>
              <w:spacing w:after="0" w:line="240" w:lineRule="auto"/>
              <w:rPr>
                <w:rFonts w:eastAsia="Calibri" w:cs="Arial"/>
                <w:b/>
                <w:noProof/>
                <w:sz w:val="18"/>
                <w:szCs w:val="18"/>
                <w:lang w:eastAsia="pl-PL" w:bidi="pl-PL"/>
              </w:rPr>
            </w:pPr>
          </w:p>
        </w:tc>
        <w:tc>
          <w:tcPr>
            <w:tcW w:w="347" w:type="pct"/>
            <w:shd w:val="clear" w:color="auto" w:fill="auto"/>
          </w:tcPr>
          <w:p w:rsidR="00A01B9E" w:rsidRPr="00863E9A" w:rsidRDefault="00CD3918"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A01B9E" w:rsidRPr="001219A7" w:rsidRDefault="00A01B9E" w:rsidP="001077F7">
            <w:pPr>
              <w:spacing w:after="0" w:line="240" w:lineRule="auto"/>
              <w:rPr>
                <w:rFonts w:eastAsia="Calibri" w:cs="Arial"/>
                <w:i/>
                <w:noProof/>
                <w:sz w:val="18"/>
                <w:szCs w:val="18"/>
                <w:lang w:eastAsia="pl-PL" w:bidi="pl-PL"/>
              </w:rPr>
            </w:pPr>
          </w:p>
        </w:tc>
        <w:tc>
          <w:tcPr>
            <w:tcW w:w="226" w:type="pct"/>
          </w:tcPr>
          <w:p w:rsidR="00A01B9E" w:rsidRPr="001219A7" w:rsidRDefault="00A01B9E" w:rsidP="001077F7">
            <w:pPr>
              <w:spacing w:after="0" w:line="240" w:lineRule="auto"/>
              <w:rPr>
                <w:rFonts w:eastAsia="Calibri" w:cs="Arial"/>
                <w:i/>
                <w:noProof/>
                <w:sz w:val="18"/>
                <w:szCs w:val="18"/>
                <w:lang w:eastAsia="pl-PL" w:bidi="pl-PL"/>
              </w:rPr>
            </w:pPr>
          </w:p>
        </w:tc>
      </w:tr>
      <w:tr w:rsidR="000C778D" w:rsidRPr="001219A7" w:rsidTr="00C2099E">
        <w:trPr>
          <w:cantSplit/>
          <w:trHeight w:val="286"/>
        </w:trPr>
        <w:tc>
          <w:tcPr>
            <w:tcW w:w="587"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Zwiększenie dostępu do ultra-szybkiego internetu szerokopasmowego</w:t>
            </w:r>
          </w:p>
        </w:tc>
        <w:tc>
          <w:tcPr>
            <w:tcW w:w="498" w:type="pct"/>
          </w:tcPr>
          <w:p w:rsidR="001077F7" w:rsidRPr="001219A7" w:rsidRDefault="00456512" w:rsidP="00F7276F">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F7276F">
              <w:rPr>
                <w:rFonts w:eastAsia="Calibri" w:cs="Arial"/>
                <w:noProof/>
                <w:sz w:val="16"/>
                <w:szCs w:val="16"/>
                <w:lang w:eastAsia="pl-PL" w:bidi="pl-PL"/>
              </w:rPr>
              <w:t>łączności cyfrowej</w:t>
            </w:r>
          </w:p>
        </w:tc>
        <w:tc>
          <w:tcPr>
            <w:tcW w:w="249"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1077F7" w:rsidRPr="001219A7" w:rsidRDefault="00AE3CB8" w:rsidP="001077F7">
            <w:pPr>
              <w:spacing w:after="0" w:line="240" w:lineRule="auto"/>
              <w:rPr>
                <w:rFonts w:eastAsia="Calibri" w:cs="Arial"/>
                <w:i/>
                <w:noProof/>
                <w:sz w:val="18"/>
                <w:szCs w:val="18"/>
                <w:lang w:eastAsia="pl-PL" w:bidi="pl-PL"/>
              </w:rPr>
            </w:pPr>
            <w:r>
              <w:rPr>
                <w:rFonts w:eastAsia="Calibri" w:cs="Arial"/>
                <w:noProof/>
                <w:sz w:val="16"/>
                <w:szCs w:val="16"/>
                <w:lang w:eastAsia="pl-PL" w:bidi="pl-PL"/>
              </w:rPr>
              <w:t>Lepiej</w:t>
            </w:r>
            <w:r w:rsidR="001077F7" w:rsidRPr="001077F7">
              <w:rPr>
                <w:rFonts w:eastAsia="Calibri" w:cs="Arial"/>
                <w:noProof/>
                <w:sz w:val="16"/>
                <w:szCs w:val="16"/>
                <w:lang w:eastAsia="pl-PL" w:bidi="pl-PL"/>
              </w:rPr>
              <w:t xml:space="preserve"> rozwinięt</w:t>
            </w:r>
            <w:r>
              <w:rPr>
                <w:rFonts w:eastAsia="Calibri" w:cs="Arial"/>
                <w:noProof/>
                <w:sz w:val="16"/>
                <w:szCs w:val="16"/>
                <w:lang w:eastAsia="pl-PL" w:bidi="pl-PL"/>
              </w:rPr>
              <w:t>e</w:t>
            </w:r>
          </w:p>
        </w:tc>
        <w:tc>
          <w:tcPr>
            <w:tcW w:w="467" w:type="pct"/>
          </w:tcPr>
          <w:p w:rsidR="001077F7" w:rsidRPr="00863E9A" w:rsidRDefault="001077F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54</w:t>
            </w:r>
          </w:p>
        </w:tc>
        <w:tc>
          <w:tcPr>
            <w:tcW w:w="529" w:type="pct"/>
            <w:shd w:val="clear" w:color="auto" w:fill="auto"/>
          </w:tcPr>
          <w:p w:rsidR="002B1DB9" w:rsidRPr="002B1DB9" w:rsidRDefault="002B1DB9" w:rsidP="002B1DB9">
            <w:pPr>
              <w:spacing w:after="0" w:line="240" w:lineRule="auto"/>
              <w:rPr>
                <w:rFonts w:eastAsia="Calibri" w:cs="Arial"/>
                <w:i/>
                <w:noProof/>
                <w:sz w:val="16"/>
                <w:szCs w:val="16"/>
                <w:lang w:eastAsia="pl-PL" w:bidi="pl-PL"/>
              </w:rPr>
            </w:pPr>
            <w:r w:rsidRPr="002B1DB9">
              <w:rPr>
                <w:rStyle w:val="markedcontent"/>
                <w:rFonts w:cs="Arial"/>
                <w:sz w:val="16"/>
                <w:szCs w:val="16"/>
              </w:rPr>
              <w:t>Przedsiębiorstwa z abonamentem na szerokopasmowy dostęp do sieci o bardzo wysokiej przepustowości</w:t>
            </w:r>
          </w:p>
        </w:tc>
        <w:tc>
          <w:tcPr>
            <w:tcW w:w="448"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przedsiębiorstwa</w:t>
            </w:r>
          </w:p>
        </w:tc>
        <w:tc>
          <w:tcPr>
            <w:tcW w:w="350" w:type="pct"/>
          </w:tcPr>
          <w:p w:rsidR="001077F7" w:rsidRPr="001219A7" w:rsidRDefault="001077F7" w:rsidP="001077F7">
            <w:pPr>
              <w:spacing w:after="0" w:line="240" w:lineRule="auto"/>
              <w:rPr>
                <w:rFonts w:eastAsia="Calibri" w:cs="Arial"/>
                <w:i/>
                <w:noProof/>
                <w:sz w:val="18"/>
                <w:szCs w:val="18"/>
                <w:lang w:eastAsia="pl-PL" w:bidi="pl-PL"/>
              </w:rPr>
            </w:pPr>
          </w:p>
        </w:tc>
        <w:tc>
          <w:tcPr>
            <w:tcW w:w="500" w:type="pct"/>
          </w:tcPr>
          <w:p w:rsidR="001077F7" w:rsidRPr="001219A7" w:rsidRDefault="001077F7" w:rsidP="001077F7">
            <w:pPr>
              <w:spacing w:after="0" w:line="240" w:lineRule="auto"/>
              <w:rPr>
                <w:rFonts w:eastAsia="Calibri" w:cs="Arial"/>
                <w:b/>
                <w:noProof/>
                <w:sz w:val="18"/>
                <w:szCs w:val="18"/>
                <w:lang w:eastAsia="pl-PL" w:bidi="pl-PL"/>
              </w:rPr>
            </w:pPr>
          </w:p>
        </w:tc>
        <w:tc>
          <w:tcPr>
            <w:tcW w:w="347" w:type="pct"/>
            <w:shd w:val="clear" w:color="auto" w:fill="auto"/>
          </w:tcPr>
          <w:p w:rsidR="001077F7" w:rsidRPr="00863E9A" w:rsidRDefault="00CD3918"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1077F7" w:rsidRPr="001219A7" w:rsidRDefault="001077F7" w:rsidP="001077F7">
            <w:pPr>
              <w:spacing w:after="0" w:line="240" w:lineRule="auto"/>
              <w:rPr>
                <w:rFonts w:eastAsia="Calibri" w:cs="Arial"/>
                <w:i/>
                <w:noProof/>
                <w:sz w:val="18"/>
                <w:szCs w:val="18"/>
                <w:lang w:eastAsia="pl-PL" w:bidi="pl-PL"/>
              </w:rPr>
            </w:pPr>
          </w:p>
        </w:tc>
        <w:tc>
          <w:tcPr>
            <w:tcW w:w="226" w:type="pct"/>
          </w:tcPr>
          <w:p w:rsidR="001077F7" w:rsidRPr="001219A7" w:rsidRDefault="001077F7" w:rsidP="001077F7">
            <w:pPr>
              <w:spacing w:after="0" w:line="240" w:lineRule="auto"/>
              <w:rPr>
                <w:rFonts w:eastAsia="Calibri" w:cs="Arial"/>
                <w:i/>
                <w:noProof/>
                <w:sz w:val="18"/>
                <w:szCs w:val="18"/>
                <w:lang w:eastAsia="pl-PL" w:bidi="pl-PL"/>
              </w:rPr>
            </w:pPr>
          </w:p>
        </w:tc>
      </w:tr>
      <w:tr w:rsidR="000C778D" w:rsidRPr="001219A7" w:rsidTr="00C2099E">
        <w:trPr>
          <w:cantSplit/>
          <w:trHeight w:val="286"/>
        </w:trPr>
        <w:tc>
          <w:tcPr>
            <w:tcW w:w="587"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Zwiększenie dostępu do ultra-szybkiego internetu szerokopasmowego</w:t>
            </w:r>
          </w:p>
        </w:tc>
        <w:tc>
          <w:tcPr>
            <w:tcW w:w="498" w:type="pct"/>
          </w:tcPr>
          <w:p w:rsidR="001077F7" w:rsidRPr="001219A7" w:rsidRDefault="00456512" w:rsidP="00F7276F">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F7276F">
              <w:rPr>
                <w:rFonts w:eastAsia="Calibri" w:cs="Arial"/>
                <w:noProof/>
                <w:sz w:val="16"/>
                <w:szCs w:val="16"/>
                <w:lang w:eastAsia="pl-PL" w:bidi="pl-PL"/>
              </w:rPr>
              <w:t>łączności cyfrowej</w:t>
            </w:r>
          </w:p>
        </w:tc>
        <w:tc>
          <w:tcPr>
            <w:tcW w:w="249"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W okresie przejściowym</w:t>
            </w:r>
          </w:p>
        </w:tc>
        <w:tc>
          <w:tcPr>
            <w:tcW w:w="467" w:type="pct"/>
          </w:tcPr>
          <w:p w:rsidR="001077F7" w:rsidRPr="00863E9A" w:rsidRDefault="001077F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54</w:t>
            </w:r>
          </w:p>
        </w:tc>
        <w:tc>
          <w:tcPr>
            <w:tcW w:w="529" w:type="pct"/>
            <w:shd w:val="clear" w:color="auto" w:fill="auto"/>
          </w:tcPr>
          <w:p w:rsidR="002B1DB9" w:rsidRPr="002B1DB9" w:rsidRDefault="002B1DB9" w:rsidP="001077F7">
            <w:pPr>
              <w:spacing w:after="0" w:line="240" w:lineRule="auto"/>
              <w:rPr>
                <w:rFonts w:eastAsia="Calibri" w:cs="Arial"/>
                <w:i/>
                <w:noProof/>
                <w:sz w:val="16"/>
                <w:szCs w:val="16"/>
                <w:lang w:eastAsia="pl-PL" w:bidi="pl-PL"/>
              </w:rPr>
            </w:pPr>
            <w:r w:rsidRPr="002B1DB9">
              <w:rPr>
                <w:rStyle w:val="markedcontent"/>
                <w:rFonts w:cs="Arial"/>
                <w:sz w:val="16"/>
                <w:szCs w:val="16"/>
              </w:rPr>
              <w:t>Przedsiębiorstwa z abonamentem na szerokopasmowy dostęp do sieci o bardzo wysokiej przepustowości</w:t>
            </w:r>
          </w:p>
        </w:tc>
        <w:tc>
          <w:tcPr>
            <w:tcW w:w="448"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przedsiębiorstwa</w:t>
            </w:r>
          </w:p>
        </w:tc>
        <w:tc>
          <w:tcPr>
            <w:tcW w:w="350" w:type="pct"/>
          </w:tcPr>
          <w:p w:rsidR="001077F7" w:rsidRPr="001219A7" w:rsidRDefault="001077F7" w:rsidP="001077F7">
            <w:pPr>
              <w:spacing w:after="0" w:line="240" w:lineRule="auto"/>
              <w:rPr>
                <w:rFonts w:eastAsia="Calibri" w:cs="Arial"/>
                <w:i/>
                <w:noProof/>
                <w:sz w:val="18"/>
                <w:szCs w:val="18"/>
                <w:lang w:eastAsia="pl-PL" w:bidi="pl-PL"/>
              </w:rPr>
            </w:pPr>
          </w:p>
        </w:tc>
        <w:tc>
          <w:tcPr>
            <w:tcW w:w="500" w:type="pct"/>
          </w:tcPr>
          <w:p w:rsidR="001077F7" w:rsidRPr="001219A7" w:rsidRDefault="001077F7" w:rsidP="001077F7">
            <w:pPr>
              <w:spacing w:after="0" w:line="240" w:lineRule="auto"/>
              <w:rPr>
                <w:rFonts w:eastAsia="Calibri" w:cs="Arial"/>
                <w:b/>
                <w:noProof/>
                <w:sz w:val="18"/>
                <w:szCs w:val="18"/>
                <w:lang w:eastAsia="pl-PL" w:bidi="pl-PL"/>
              </w:rPr>
            </w:pPr>
          </w:p>
        </w:tc>
        <w:tc>
          <w:tcPr>
            <w:tcW w:w="347" w:type="pct"/>
            <w:shd w:val="clear" w:color="auto" w:fill="auto"/>
          </w:tcPr>
          <w:p w:rsidR="001077F7" w:rsidRPr="00863E9A" w:rsidRDefault="0017384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1077F7" w:rsidRPr="001219A7" w:rsidRDefault="001077F7" w:rsidP="001077F7">
            <w:pPr>
              <w:spacing w:after="0" w:line="240" w:lineRule="auto"/>
              <w:rPr>
                <w:rFonts w:eastAsia="Calibri" w:cs="Arial"/>
                <w:i/>
                <w:noProof/>
                <w:sz w:val="18"/>
                <w:szCs w:val="18"/>
                <w:lang w:eastAsia="pl-PL" w:bidi="pl-PL"/>
              </w:rPr>
            </w:pPr>
          </w:p>
        </w:tc>
        <w:tc>
          <w:tcPr>
            <w:tcW w:w="226" w:type="pct"/>
          </w:tcPr>
          <w:p w:rsidR="001077F7" w:rsidRPr="001219A7" w:rsidRDefault="001077F7" w:rsidP="001077F7">
            <w:pPr>
              <w:spacing w:after="0" w:line="240" w:lineRule="auto"/>
              <w:rPr>
                <w:rFonts w:eastAsia="Calibri" w:cs="Arial"/>
                <w:i/>
                <w:noProof/>
                <w:sz w:val="18"/>
                <w:szCs w:val="18"/>
                <w:lang w:eastAsia="pl-PL" w:bidi="pl-PL"/>
              </w:rPr>
            </w:pPr>
          </w:p>
        </w:tc>
      </w:tr>
      <w:tr w:rsidR="000C778D" w:rsidRPr="001219A7" w:rsidTr="00C2099E">
        <w:trPr>
          <w:cantSplit/>
          <w:trHeight w:val="286"/>
        </w:trPr>
        <w:tc>
          <w:tcPr>
            <w:tcW w:w="587"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lastRenderedPageBreak/>
              <w:t>Zwiększenie dostępu do ultra-szybkiego internetu szerokopasmowego</w:t>
            </w:r>
          </w:p>
        </w:tc>
        <w:tc>
          <w:tcPr>
            <w:tcW w:w="498" w:type="pct"/>
          </w:tcPr>
          <w:p w:rsidR="001077F7" w:rsidRPr="001219A7" w:rsidRDefault="00456512" w:rsidP="00F7276F">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F7276F">
              <w:rPr>
                <w:rFonts w:eastAsia="Calibri" w:cs="Arial"/>
                <w:noProof/>
                <w:sz w:val="16"/>
                <w:szCs w:val="16"/>
                <w:lang w:eastAsia="pl-PL" w:bidi="pl-PL"/>
              </w:rPr>
              <w:t>łączności cyfrowej</w:t>
            </w:r>
          </w:p>
        </w:tc>
        <w:tc>
          <w:tcPr>
            <w:tcW w:w="249"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Słabiej rozwinięte</w:t>
            </w:r>
          </w:p>
        </w:tc>
        <w:tc>
          <w:tcPr>
            <w:tcW w:w="467" w:type="pct"/>
          </w:tcPr>
          <w:p w:rsidR="001077F7" w:rsidRPr="00863E9A" w:rsidRDefault="001077F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54</w:t>
            </w:r>
          </w:p>
        </w:tc>
        <w:tc>
          <w:tcPr>
            <w:tcW w:w="529" w:type="pct"/>
            <w:shd w:val="clear" w:color="auto" w:fill="auto"/>
          </w:tcPr>
          <w:p w:rsidR="002B1DB9" w:rsidRPr="002B1DB9" w:rsidRDefault="002B1DB9" w:rsidP="001077F7">
            <w:pPr>
              <w:spacing w:after="0" w:line="240" w:lineRule="auto"/>
              <w:rPr>
                <w:rFonts w:eastAsia="Calibri" w:cs="Arial"/>
                <w:i/>
                <w:noProof/>
                <w:sz w:val="16"/>
                <w:szCs w:val="16"/>
                <w:lang w:eastAsia="pl-PL" w:bidi="pl-PL"/>
              </w:rPr>
            </w:pPr>
            <w:r w:rsidRPr="002B1DB9">
              <w:rPr>
                <w:rStyle w:val="markedcontent"/>
                <w:rFonts w:cs="Arial"/>
                <w:sz w:val="16"/>
                <w:szCs w:val="16"/>
              </w:rPr>
              <w:t>Przedsiębiorstwa z abonamentem na szerokopasmowy dostęp do sieci o bardzo wysokiej przepustowości</w:t>
            </w:r>
          </w:p>
        </w:tc>
        <w:tc>
          <w:tcPr>
            <w:tcW w:w="448"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przedsiębiorstwa</w:t>
            </w:r>
          </w:p>
        </w:tc>
        <w:tc>
          <w:tcPr>
            <w:tcW w:w="350" w:type="pct"/>
          </w:tcPr>
          <w:p w:rsidR="001077F7" w:rsidRPr="001219A7" w:rsidRDefault="001077F7" w:rsidP="001077F7">
            <w:pPr>
              <w:spacing w:after="0" w:line="240" w:lineRule="auto"/>
              <w:rPr>
                <w:rFonts w:eastAsia="Calibri" w:cs="Arial"/>
                <w:i/>
                <w:noProof/>
                <w:sz w:val="18"/>
                <w:szCs w:val="18"/>
                <w:lang w:eastAsia="pl-PL" w:bidi="pl-PL"/>
              </w:rPr>
            </w:pPr>
          </w:p>
        </w:tc>
        <w:tc>
          <w:tcPr>
            <w:tcW w:w="500" w:type="pct"/>
          </w:tcPr>
          <w:p w:rsidR="001077F7" w:rsidRPr="001219A7" w:rsidRDefault="001077F7" w:rsidP="001077F7">
            <w:pPr>
              <w:spacing w:after="0" w:line="240" w:lineRule="auto"/>
              <w:rPr>
                <w:rFonts w:eastAsia="Calibri" w:cs="Arial"/>
                <w:b/>
                <w:noProof/>
                <w:sz w:val="18"/>
                <w:szCs w:val="18"/>
                <w:lang w:eastAsia="pl-PL" w:bidi="pl-PL"/>
              </w:rPr>
            </w:pPr>
          </w:p>
        </w:tc>
        <w:tc>
          <w:tcPr>
            <w:tcW w:w="347" w:type="pct"/>
            <w:shd w:val="clear" w:color="auto" w:fill="auto"/>
          </w:tcPr>
          <w:p w:rsidR="001077F7" w:rsidRPr="00863E9A" w:rsidRDefault="0017384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1077F7" w:rsidRPr="001219A7" w:rsidRDefault="001077F7" w:rsidP="001077F7">
            <w:pPr>
              <w:spacing w:after="0" w:line="240" w:lineRule="auto"/>
              <w:rPr>
                <w:rFonts w:eastAsia="Calibri" w:cs="Arial"/>
                <w:i/>
                <w:noProof/>
                <w:sz w:val="18"/>
                <w:szCs w:val="18"/>
                <w:lang w:eastAsia="pl-PL" w:bidi="pl-PL"/>
              </w:rPr>
            </w:pPr>
          </w:p>
        </w:tc>
        <w:tc>
          <w:tcPr>
            <w:tcW w:w="226" w:type="pct"/>
          </w:tcPr>
          <w:p w:rsidR="001077F7" w:rsidRPr="001219A7" w:rsidRDefault="001077F7" w:rsidP="001077F7">
            <w:pPr>
              <w:spacing w:after="0" w:line="240" w:lineRule="auto"/>
              <w:rPr>
                <w:rFonts w:eastAsia="Calibri" w:cs="Arial"/>
                <w:i/>
                <w:noProof/>
                <w:sz w:val="18"/>
                <w:szCs w:val="18"/>
                <w:lang w:eastAsia="pl-PL" w:bidi="pl-PL"/>
              </w:rPr>
            </w:pPr>
          </w:p>
        </w:tc>
      </w:tr>
    </w:tbl>
    <w:p w:rsidR="007D479D" w:rsidRDefault="007D479D" w:rsidP="009E4211">
      <w:pPr>
        <w:spacing w:before="240" w:after="240" w:line="240" w:lineRule="auto"/>
        <w:jc w:val="both"/>
        <w:rPr>
          <w:rFonts w:eastAsia="Calibri" w:cs="Arial"/>
          <w:b/>
          <w:noProof/>
          <w:sz w:val="20"/>
          <w:szCs w:val="20"/>
          <w:lang w:eastAsia="pl-PL" w:bidi="pl-PL"/>
        </w:rPr>
        <w:sectPr w:rsidR="007D479D" w:rsidSect="00E54352">
          <w:footnotePr>
            <w:numRestart w:val="eachSect"/>
          </w:footnotePr>
          <w:pgSz w:w="16838" w:h="11906" w:orient="landscape" w:code="9"/>
          <w:pgMar w:top="1418" w:right="1418" w:bottom="1418" w:left="1418" w:header="709" w:footer="709" w:gutter="0"/>
          <w:cols w:space="708"/>
          <w:titlePg/>
          <w:docGrid w:linePitch="360"/>
        </w:sectPr>
      </w:pPr>
    </w:p>
    <w:p w:rsidR="00571CD4" w:rsidRDefault="00894726" w:rsidP="00C2099E">
      <w:pPr>
        <w:spacing w:before="240" w:after="240" w:line="240" w:lineRule="auto"/>
        <w:rPr>
          <w:rStyle w:val="Nagwek2Znak"/>
          <w:rFonts w:eastAsia="Calibri"/>
        </w:rPr>
      </w:pPr>
      <w:bookmarkStart w:id="345" w:name="_Toc67650445"/>
      <w:bookmarkStart w:id="346" w:name="_Toc67650778"/>
      <w:bookmarkStart w:id="347" w:name="_Toc67654900"/>
      <w:bookmarkStart w:id="348" w:name="_Toc87282990"/>
      <w:r>
        <w:rPr>
          <w:rStyle w:val="Nagwek2Znak"/>
          <w:rFonts w:eastAsia="Calibri"/>
        </w:rPr>
        <w:lastRenderedPageBreak/>
        <w:t>Indykatywny</w:t>
      </w:r>
      <w:r w:rsidRPr="00FC47DC">
        <w:rPr>
          <w:rStyle w:val="Nagwek2Znak"/>
          <w:rFonts w:eastAsia="Calibri"/>
        </w:rPr>
        <w:t xml:space="preserve"> </w:t>
      </w:r>
      <w:r w:rsidR="009E4211" w:rsidRPr="00FC47DC">
        <w:rPr>
          <w:rStyle w:val="Nagwek2Znak"/>
          <w:rFonts w:eastAsia="Calibri"/>
        </w:rPr>
        <w:t xml:space="preserve">podział </w:t>
      </w:r>
      <w:r>
        <w:rPr>
          <w:rStyle w:val="Nagwek2Znak"/>
          <w:rFonts w:eastAsia="Calibri"/>
        </w:rPr>
        <w:t xml:space="preserve">zaprogramowanych </w:t>
      </w:r>
      <w:r w:rsidR="009E4211" w:rsidRPr="00FC47DC">
        <w:rPr>
          <w:rStyle w:val="Nagwek2Znak"/>
          <w:rFonts w:eastAsia="Calibri"/>
        </w:rPr>
        <w:t>zasobów</w:t>
      </w:r>
      <w:r>
        <w:rPr>
          <w:rStyle w:val="Nagwek2Znak"/>
          <w:rFonts w:eastAsia="Calibri"/>
        </w:rPr>
        <w:t xml:space="preserve"> </w:t>
      </w:r>
      <w:r w:rsidR="009E4211" w:rsidRPr="00FC47DC">
        <w:rPr>
          <w:rStyle w:val="Nagwek2Znak"/>
          <w:rFonts w:eastAsia="Calibri"/>
        </w:rPr>
        <w:t>(UE) według rodzaju interwencji</w:t>
      </w:r>
      <w:bookmarkEnd w:id="345"/>
      <w:bookmarkEnd w:id="346"/>
      <w:bookmarkEnd w:id="347"/>
      <w:bookmarkEnd w:id="348"/>
    </w:p>
    <w:p w:rsidR="00827478" w:rsidRDefault="00571CD4" w:rsidP="00615E1B">
      <w:pPr>
        <w:rPr>
          <w:b/>
          <w:noProof/>
          <w:lang w:eastAsia="pl-PL" w:bidi="pl-PL"/>
        </w:rPr>
      </w:pPr>
      <w:r w:rsidRPr="00571CD4">
        <w:rPr>
          <w:b/>
          <w:noProof/>
          <w:lang w:eastAsia="pl-PL" w:bidi="pl-PL"/>
        </w:rPr>
        <w:t>Tabela 4: Wymiar 1 – zakres interwencji</w:t>
      </w:r>
    </w:p>
    <w:tbl>
      <w:tblPr>
        <w:tblW w:w="8379" w:type="dxa"/>
        <w:tblInd w:w="55" w:type="dxa"/>
        <w:tblCellMar>
          <w:left w:w="70" w:type="dxa"/>
          <w:right w:w="70" w:type="dxa"/>
        </w:tblCellMar>
        <w:tblLook w:val="04A0" w:firstRow="1" w:lastRow="0" w:firstColumn="1" w:lastColumn="0" w:noHBand="0" w:noVBand="1"/>
      </w:tblPr>
      <w:tblGrid>
        <w:gridCol w:w="887"/>
        <w:gridCol w:w="798"/>
        <w:gridCol w:w="1190"/>
        <w:gridCol w:w="3070"/>
        <w:gridCol w:w="571"/>
        <w:gridCol w:w="1863"/>
      </w:tblGrid>
      <w:tr w:rsidR="00827478" w:rsidRPr="00827478" w:rsidTr="00775D8D">
        <w:trPr>
          <w:trHeight w:val="769"/>
        </w:trPr>
        <w:tc>
          <w:tcPr>
            <w:tcW w:w="88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Nr priorytetu</w:t>
            </w:r>
          </w:p>
        </w:tc>
        <w:tc>
          <w:tcPr>
            <w:tcW w:w="798"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Fundusz</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Kategoria regionu</w:t>
            </w:r>
          </w:p>
        </w:tc>
        <w:tc>
          <w:tcPr>
            <w:tcW w:w="3070"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C71D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Cel szczegółowy</w:t>
            </w:r>
          </w:p>
        </w:tc>
        <w:tc>
          <w:tcPr>
            <w:tcW w:w="571"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Kod </w:t>
            </w:r>
          </w:p>
        </w:tc>
        <w:tc>
          <w:tcPr>
            <w:tcW w:w="1863" w:type="dxa"/>
            <w:tcBorders>
              <w:top w:val="single" w:sz="8" w:space="0" w:color="auto"/>
              <w:left w:val="nil"/>
              <w:bottom w:val="nil"/>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Kwota (w EUR)</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Lepiej rozwinięte</w:t>
            </w:r>
          </w:p>
        </w:tc>
        <w:tc>
          <w:tcPr>
            <w:tcW w:w="307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F7276F">
              <w:rPr>
                <w:rFonts w:eastAsia="Times New Roman" w:cs="Arial"/>
                <w:b/>
                <w:bCs/>
                <w:color w:val="000000"/>
                <w:sz w:val="16"/>
                <w:szCs w:val="16"/>
                <w:lang w:eastAsia="pl-PL"/>
              </w:rPr>
              <w:t>łączności cyfrowej</w:t>
            </w:r>
          </w:p>
        </w:tc>
        <w:tc>
          <w:tcPr>
            <w:tcW w:w="571" w:type="dxa"/>
            <w:tcBorders>
              <w:top w:val="nil"/>
              <w:left w:val="nil"/>
              <w:bottom w:val="nil"/>
              <w:right w:val="nil"/>
            </w:tcBorders>
            <w:shd w:val="clear" w:color="auto" w:fill="auto"/>
            <w:vAlign w:val="center"/>
            <w:hideMark/>
          </w:tcPr>
          <w:p w:rsidR="00827478" w:rsidRPr="00827478" w:rsidRDefault="009301B9" w:rsidP="009301B9">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2</w:t>
            </w:r>
            <w:r w:rsidRPr="00827478">
              <w:rPr>
                <w:rFonts w:eastAsia="Times New Roman" w:cs="Arial"/>
                <w:color w:val="000000"/>
                <w:sz w:val="16"/>
                <w:szCs w:val="16"/>
                <w:lang w:eastAsia="pl-PL"/>
              </w:rPr>
              <w:t> </w:t>
            </w:r>
          </w:p>
        </w:tc>
        <w:tc>
          <w:tcPr>
            <w:tcW w:w="1863"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6 941 471,00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3</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15 177 060,00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4</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15 177 058,00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5</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6 353 529,00</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single" w:sz="8" w:space="0" w:color="auto"/>
              <w:right w:val="nil"/>
            </w:tcBorders>
            <w:shd w:val="clear" w:color="auto" w:fill="auto"/>
            <w:vAlign w:val="center"/>
            <w:hideMark/>
          </w:tcPr>
          <w:p w:rsidR="00827478" w:rsidRPr="00827478" w:rsidRDefault="00F130DA" w:rsidP="00F130DA">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6</w:t>
            </w:r>
            <w:r w:rsidRPr="00827478">
              <w:rPr>
                <w:rFonts w:eastAsia="Times New Roman" w:cs="Arial"/>
                <w:color w:val="000000"/>
                <w:sz w:val="16"/>
                <w:szCs w:val="16"/>
                <w:lang w:eastAsia="pl-PL"/>
              </w:rPr>
              <w:t> </w:t>
            </w:r>
          </w:p>
        </w:tc>
        <w:tc>
          <w:tcPr>
            <w:tcW w:w="1863"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3 411 993,00</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W okresie przejściowym</w:t>
            </w:r>
          </w:p>
        </w:tc>
        <w:tc>
          <w:tcPr>
            <w:tcW w:w="307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F7276F">
              <w:rPr>
                <w:rFonts w:eastAsia="Times New Roman" w:cs="Arial"/>
                <w:b/>
                <w:bCs/>
                <w:color w:val="000000"/>
                <w:sz w:val="16"/>
                <w:szCs w:val="16"/>
                <w:lang w:eastAsia="pl-PL"/>
              </w:rPr>
              <w:t>łączności cyfrowej</w:t>
            </w:r>
          </w:p>
        </w:tc>
        <w:tc>
          <w:tcPr>
            <w:tcW w:w="571" w:type="dxa"/>
            <w:tcBorders>
              <w:top w:val="nil"/>
              <w:left w:val="nil"/>
              <w:bottom w:val="nil"/>
              <w:right w:val="nil"/>
            </w:tcBorders>
            <w:shd w:val="clear" w:color="auto" w:fill="auto"/>
            <w:vAlign w:val="center"/>
            <w:hideMark/>
          </w:tcPr>
          <w:p w:rsidR="00827478" w:rsidRPr="00827478" w:rsidRDefault="009301B9" w:rsidP="009301B9">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2</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13 882 941,00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3</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30 354 117,00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4</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30 354 118,00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5</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12 707 059,00</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single" w:sz="8" w:space="0" w:color="auto"/>
              <w:right w:val="nil"/>
            </w:tcBorders>
            <w:shd w:val="clear" w:color="auto" w:fill="auto"/>
            <w:vAlign w:val="center"/>
            <w:hideMark/>
          </w:tcPr>
          <w:p w:rsidR="00827478" w:rsidRPr="00827478" w:rsidRDefault="00F130DA" w:rsidP="00F130DA">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6</w:t>
            </w:r>
            <w:r w:rsidRPr="00827478">
              <w:rPr>
                <w:rFonts w:eastAsia="Times New Roman" w:cs="Arial"/>
                <w:color w:val="000000"/>
                <w:sz w:val="16"/>
                <w:szCs w:val="16"/>
                <w:lang w:eastAsia="pl-PL"/>
              </w:rPr>
              <w:t> </w:t>
            </w:r>
          </w:p>
        </w:tc>
        <w:tc>
          <w:tcPr>
            <w:tcW w:w="1863"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6 823 984,00</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Słabiej rozwinięte</w:t>
            </w:r>
          </w:p>
        </w:tc>
        <w:tc>
          <w:tcPr>
            <w:tcW w:w="307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F7276F">
              <w:rPr>
                <w:rFonts w:eastAsia="Times New Roman" w:cs="Arial"/>
                <w:b/>
                <w:bCs/>
                <w:color w:val="000000"/>
                <w:sz w:val="16"/>
                <w:szCs w:val="16"/>
                <w:lang w:eastAsia="pl-PL"/>
              </w:rPr>
              <w:t>łączności cyfrowej</w:t>
            </w:r>
          </w:p>
        </w:tc>
        <w:tc>
          <w:tcPr>
            <w:tcW w:w="571" w:type="dxa"/>
            <w:tcBorders>
              <w:top w:val="nil"/>
              <w:left w:val="nil"/>
              <w:bottom w:val="nil"/>
              <w:right w:val="nil"/>
            </w:tcBorders>
            <w:shd w:val="clear" w:color="auto" w:fill="auto"/>
            <w:vAlign w:val="center"/>
            <w:hideMark/>
          </w:tcPr>
          <w:p w:rsidR="00827478" w:rsidRPr="00827478" w:rsidRDefault="009301B9" w:rsidP="009301B9">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2</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97 180 588,00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3</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212 478 823,00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4</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212 478 824,00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5</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88 949 412,00</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1" w:type="dxa"/>
            <w:tcBorders>
              <w:top w:val="nil"/>
              <w:left w:val="nil"/>
              <w:bottom w:val="single" w:sz="8" w:space="0" w:color="auto"/>
              <w:right w:val="nil"/>
            </w:tcBorders>
            <w:shd w:val="clear" w:color="auto" w:fill="auto"/>
            <w:vAlign w:val="center"/>
            <w:hideMark/>
          </w:tcPr>
          <w:p w:rsidR="00827478" w:rsidRPr="00827478" w:rsidRDefault="00F130DA" w:rsidP="00F130DA">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6</w:t>
            </w:r>
            <w:r w:rsidRPr="00827478">
              <w:rPr>
                <w:rFonts w:eastAsia="Times New Roman" w:cs="Arial"/>
                <w:color w:val="000000"/>
                <w:sz w:val="16"/>
                <w:szCs w:val="16"/>
                <w:lang w:eastAsia="pl-PL"/>
              </w:rPr>
              <w:t> </w:t>
            </w:r>
          </w:p>
        </w:tc>
        <w:tc>
          <w:tcPr>
            <w:tcW w:w="1863"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47 767 892,00</w:t>
            </w:r>
          </w:p>
        </w:tc>
      </w:tr>
    </w:tbl>
    <w:p w:rsidR="009E4211" w:rsidRDefault="00267890" w:rsidP="00615E1B">
      <w:pPr>
        <w:spacing w:before="240"/>
        <w:rPr>
          <w:b/>
          <w:noProof/>
          <w:lang w:eastAsia="pl-PL" w:bidi="pl-PL"/>
        </w:rPr>
      </w:pPr>
      <w:r w:rsidRPr="00267890">
        <w:rPr>
          <w:b/>
          <w:noProof/>
          <w:lang w:eastAsia="pl-PL" w:bidi="pl-PL"/>
        </w:rPr>
        <w:t>Tabela 5: Wymiar 2 – forma finansowania</w:t>
      </w:r>
    </w:p>
    <w:tbl>
      <w:tblPr>
        <w:tblW w:w="8379" w:type="dxa"/>
        <w:tblInd w:w="55" w:type="dxa"/>
        <w:tblCellMar>
          <w:left w:w="70" w:type="dxa"/>
          <w:right w:w="70" w:type="dxa"/>
        </w:tblCellMar>
        <w:tblLook w:val="04A0" w:firstRow="1" w:lastRow="0" w:firstColumn="1" w:lastColumn="0" w:noHBand="0" w:noVBand="1"/>
      </w:tblPr>
      <w:tblGrid>
        <w:gridCol w:w="887"/>
        <w:gridCol w:w="798"/>
        <w:gridCol w:w="1190"/>
        <w:gridCol w:w="3066"/>
        <w:gridCol w:w="577"/>
        <w:gridCol w:w="1861"/>
      </w:tblGrid>
      <w:tr w:rsidR="00827478" w:rsidRPr="00827478" w:rsidTr="00775D8D">
        <w:trPr>
          <w:trHeight w:val="690"/>
        </w:trPr>
        <w:tc>
          <w:tcPr>
            <w:tcW w:w="88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Nr priorytetu</w:t>
            </w:r>
          </w:p>
        </w:tc>
        <w:tc>
          <w:tcPr>
            <w:tcW w:w="798"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Fundusz</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Kategoria regionu</w:t>
            </w:r>
          </w:p>
        </w:tc>
        <w:tc>
          <w:tcPr>
            <w:tcW w:w="3066"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C71D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Cel szczegółowy</w:t>
            </w:r>
          </w:p>
        </w:tc>
        <w:tc>
          <w:tcPr>
            <w:tcW w:w="577"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Kod </w:t>
            </w:r>
            <w:r w:rsidRPr="00827478">
              <w:rPr>
                <w:rFonts w:eastAsia="Times New Roman" w:cs="Arial"/>
                <w:color w:val="000000"/>
                <w:sz w:val="16"/>
                <w:szCs w:val="16"/>
                <w:lang w:eastAsia="pl-PL"/>
              </w:rPr>
              <w:t> </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Kwota (w EUR)</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Lepiej rozwinięte</w:t>
            </w:r>
          </w:p>
        </w:tc>
        <w:tc>
          <w:tcPr>
            <w:tcW w:w="3066"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F7276F">
              <w:rPr>
                <w:rFonts w:eastAsia="Times New Roman" w:cs="Arial"/>
                <w:b/>
                <w:bCs/>
                <w:color w:val="000000"/>
                <w:sz w:val="16"/>
                <w:szCs w:val="16"/>
                <w:lang w:eastAsia="pl-PL"/>
              </w:rPr>
              <w:t>łączności cyfrowej</w:t>
            </w: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01</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47 061 111,00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7"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04</w:t>
            </w:r>
          </w:p>
        </w:tc>
        <w:tc>
          <w:tcPr>
            <w:tcW w:w="186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W okresie przejściowym</w:t>
            </w:r>
          </w:p>
        </w:tc>
        <w:tc>
          <w:tcPr>
            <w:tcW w:w="3066"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F7276F">
              <w:rPr>
                <w:rFonts w:eastAsia="Times New Roman" w:cs="Arial"/>
                <w:b/>
                <w:bCs/>
                <w:color w:val="000000"/>
                <w:sz w:val="16"/>
                <w:szCs w:val="16"/>
                <w:lang w:eastAsia="pl-PL"/>
              </w:rPr>
              <w:t>łączności cyfrowej</w:t>
            </w: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01</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94 122 219,00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7"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04</w:t>
            </w:r>
          </w:p>
        </w:tc>
        <w:tc>
          <w:tcPr>
            <w:tcW w:w="186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Słabiej rozwinięte</w:t>
            </w:r>
          </w:p>
        </w:tc>
        <w:tc>
          <w:tcPr>
            <w:tcW w:w="3066"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834AAA">
              <w:rPr>
                <w:rFonts w:eastAsia="Times New Roman" w:cs="Arial"/>
                <w:b/>
                <w:bCs/>
                <w:color w:val="000000"/>
                <w:sz w:val="16"/>
                <w:szCs w:val="16"/>
                <w:lang w:eastAsia="pl-PL"/>
              </w:rPr>
              <w:t>łączności cyfrowej</w:t>
            </w: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01</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658 855 539,00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7"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04</w:t>
            </w:r>
          </w:p>
        </w:tc>
        <w:tc>
          <w:tcPr>
            <w:tcW w:w="186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bl>
    <w:p w:rsidR="00542896" w:rsidRDefault="00542896" w:rsidP="00615E1B">
      <w:pPr>
        <w:spacing w:before="240"/>
        <w:rPr>
          <w:b/>
          <w:noProof/>
          <w:lang w:eastAsia="pl-PL" w:bidi="pl-PL"/>
        </w:rPr>
      </w:pPr>
    </w:p>
    <w:p w:rsidR="00542896" w:rsidRDefault="00542896">
      <w:pPr>
        <w:spacing w:line="276" w:lineRule="auto"/>
        <w:rPr>
          <w:b/>
          <w:noProof/>
          <w:lang w:eastAsia="pl-PL" w:bidi="pl-PL"/>
        </w:rPr>
      </w:pPr>
      <w:r>
        <w:rPr>
          <w:b/>
          <w:noProof/>
          <w:lang w:eastAsia="pl-PL" w:bidi="pl-PL"/>
        </w:rPr>
        <w:br w:type="page"/>
      </w:r>
    </w:p>
    <w:p w:rsidR="009E4211" w:rsidRDefault="00267890" w:rsidP="00094099">
      <w:pPr>
        <w:spacing w:before="240" w:after="120"/>
        <w:rPr>
          <w:b/>
          <w:noProof/>
          <w:lang w:eastAsia="pl-PL" w:bidi="pl-PL"/>
        </w:rPr>
      </w:pPr>
      <w:r w:rsidRPr="00267890">
        <w:rPr>
          <w:b/>
          <w:noProof/>
          <w:lang w:eastAsia="pl-PL" w:bidi="pl-PL"/>
        </w:rPr>
        <w:lastRenderedPageBreak/>
        <w:t xml:space="preserve">Tabela 6: Wymiar </w:t>
      </w:r>
      <w:r w:rsidR="00461F52">
        <w:rPr>
          <w:b/>
          <w:noProof/>
          <w:lang w:eastAsia="pl-PL" w:bidi="pl-PL"/>
        </w:rPr>
        <w:t>6</w:t>
      </w:r>
      <w:r w:rsidR="00461F52" w:rsidRPr="00267890">
        <w:rPr>
          <w:b/>
          <w:noProof/>
          <w:lang w:eastAsia="pl-PL" w:bidi="pl-PL"/>
        </w:rPr>
        <w:t xml:space="preserve"> </w:t>
      </w:r>
      <w:r w:rsidRPr="00267890">
        <w:rPr>
          <w:b/>
          <w:noProof/>
          <w:lang w:eastAsia="pl-PL" w:bidi="pl-PL"/>
        </w:rPr>
        <w:t>– terytorialny mechanizm realizacji i ukierunkowanie terytorialne</w:t>
      </w:r>
    </w:p>
    <w:tbl>
      <w:tblPr>
        <w:tblW w:w="8379" w:type="dxa"/>
        <w:tblInd w:w="55" w:type="dxa"/>
        <w:tblCellMar>
          <w:left w:w="70" w:type="dxa"/>
          <w:right w:w="70" w:type="dxa"/>
        </w:tblCellMar>
        <w:tblLook w:val="04A0" w:firstRow="1" w:lastRow="0" w:firstColumn="1" w:lastColumn="0" w:noHBand="0" w:noVBand="1"/>
      </w:tblPr>
      <w:tblGrid>
        <w:gridCol w:w="887"/>
        <w:gridCol w:w="798"/>
        <w:gridCol w:w="1190"/>
        <w:gridCol w:w="3070"/>
        <w:gridCol w:w="571"/>
        <w:gridCol w:w="1863"/>
      </w:tblGrid>
      <w:tr w:rsidR="00827478" w:rsidRPr="00827478" w:rsidTr="00775D8D">
        <w:trPr>
          <w:trHeight w:val="690"/>
        </w:trPr>
        <w:tc>
          <w:tcPr>
            <w:tcW w:w="88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Nr priorytetu</w:t>
            </w:r>
          </w:p>
        </w:tc>
        <w:tc>
          <w:tcPr>
            <w:tcW w:w="798"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Fundusz</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Kategoria regionu</w:t>
            </w:r>
          </w:p>
        </w:tc>
        <w:tc>
          <w:tcPr>
            <w:tcW w:w="3070"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C71D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Cel szczegółowy</w:t>
            </w:r>
          </w:p>
        </w:tc>
        <w:tc>
          <w:tcPr>
            <w:tcW w:w="571"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Kod </w:t>
            </w:r>
          </w:p>
        </w:tc>
        <w:tc>
          <w:tcPr>
            <w:tcW w:w="1863"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Kwota (w EUR)</w:t>
            </w:r>
          </w:p>
        </w:tc>
      </w:tr>
      <w:tr w:rsidR="00827478" w:rsidRPr="00827478" w:rsidTr="00775D8D">
        <w:trPr>
          <w:trHeight w:val="465"/>
        </w:trPr>
        <w:tc>
          <w:tcPr>
            <w:tcW w:w="887"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Lepiej rozwinięte</w:t>
            </w:r>
          </w:p>
        </w:tc>
        <w:tc>
          <w:tcPr>
            <w:tcW w:w="307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DB38AA">
              <w:rPr>
                <w:rFonts w:eastAsia="Times New Roman" w:cs="Arial"/>
                <w:b/>
                <w:bCs/>
                <w:color w:val="000000"/>
                <w:sz w:val="16"/>
                <w:szCs w:val="16"/>
                <w:lang w:eastAsia="pl-PL"/>
              </w:rPr>
              <w:t>łączności cyfrowej</w:t>
            </w:r>
          </w:p>
        </w:tc>
        <w:tc>
          <w:tcPr>
            <w:tcW w:w="57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33</w:t>
            </w:r>
          </w:p>
        </w:tc>
        <w:tc>
          <w:tcPr>
            <w:tcW w:w="1863" w:type="dxa"/>
            <w:tcBorders>
              <w:top w:val="nil"/>
              <w:left w:val="nil"/>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47 061 111,00</w:t>
            </w:r>
          </w:p>
        </w:tc>
      </w:tr>
      <w:tr w:rsidR="00827478" w:rsidRPr="00827478" w:rsidTr="00775D8D">
        <w:trPr>
          <w:trHeight w:val="690"/>
        </w:trPr>
        <w:tc>
          <w:tcPr>
            <w:tcW w:w="887"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W okresie przejściowym</w:t>
            </w:r>
          </w:p>
        </w:tc>
        <w:tc>
          <w:tcPr>
            <w:tcW w:w="307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DB38AA">
              <w:rPr>
                <w:rFonts w:eastAsia="Times New Roman" w:cs="Arial"/>
                <w:b/>
                <w:bCs/>
                <w:color w:val="000000"/>
                <w:sz w:val="16"/>
                <w:szCs w:val="16"/>
                <w:lang w:eastAsia="pl-PL"/>
              </w:rPr>
              <w:t>łączności cyfrowej</w:t>
            </w:r>
          </w:p>
        </w:tc>
        <w:tc>
          <w:tcPr>
            <w:tcW w:w="57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33</w:t>
            </w:r>
          </w:p>
        </w:tc>
        <w:tc>
          <w:tcPr>
            <w:tcW w:w="1863"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94 122 219,00</w:t>
            </w:r>
          </w:p>
        </w:tc>
      </w:tr>
      <w:tr w:rsidR="00827478" w:rsidRPr="00827478" w:rsidTr="00775D8D">
        <w:trPr>
          <w:trHeight w:val="465"/>
        </w:trPr>
        <w:tc>
          <w:tcPr>
            <w:tcW w:w="887"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Słabiej rozwinięte</w:t>
            </w:r>
          </w:p>
        </w:tc>
        <w:tc>
          <w:tcPr>
            <w:tcW w:w="307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DB38AA">
              <w:rPr>
                <w:rFonts w:eastAsia="Times New Roman" w:cs="Arial"/>
                <w:b/>
                <w:bCs/>
                <w:color w:val="000000"/>
                <w:sz w:val="16"/>
                <w:szCs w:val="16"/>
                <w:lang w:eastAsia="pl-PL"/>
              </w:rPr>
              <w:t>łączności cyfrowej</w:t>
            </w:r>
          </w:p>
        </w:tc>
        <w:tc>
          <w:tcPr>
            <w:tcW w:w="57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33</w:t>
            </w:r>
          </w:p>
        </w:tc>
        <w:tc>
          <w:tcPr>
            <w:tcW w:w="1863"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658 855 539,00</w:t>
            </w:r>
          </w:p>
        </w:tc>
      </w:tr>
    </w:tbl>
    <w:p w:rsidR="00597E29" w:rsidRPr="003D1F5B" w:rsidRDefault="00267890" w:rsidP="00094099">
      <w:pPr>
        <w:spacing w:before="240" w:after="120"/>
        <w:rPr>
          <w:b/>
          <w:iCs/>
          <w:noProof/>
          <w:lang w:eastAsia="pl-PL" w:bidi="pl-PL"/>
        </w:rPr>
      </w:pPr>
      <w:r w:rsidRPr="00615E1B">
        <w:rPr>
          <w:b/>
          <w:iCs/>
          <w:noProof/>
          <w:lang w:eastAsia="pl-PL" w:bidi="pl-PL"/>
        </w:rPr>
        <w:t xml:space="preserve">Tabela </w:t>
      </w:r>
      <w:r w:rsidR="00DB4CA7">
        <w:rPr>
          <w:b/>
          <w:iCs/>
          <w:noProof/>
          <w:lang w:eastAsia="pl-PL" w:bidi="pl-PL"/>
        </w:rPr>
        <w:t>7</w:t>
      </w:r>
      <w:r w:rsidRPr="00615E1B">
        <w:rPr>
          <w:b/>
          <w:iCs/>
          <w:noProof/>
          <w:lang w:eastAsia="pl-PL" w:bidi="pl-PL"/>
        </w:rPr>
        <w:t xml:space="preserve">: Wymiar 7 – </w:t>
      </w:r>
      <w:r w:rsidR="003D1F5B" w:rsidRPr="003D1F5B">
        <w:rPr>
          <w:b/>
          <w:iCs/>
          <w:noProof/>
          <w:lang w:eastAsia="pl-PL" w:bidi="pl-PL"/>
        </w:rPr>
        <w:t xml:space="preserve">wymiar </w:t>
      </w:r>
      <w:r w:rsidR="00490A93">
        <w:rPr>
          <w:b/>
          <w:iCs/>
          <w:noProof/>
          <w:lang w:eastAsia="pl-PL" w:bidi="pl-PL"/>
        </w:rPr>
        <w:t xml:space="preserve"> „</w:t>
      </w:r>
      <w:r w:rsidR="003D1F5B" w:rsidRPr="003D1F5B">
        <w:rPr>
          <w:b/>
          <w:iCs/>
          <w:noProof/>
          <w:lang w:eastAsia="pl-PL" w:bidi="pl-PL"/>
        </w:rPr>
        <w:t>Równouprawnienie płci” w ramach EFS+*, EFRR, Funduszu Spójności i FST</w:t>
      </w:r>
    </w:p>
    <w:tbl>
      <w:tblPr>
        <w:tblStyle w:val="Tabela-Siatka"/>
        <w:tblW w:w="0" w:type="auto"/>
        <w:tblInd w:w="108" w:type="dxa"/>
        <w:tblLayout w:type="fixed"/>
        <w:tblLook w:val="04A0" w:firstRow="1" w:lastRow="0" w:firstColumn="1" w:lastColumn="0" w:noHBand="0" w:noVBand="1"/>
      </w:tblPr>
      <w:tblGrid>
        <w:gridCol w:w="851"/>
        <w:gridCol w:w="850"/>
        <w:gridCol w:w="1276"/>
        <w:gridCol w:w="2977"/>
        <w:gridCol w:w="567"/>
        <w:gridCol w:w="1843"/>
      </w:tblGrid>
      <w:tr w:rsidR="009E332C" w:rsidRPr="009E332C" w:rsidTr="00C2099E">
        <w:trPr>
          <w:trHeight w:val="707"/>
        </w:trPr>
        <w:tc>
          <w:tcPr>
            <w:tcW w:w="851"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Nr priorytetu</w:t>
            </w:r>
          </w:p>
        </w:tc>
        <w:tc>
          <w:tcPr>
            <w:tcW w:w="850"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Fundusz</w:t>
            </w:r>
          </w:p>
        </w:tc>
        <w:tc>
          <w:tcPr>
            <w:tcW w:w="1276"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Kategoria regionu</w:t>
            </w:r>
          </w:p>
        </w:tc>
        <w:tc>
          <w:tcPr>
            <w:tcW w:w="2977"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Cel szczegółowy</w:t>
            </w:r>
          </w:p>
        </w:tc>
        <w:tc>
          <w:tcPr>
            <w:tcW w:w="567"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Kod</w:t>
            </w:r>
          </w:p>
        </w:tc>
        <w:tc>
          <w:tcPr>
            <w:tcW w:w="1843"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Kwota (w EUR)</w:t>
            </w:r>
          </w:p>
        </w:tc>
      </w:tr>
      <w:tr w:rsidR="00B62024" w:rsidRPr="009E332C" w:rsidTr="00C2099E">
        <w:tc>
          <w:tcPr>
            <w:tcW w:w="851"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1</w:t>
            </w:r>
          </w:p>
        </w:tc>
        <w:tc>
          <w:tcPr>
            <w:tcW w:w="850"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EFRR</w:t>
            </w:r>
          </w:p>
        </w:tc>
        <w:tc>
          <w:tcPr>
            <w:tcW w:w="1276"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Lepiej rozwinięte</w:t>
            </w:r>
          </w:p>
        </w:tc>
        <w:tc>
          <w:tcPr>
            <w:tcW w:w="2977" w:type="dxa"/>
            <w:vAlign w:val="center"/>
          </w:tcPr>
          <w:p w:rsidR="00B62024" w:rsidRPr="00765A3D" w:rsidRDefault="00B62024" w:rsidP="001A62B9">
            <w:pPr>
              <w:spacing w:line="240" w:lineRule="auto"/>
              <w:rPr>
                <w:rFonts w:eastAsia="Times New Roman" w:cs="Arial"/>
                <w:b/>
                <w:bCs/>
                <w:color w:val="000000"/>
                <w:sz w:val="16"/>
                <w:szCs w:val="16"/>
              </w:rPr>
            </w:pPr>
            <w:r w:rsidRPr="00765A3D">
              <w:rPr>
                <w:rFonts w:eastAsia="Times New Roman" w:cs="Arial"/>
                <w:b/>
                <w:bCs/>
                <w:color w:val="000000"/>
                <w:sz w:val="16"/>
                <w:szCs w:val="16"/>
              </w:rPr>
              <w:t xml:space="preserve">Udoskonalanie </w:t>
            </w:r>
            <w:r w:rsidR="001A62B9">
              <w:rPr>
                <w:rFonts w:eastAsia="Times New Roman" w:cs="Arial"/>
                <w:b/>
                <w:bCs/>
                <w:color w:val="000000"/>
                <w:sz w:val="16"/>
                <w:szCs w:val="16"/>
              </w:rPr>
              <w:t>łączności cyfrowej</w:t>
            </w:r>
          </w:p>
        </w:tc>
        <w:tc>
          <w:tcPr>
            <w:tcW w:w="567"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03</w:t>
            </w:r>
          </w:p>
        </w:tc>
        <w:tc>
          <w:tcPr>
            <w:tcW w:w="1843" w:type="dxa"/>
            <w:vAlign w:val="center"/>
          </w:tcPr>
          <w:p w:rsidR="00B62024" w:rsidRPr="00765A3D" w:rsidRDefault="00B62024" w:rsidP="00C2099E">
            <w:pPr>
              <w:spacing w:line="240" w:lineRule="auto"/>
              <w:jc w:val="right"/>
              <w:rPr>
                <w:rFonts w:eastAsia="Times New Roman" w:cs="Arial"/>
                <w:b/>
                <w:bCs/>
                <w:color w:val="000000"/>
                <w:sz w:val="16"/>
                <w:szCs w:val="16"/>
              </w:rPr>
            </w:pPr>
            <w:r w:rsidRPr="00827478">
              <w:rPr>
                <w:rFonts w:eastAsia="Times New Roman" w:cs="Arial"/>
                <w:b/>
                <w:bCs/>
                <w:color w:val="000000"/>
                <w:sz w:val="16"/>
                <w:szCs w:val="16"/>
              </w:rPr>
              <w:t>47 061 111,00</w:t>
            </w:r>
          </w:p>
        </w:tc>
      </w:tr>
      <w:tr w:rsidR="00B62024" w:rsidRPr="009E332C" w:rsidTr="00C2099E">
        <w:tc>
          <w:tcPr>
            <w:tcW w:w="851"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1</w:t>
            </w:r>
          </w:p>
        </w:tc>
        <w:tc>
          <w:tcPr>
            <w:tcW w:w="850"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EFRR</w:t>
            </w:r>
          </w:p>
        </w:tc>
        <w:tc>
          <w:tcPr>
            <w:tcW w:w="1276"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W okresie przejściowym</w:t>
            </w:r>
          </w:p>
        </w:tc>
        <w:tc>
          <w:tcPr>
            <w:tcW w:w="2977" w:type="dxa"/>
            <w:vAlign w:val="center"/>
          </w:tcPr>
          <w:p w:rsidR="00B62024" w:rsidRPr="00765A3D" w:rsidRDefault="00B62024" w:rsidP="001A62B9">
            <w:pPr>
              <w:spacing w:line="240" w:lineRule="auto"/>
              <w:rPr>
                <w:rFonts w:eastAsia="Times New Roman" w:cs="Arial"/>
                <w:b/>
                <w:bCs/>
                <w:color w:val="000000"/>
                <w:sz w:val="16"/>
                <w:szCs w:val="16"/>
              </w:rPr>
            </w:pPr>
            <w:r w:rsidRPr="00765A3D">
              <w:rPr>
                <w:rFonts w:eastAsia="Times New Roman" w:cs="Arial"/>
                <w:b/>
                <w:bCs/>
                <w:color w:val="000000"/>
                <w:sz w:val="16"/>
                <w:szCs w:val="16"/>
              </w:rPr>
              <w:t xml:space="preserve">Udoskonalanie </w:t>
            </w:r>
            <w:r w:rsidR="001A62B9">
              <w:rPr>
                <w:rFonts w:eastAsia="Times New Roman" w:cs="Arial"/>
                <w:b/>
                <w:bCs/>
                <w:color w:val="000000"/>
                <w:sz w:val="16"/>
                <w:szCs w:val="16"/>
              </w:rPr>
              <w:t>łączności cyfrowej</w:t>
            </w:r>
          </w:p>
        </w:tc>
        <w:tc>
          <w:tcPr>
            <w:tcW w:w="567"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03</w:t>
            </w:r>
          </w:p>
        </w:tc>
        <w:tc>
          <w:tcPr>
            <w:tcW w:w="1843" w:type="dxa"/>
            <w:vAlign w:val="center"/>
          </w:tcPr>
          <w:p w:rsidR="00B62024" w:rsidRPr="00765A3D" w:rsidRDefault="00B62024" w:rsidP="00C2099E">
            <w:pPr>
              <w:spacing w:line="240" w:lineRule="auto"/>
              <w:jc w:val="right"/>
              <w:rPr>
                <w:rFonts w:eastAsia="Times New Roman" w:cs="Arial"/>
                <w:b/>
                <w:bCs/>
                <w:color w:val="000000"/>
                <w:sz w:val="16"/>
                <w:szCs w:val="16"/>
              </w:rPr>
            </w:pPr>
            <w:r w:rsidRPr="00827478">
              <w:rPr>
                <w:rFonts w:eastAsia="Times New Roman" w:cs="Arial"/>
                <w:b/>
                <w:bCs/>
                <w:color w:val="000000"/>
                <w:sz w:val="16"/>
                <w:szCs w:val="16"/>
              </w:rPr>
              <w:t>94 122 219,00</w:t>
            </w:r>
          </w:p>
        </w:tc>
      </w:tr>
      <w:tr w:rsidR="00B62024" w:rsidRPr="009E332C" w:rsidTr="00C2099E">
        <w:tc>
          <w:tcPr>
            <w:tcW w:w="851"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1</w:t>
            </w:r>
          </w:p>
        </w:tc>
        <w:tc>
          <w:tcPr>
            <w:tcW w:w="850"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EFRR</w:t>
            </w:r>
          </w:p>
        </w:tc>
        <w:tc>
          <w:tcPr>
            <w:tcW w:w="1276"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Słabiej rozwinięte</w:t>
            </w:r>
          </w:p>
        </w:tc>
        <w:tc>
          <w:tcPr>
            <w:tcW w:w="2977" w:type="dxa"/>
            <w:vAlign w:val="center"/>
          </w:tcPr>
          <w:p w:rsidR="00B62024" w:rsidRPr="00765A3D" w:rsidRDefault="00B62024" w:rsidP="001A62B9">
            <w:pPr>
              <w:spacing w:line="240" w:lineRule="auto"/>
              <w:rPr>
                <w:rFonts w:eastAsia="Times New Roman" w:cs="Arial"/>
                <w:b/>
                <w:bCs/>
                <w:color w:val="000000"/>
                <w:sz w:val="16"/>
                <w:szCs w:val="16"/>
              </w:rPr>
            </w:pPr>
            <w:r w:rsidRPr="00765A3D">
              <w:rPr>
                <w:rFonts w:eastAsia="Times New Roman" w:cs="Arial"/>
                <w:b/>
                <w:bCs/>
                <w:color w:val="000000"/>
                <w:sz w:val="16"/>
                <w:szCs w:val="16"/>
              </w:rPr>
              <w:t xml:space="preserve">Udoskonalanie </w:t>
            </w:r>
            <w:r w:rsidR="001A62B9">
              <w:rPr>
                <w:rFonts w:eastAsia="Times New Roman" w:cs="Arial"/>
                <w:b/>
                <w:bCs/>
                <w:color w:val="000000"/>
                <w:sz w:val="16"/>
                <w:szCs w:val="16"/>
              </w:rPr>
              <w:t>łączności cyfrowej</w:t>
            </w:r>
          </w:p>
        </w:tc>
        <w:tc>
          <w:tcPr>
            <w:tcW w:w="567"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03</w:t>
            </w:r>
          </w:p>
        </w:tc>
        <w:tc>
          <w:tcPr>
            <w:tcW w:w="1843" w:type="dxa"/>
            <w:vAlign w:val="center"/>
          </w:tcPr>
          <w:p w:rsidR="00B62024" w:rsidRPr="00765A3D" w:rsidRDefault="00B62024" w:rsidP="00C2099E">
            <w:pPr>
              <w:spacing w:line="240" w:lineRule="auto"/>
              <w:jc w:val="right"/>
              <w:rPr>
                <w:rFonts w:eastAsia="Times New Roman" w:cs="Arial"/>
                <w:b/>
                <w:bCs/>
                <w:color w:val="000000"/>
                <w:sz w:val="16"/>
                <w:szCs w:val="16"/>
              </w:rPr>
            </w:pPr>
            <w:r w:rsidRPr="00827478">
              <w:rPr>
                <w:rFonts w:eastAsia="Times New Roman" w:cs="Arial"/>
                <w:b/>
                <w:bCs/>
                <w:color w:val="000000"/>
                <w:sz w:val="16"/>
                <w:szCs w:val="16"/>
              </w:rPr>
              <w:t>658 855 539,00</w:t>
            </w:r>
          </w:p>
        </w:tc>
      </w:tr>
    </w:tbl>
    <w:p w:rsidR="00910FDE" w:rsidRPr="00615E1B" w:rsidRDefault="00910FDE" w:rsidP="00094099">
      <w:pPr>
        <w:spacing w:before="120" w:after="0" w:line="276" w:lineRule="auto"/>
        <w:rPr>
          <w:rFonts w:eastAsia="Times New Roman" w:cs="Arial"/>
          <w:iCs/>
          <w:sz w:val="18"/>
          <w:szCs w:val="18"/>
        </w:rPr>
      </w:pPr>
      <w:r w:rsidRPr="00615E1B">
        <w:rPr>
          <w:rFonts w:eastAsia="Times New Roman" w:cs="Arial"/>
          <w:b/>
          <w:iCs/>
          <w:sz w:val="18"/>
          <w:szCs w:val="18"/>
        </w:rPr>
        <w:t>*</w:t>
      </w:r>
      <w:r w:rsidR="00EC2C33" w:rsidRPr="00EC2C33">
        <w:rPr>
          <w:rFonts w:eastAsia="Times New Roman" w:cs="Arial"/>
          <w:iCs/>
          <w:sz w:val="18"/>
          <w:szCs w:val="18"/>
        </w:rPr>
        <w:t>W przypadku wkładu z EFS+ na rzecz monitorowania kwestii równouprawnienia płci zastosowanie ma co do zas</w:t>
      </w:r>
      <w:r w:rsidR="002026E1">
        <w:rPr>
          <w:rFonts w:eastAsia="Times New Roman" w:cs="Arial"/>
          <w:iCs/>
          <w:sz w:val="18"/>
          <w:szCs w:val="18"/>
        </w:rPr>
        <w:t>ady współczynnik w wysokości 40%. Współczynnik w wysokości 100</w:t>
      </w:r>
      <w:r w:rsidR="00EC2C33" w:rsidRPr="00EC2C33">
        <w:rPr>
          <w:rFonts w:eastAsia="Times New Roman" w:cs="Arial"/>
          <w:iCs/>
          <w:sz w:val="18"/>
          <w:szCs w:val="18"/>
        </w:rPr>
        <w:t>% ma zastosowanie w przypadku gdy państwo członkowskie zdecyduje się skorzystać z art. 6 rozporządzenia EFS+, a także w przypadku działań dotyczących równouprawnienia płci w ramach poszczególnych programów.</w:t>
      </w:r>
    </w:p>
    <w:p w:rsidR="00597E29" w:rsidRDefault="00597E29" w:rsidP="00094099">
      <w:pPr>
        <w:spacing w:before="120" w:after="0" w:line="276" w:lineRule="auto"/>
        <w:rPr>
          <w:rFonts w:eastAsia="Calibri" w:cs="Arial"/>
          <w:b/>
          <w:noProof/>
          <w:sz w:val="20"/>
          <w:szCs w:val="20"/>
          <w:lang w:eastAsia="pl-PL" w:bidi="pl-PL"/>
        </w:rPr>
      </w:pPr>
      <w:r>
        <w:rPr>
          <w:rFonts w:eastAsia="Calibri" w:cs="Arial"/>
          <w:b/>
          <w:noProof/>
          <w:sz w:val="20"/>
          <w:szCs w:val="20"/>
          <w:lang w:eastAsia="pl-PL" w:bidi="pl-PL"/>
        </w:rPr>
        <w:br w:type="page"/>
      </w:r>
    </w:p>
    <w:p w:rsidR="00571CD4" w:rsidRPr="00615E1B" w:rsidRDefault="00FF1AFE" w:rsidP="00920AA3">
      <w:pPr>
        <w:pStyle w:val="Nagwek2"/>
      </w:pPr>
      <w:bookmarkStart w:id="349" w:name="_Toc67650447"/>
      <w:bookmarkStart w:id="350" w:name="_Toc67650780"/>
      <w:bookmarkStart w:id="351" w:name="_Toc67654902"/>
      <w:bookmarkStart w:id="352" w:name="_Toc87282991"/>
      <w:r w:rsidRPr="00615E1B">
        <w:lastRenderedPageBreak/>
        <w:t>Priorytet II: Zaawansowane usługi cyfrowe</w:t>
      </w:r>
      <w:bookmarkEnd w:id="349"/>
      <w:bookmarkEnd w:id="350"/>
      <w:bookmarkEnd w:id="351"/>
      <w:bookmarkEnd w:id="352"/>
      <w:r w:rsidR="00571CD4" w:rsidRPr="00615E1B">
        <w:t xml:space="preserve"> </w:t>
      </w:r>
    </w:p>
    <w:p w:rsidR="00FF1AFE" w:rsidRPr="00033668" w:rsidRDefault="00571CD4" w:rsidP="00615E1B">
      <w:pPr>
        <w:pStyle w:val="Limitznakw"/>
      </w:pPr>
      <w:r w:rsidRPr="00615E1B">
        <w:rPr>
          <w:lang w:eastAsia="pl-PL" w:bidi="pl-PL"/>
        </w:rPr>
        <w:t>[</w:t>
      </w:r>
      <w:r>
        <w:rPr>
          <w:lang w:eastAsia="pl-PL" w:bidi="pl-PL"/>
        </w:rPr>
        <w:t>limit znaków 300</w:t>
      </w:r>
      <w:r w:rsidRPr="00615E1B">
        <w:rPr>
          <w:lang w:eastAsia="pl-PL" w:bidi="pl-PL"/>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280231" w:rsidRPr="00EB03A2" w:rsidTr="00F95AC8">
        <w:tc>
          <w:tcPr>
            <w:tcW w:w="9322" w:type="dxa"/>
          </w:tcPr>
          <w:p w:rsidR="00280231" w:rsidRPr="00615E1B" w:rsidRDefault="00280231" w:rsidP="00A73252">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615E1B">
              <w:rPr>
                <w:rFonts w:eastAsia="Times New Roman" w:cs="Arial"/>
                <w:noProof/>
                <w:sz w:val="20"/>
                <w:szCs w:val="20"/>
                <w:lang w:eastAsia="pl-PL" w:bidi="pl-PL"/>
              </w:rPr>
              <w:instrText xml:space="preserve"> FORMCHECKBOX </w:instrText>
            </w:r>
            <w:r w:rsidR="00752563">
              <w:rPr>
                <w:rFonts w:eastAsia="Times New Roman" w:cs="Arial"/>
                <w:noProof/>
                <w:sz w:val="20"/>
                <w:szCs w:val="20"/>
                <w:lang w:val="en-GB" w:eastAsia="pl-PL" w:bidi="pl-PL"/>
              </w:rPr>
            </w:r>
            <w:r w:rsidR="00752563">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615E1B">
              <w:rPr>
                <w:rFonts w:eastAsia="Times New Roman" w:cs="Arial"/>
                <w:noProof/>
                <w:sz w:val="20"/>
                <w:szCs w:val="20"/>
                <w:lang w:eastAsia="pl-PL" w:bidi="pl-PL"/>
              </w:rPr>
              <w:t xml:space="preserve"> </w:t>
            </w:r>
            <w:r w:rsidR="00A73252" w:rsidRPr="00A73252">
              <w:rPr>
                <w:rFonts w:eastAsia="Times New Roman" w:cs="Arial"/>
                <w:noProof/>
                <w:sz w:val="20"/>
                <w:szCs w:val="20"/>
                <w:lang w:eastAsia="pl-PL" w:bidi="pl-PL"/>
              </w:rPr>
              <w:t>Ten priorytet dotyczy zatrudnienia ludzi młodych</w:t>
            </w:r>
          </w:p>
        </w:tc>
      </w:tr>
      <w:tr w:rsidR="00280231" w:rsidRPr="00EB03A2" w:rsidTr="00F95AC8">
        <w:tc>
          <w:tcPr>
            <w:tcW w:w="9322" w:type="dxa"/>
          </w:tcPr>
          <w:p w:rsidR="00280231" w:rsidRPr="00615E1B" w:rsidRDefault="00F175EC" w:rsidP="008C1267">
            <w:pPr>
              <w:spacing w:before="120" w:after="0" w:line="240" w:lineRule="auto"/>
              <w:jc w:val="both"/>
              <w:rPr>
                <w:rFonts w:eastAsia="Times New Roman" w:cs="Arial"/>
                <w:noProof/>
                <w:sz w:val="20"/>
                <w:szCs w:val="20"/>
                <w:lang w:eastAsia="pl-PL" w:bidi="pl-PL"/>
              </w:rPr>
            </w:pPr>
            <w:r>
              <w:rPr>
                <w:rFonts w:eastAsia="Times New Roman" w:cs="Arial"/>
                <w:noProof/>
                <w:sz w:val="20"/>
                <w:szCs w:val="20"/>
                <w:lang w:val="en-GB" w:eastAsia="pl-PL" w:bidi="pl-PL"/>
              </w:rPr>
              <w:fldChar w:fldCharType="begin">
                <w:ffData>
                  <w:name w:val=""/>
                  <w:enabled/>
                  <w:calcOnExit w:val="0"/>
                  <w:checkBox>
                    <w:sizeAuto/>
                    <w:default w:val="1"/>
                  </w:checkBox>
                </w:ffData>
              </w:fldChar>
            </w:r>
            <w:r w:rsidRPr="00615E1B">
              <w:rPr>
                <w:rFonts w:eastAsia="Times New Roman" w:cs="Arial"/>
                <w:noProof/>
                <w:sz w:val="20"/>
                <w:szCs w:val="20"/>
                <w:lang w:eastAsia="pl-PL" w:bidi="pl-PL"/>
              </w:rPr>
              <w:instrText xml:space="preserve"> FORMCHECKBOX </w:instrText>
            </w:r>
            <w:r w:rsidR="00752563">
              <w:rPr>
                <w:rFonts w:eastAsia="Times New Roman" w:cs="Arial"/>
                <w:noProof/>
                <w:sz w:val="20"/>
                <w:szCs w:val="20"/>
                <w:lang w:val="en-GB" w:eastAsia="pl-PL" w:bidi="pl-PL"/>
              </w:rPr>
            </w:r>
            <w:r w:rsidR="00752563">
              <w:rPr>
                <w:rFonts w:eastAsia="Times New Roman" w:cs="Arial"/>
                <w:noProof/>
                <w:sz w:val="20"/>
                <w:szCs w:val="20"/>
                <w:lang w:val="en-GB" w:eastAsia="pl-PL" w:bidi="pl-PL"/>
              </w:rPr>
              <w:fldChar w:fldCharType="separate"/>
            </w:r>
            <w:r>
              <w:rPr>
                <w:rFonts w:eastAsia="Times New Roman" w:cs="Arial"/>
                <w:noProof/>
                <w:sz w:val="20"/>
                <w:szCs w:val="20"/>
                <w:lang w:val="en-GB" w:eastAsia="pl-PL" w:bidi="pl-PL"/>
              </w:rPr>
              <w:fldChar w:fldCharType="end"/>
            </w:r>
            <w:r w:rsidR="00280231" w:rsidRPr="00615E1B">
              <w:rPr>
                <w:rFonts w:eastAsia="Times New Roman" w:cs="Arial"/>
                <w:noProof/>
                <w:sz w:val="20"/>
                <w:szCs w:val="20"/>
                <w:lang w:eastAsia="pl-PL" w:bidi="pl-PL"/>
              </w:rPr>
              <w:t xml:space="preserve"> </w:t>
            </w:r>
            <w:r w:rsidR="008C1267" w:rsidRPr="008C1267">
              <w:rPr>
                <w:rFonts w:eastAsia="Times New Roman" w:cs="Arial"/>
                <w:noProof/>
                <w:sz w:val="20"/>
                <w:szCs w:val="20"/>
                <w:lang w:eastAsia="pl-PL" w:bidi="pl-PL"/>
              </w:rPr>
              <w:t>Ten priorytet dotyczy innowacyjnych działań społecznych</w:t>
            </w:r>
          </w:p>
        </w:tc>
      </w:tr>
      <w:tr w:rsidR="00280231" w:rsidRPr="00EB03A2" w:rsidTr="00F95AC8">
        <w:tc>
          <w:tcPr>
            <w:tcW w:w="9322" w:type="dxa"/>
          </w:tcPr>
          <w:p w:rsidR="00280231" w:rsidRPr="00615E1B" w:rsidRDefault="00280231" w:rsidP="00D43901">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615E1B">
              <w:rPr>
                <w:rFonts w:eastAsia="Times New Roman" w:cs="Arial"/>
                <w:noProof/>
                <w:sz w:val="20"/>
                <w:szCs w:val="20"/>
                <w:lang w:eastAsia="pl-PL" w:bidi="pl-PL"/>
              </w:rPr>
              <w:instrText xml:space="preserve"> FORMCHECKBOX </w:instrText>
            </w:r>
            <w:r w:rsidR="00752563">
              <w:rPr>
                <w:rFonts w:eastAsia="Times New Roman" w:cs="Arial"/>
                <w:noProof/>
                <w:sz w:val="20"/>
                <w:szCs w:val="20"/>
                <w:lang w:val="en-GB" w:eastAsia="pl-PL" w:bidi="pl-PL"/>
              </w:rPr>
            </w:r>
            <w:r w:rsidR="00752563">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615E1B">
              <w:rPr>
                <w:rFonts w:eastAsia="Times New Roman" w:cs="Arial"/>
                <w:noProof/>
                <w:sz w:val="20"/>
                <w:szCs w:val="20"/>
                <w:lang w:eastAsia="pl-PL" w:bidi="pl-PL"/>
              </w:rPr>
              <w:t xml:space="preserve"> </w:t>
            </w:r>
            <w:r w:rsidR="00D43901" w:rsidRPr="00D43901">
              <w:rPr>
                <w:rFonts w:eastAsia="Times New Roman" w:cs="Arial"/>
                <w:noProof/>
                <w:sz w:val="20"/>
                <w:szCs w:val="20"/>
                <w:lang w:eastAsia="pl-PL" w:bidi="pl-PL"/>
              </w:rPr>
              <w:t>Ten priorytet dotyczy wsparcia dla osób najbardziej potrzebujących w ramach celu szczegółowego określonego w art. 4 ust. 1 lit. m) rozporządzenia w sprawie EFS+</w:t>
            </w:r>
            <w:r w:rsidR="00D43901" w:rsidRPr="00D43901">
              <w:rPr>
                <w:rFonts w:eastAsia="Times New Roman" w:cs="Arial"/>
                <w:b/>
                <w:bCs/>
                <w:noProof/>
                <w:sz w:val="20"/>
                <w:szCs w:val="20"/>
                <w:lang w:eastAsia="pl-PL" w:bidi="pl-PL"/>
              </w:rPr>
              <w:t>*</w:t>
            </w:r>
          </w:p>
        </w:tc>
      </w:tr>
      <w:tr w:rsidR="00280231" w:rsidRPr="00EB03A2" w:rsidTr="00F95AC8">
        <w:tc>
          <w:tcPr>
            <w:tcW w:w="9322" w:type="dxa"/>
          </w:tcPr>
          <w:p w:rsidR="00280231" w:rsidRPr="00615E1B" w:rsidRDefault="00280231" w:rsidP="00D43901">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615E1B">
              <w:rPr>
                <w:rFonts w:eastAsia="Times New Roman" w:cs="Arial"/>
                <w:noProof/>
                <w:sz w:val="20"/>
                <w:szCs w:val="20"/>
                <w:lang w:eastAsia="pl-PL" w:bidi="pl-PL"/>
              </w:rPr>
              <w:instrText xml:space="preserve"> FORMCHECKBOX </w:instrText>
            </w:r>
            <w:r w:rsidR="00752563">
              <w:rPr>
                <w:rFonts w:eastAsia="Times New Roman" w:cs="Arial"/>
                <w:noProof/>
                <w:sz w:val="20"/>
                <w:szCs w:val="20"/>
                <w:lang w:val="en-GB" w:eastAsia="pl-PL" w:bidi="pl-PL"/>
              </w:rPr>
            </w:r>
            <w:r w:rsidR="00752563">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00D43901" w:rsidRPr="00C2099E">
              <w:rPr>
                <w:rFonts w:eastAsia="Times New Roman" w:cs="Arial"/>
                <w:noProof/>
                <w:sz w:val="20"/>
                <w:szCs w:val="20"/>
                <w:lang w:eastAsia="pl-PL" w:bidi="pl-PL"/>
              </w:rPr>
              <w:t xml:space="preserve"> </w:t>
            </w:r>
            <w:r w:rsidR="00D43901" w:rsidRPr="00D43901">
              <w:rPr>
                <w:rFonts w:eastAsia="Times New Roman" w:cs="Arial"/>
                <w:noProof/>
                <w:sz w:val="20"/>
                <w:szCs w:val="20"/>
                <w:lang w:eastAsia="pl-PL" w:bidi="pl-PL"/>
              </w:rPr>
              <w:t>Ten priorytet dotyczy wsparcia dla osób najbardziej potrzebujących w ramach celu szczegółowego określonego w art. 4 ust. 1 lit. l) rozporządzenia w sprawie EFS</w:t>
            </w:r>
            <w:r w:rsidR="00D43901" w:rsidRPr="00D43901">
              <w:rPr>
                <w:rFonts w:eastAsia="Times New Roman" w:cs="Arial"/>
                <w:noProof/>
                <w:sz w:val="20"/>
                <w:szCs w:val="20"/>
                <w:vertAlign w:val="superscript"/>
                <w:lang w:eastAsia="pl-PL" w:bidi="pl-PL"/>
              </w:rPr>
              <w:t xml:space="preserve"> </w:t>
            </w:r>
            <w:r>
              <w:rPr>
                <w:rStyle w:val="Odwoanieprzypisudolnego"/>
                <w:rFonts w:eastAsia="Times New Roman" w:cs="Arial"/>
                <w:noProof/>
                <w:sz w:val="20"/>
                <w:szCs w:val="20"/>
                <w:lang w:eastAsia="pl-PL" w:bidi="pl-PL"/>
              </w:rPr>
              <w:footnoteReference w:id="34"/>
            </w:r>
          </w:p>
        </w:tc>
      </w:tr>
      <w:tr w:rsidR="00280231" w:rsidRPr="00EB03A2" w:rsidTr="00F95AC8">
        <w:tc>
          <w:tcPr>
            <w:tcW w:w="9322" w:type="dxa"/>
            <w:tcBorders>
              <w:top w:val="single" w:sz="4" w:space="0" w:color="auto"/>
              <w:left w:val="single" w:sz="4" w:space="0" w:color="auto"/>
              <w:bottom w:val="single" w:sz="4" w:space="0" w:color="auto"/>
              <w:right w:val="single" w:sz="4" w:space="0" w:color="auto"/>
            </w:tcBorders>
          </w:tcPr>
          <w:p w:rsidR="00280231" w:rsidRPr="00615E1B" w:rsidRDefault="00280231" w:rsidP="00D43901">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615E1B">
              <w:rPr>
                <w:rFonts w:eastAsia="Times New Roman" w:cs="Arial"/>
                <w:noProof/>
                <w:sz w:val="20"/>
                <w:szCs w:val="20"/>
                <w:lang w:eastAsia="pl-PL" w:bidi="pl-PL"/>
              </w:rPr>
              <w:instrText xml:space="preserve"> FORMCHECKBOX </w:instrText>
            </w:r>
            <w:r w:rsidR="00752563">
              <w:rPr>
                <w:rFonts w:eastAsia="Times New Roman" w:cs="Arial"/>
                <w:noProof/>
                <w:sz w:val="20"/>
                <w:szCs w:val="20"/>
                <w:lang w:val="en-GB" w:eastAsia="pl-PL" w:bidi="pl-PL"/>
              </w:rPr>
            </w:r>
            <w:r w:rsidR="00752563">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615E1B">
              <w:rPr>
                <w:rFonts w:eastAsia="Times New Roman" w:cs="Arial"/>
                <w:noProof/>
                <w:sz w:val="20"/>
                <w:szCs w:val="20"/>
                <w:lang w:eastAsia="pl-PL" w:bidi="pl-PL"/>
              </w:rPr>
              <w:t xml:space="preserve"> </w:t>
            </w:r>
            <w:r w:rsidR="00D43901" w:rsidRPr="00D43901">
              <w:rPr>
                <w:rFonts w:eastAsia="Times New Roman" w:cs="Arial"/>
                <w:noProof/>
                <w:sz w:val="20"/>
                <w:szCs w:val="20"/>
                <w:lang w:eastAsia="pl-PL" w:bidi="pl-PL"/>
              </w:rPr>
              <w:t>Ten priorytet dotyczy celu szczegółowego w zakresie mobilności miejskiej określonego w art. 3 ust. 1 lit. b) ppkt (viii) rozporządzenia w sprawie EFRR i Funduszu Spójności</w:t>
            </w:r>
          </w:p>
        </w:tc>
      </w:tr>
      <w:tr w:rsidR="00280231" w:rsidRPr="00EB03A2" w:rsidTr="00F95AC8">
        <w:tc>
          <w:tcPr>
            <w:tcW w:w="9322" w:type="dxa"/>
            <w:tcBorders>
              <w:top w:val="single" w:sz="4" w:space="0" w:color="auto"/>
              <w:left w:val="single" w:sz="4" w:space="0" w:color="auto"/>
              <w:bottom w:val="single" w:sz="4" w:space="0" w:color="auto"/>
              <w:right w:val="single" w:sz="4" w:space="0" w:color="auto"/>
            </w:tcBorders>
          </w:tcPr>
          <w:p w:rsidR="00280231" w:rsidRPr="00615E1B" w:rsidRDefault="00280231" w:rsidP="001D3250">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615E1B">
              <w:rPr>
                <w:rFonts w:eastAsia="Times New Roman" w:cs="Arial"/>
                <w:noProof/>
                <w:sz w:val="20"/>
                <w:szCs w:val="20"/>
                <w:lang w:eastAsia="pl-PL" w:bidi="pl-PL"/>
              </w:rPr>
              <w:instrText xml:space="preserve"> FORMCHECKBOX </w:instrText>
            </w:r>
            <w:r w:rsidR="00752563">
              <w:rPr>
                <w:rFonts w:eastAsia="Times New Roman" w:cs="Arial"/>
                <w:noProof/>
                <w:sz w:val="20"/>
                <w:szCs w:val="20"/>
                <w:lang w:val="en-GB" w:eastAsia="pl-PL" w:bidi="pl-PL"/>
              </w:rPr>
            </w:r>
            <w:r w:rsidR="00752563">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615E1B">
              <w:rPr>
                <w:rFonts w:eastAsia="Times New Roman" w:cs="Arial"/>
                <w:noProof/>
                <w:sz w:val="20"/>
                <w:szCs w:val="20"/>
                <w:lang w:eastAsia="pl-PL" w:bidi="pl-PL"/>
              </w:rPr>
              <w:t xml:space="preserve"> </w:t>
            </w:r>
            <w:r w:rsidR="001D3250" w:rsidRPr="001D3250">
              <w:rPr>
                <w:rFonts w:eastAsia="Times New Roman" w:cs="Arial"/>
                <w:noProof/>
                <w:sz w:val="20"/>
                <w:szCs w:val="20"/>
                <w:lang w:eastAsia="pl-PL" w:bidi="pl-PL"/>
              </w:rPr>
              <w:t>Ten priorytet dotyczy celu szczegółowego w zakresie łączności cyfrowej określonej w art. 3 ust. 1 lit. a) ppkt (v) rozporządzenia w sprawie EFRR i Funduszu Spójności</w:t>
            </w:r>
          </w:p>
        </w:tc>
      </w:tr>
    </w:tbl>
    <w:p w:rsidR="00280231" w:rsidRDefault="00CC58D1" w:rsidP="007A42E5">
      <w:pPr>
        <w:spacing w:before="120" w:after="0" w:line="240" w:lineRule="auto"/>
        <w:jc w:val="both"/>
        <w:rPr>
          <w:rFonts w:eastAsia="Times New Roman" w:cs="Arial"/>
          <w:i/>
          <w:noProof/>
          <w:sz w:val="18"/>
          <w:szCs w:val="18"/>
          <w:lang w:eastAsia="pl-PL" w:bidi="pl-PL"/>
        </w:rPr>
      </w:pPr>
      <w:r w:rsidRPr="00CC58D1">
        <w:rPr>
          <w:rFonts w:eastAsia="Times New Roman" w:cs="Arial"/>
          <w:i/>
          <w:noProof/>
          <w:sz w:val="18"/>
          <w:szCs w:val="18"/>
          <w:lang w:eastAsia="pl-PL" w:bidi="pl-PL"/>
        </w:rPr>
        <w:t xml:space="preserve">* Jeżeli </w:t>
      </w:r>
      <w:r w:rsidR="00377371" w:rsidRPr="00CC58D1">
        <w:rPr>
          <w:rFonts w:eastAsia="Times New Roman" w:cs="Arial"/>
          <w:i/>
          <w:noProof/>
          <w:sz w:val="18"/>
          <w:szCs w:val="18"/>
          <w:lang w:eastAsia="pl-PL" w:bidi="pl-PL"/>
        </w:rPr>
        <w:t>zaznaczon</w:t>
      </w:r>
      <w:r w:rsidR="00377371">
        <w:rPr>
          <w:rFonts w:eastAsia="Times New Roman" w:cs="Arial"/>
          <w:i/>
          <w:noProof/>
          <w:sz w:val="18"/>
          <w:szCs w:val="18"/>
          <w:lang w:eastAsia="pl-PL" w:bidi="pl-PL"/>
        </w:rPr>
        <w:t>e,</w:t>
      </w:r>
      <w:r w:rsidR="00377371" w:rsidRPr="00CC58D1">
        <w:rPr>
          <w:rFonts w:eastAsia="Times New Roman" w:cs="Arial"/>
          <w:i/>
          <w:noProof/>
          <w:sz w:val="18"/>
          <w:szCs w:val="18"/>
          <w:lang w:eastAsia="pl-PL" w:bidi="pl-PL"/>
        </w:rPr>
        <w:t xml:space="preserve"> </w:t>
      </w:r>
      <w:r w:rsidRPr="00CC58D1">
        <w:rPr>
          <w:rFonts w:eastAsia="Times New Roman" w:cs="Arial"/>
          <w:i/>
          <w:noProof/>
          <w:sz w:val="18"/>
          <w:szCs w:val="18"/>
          <w:lang w:eastAsia="pl-PL" w:bidi="pl-PL"/>
        </w:rPr>
        <w:t xml:space="preserve">przejść do sekcji </w:t>
      </w:r>
      <w:r w:rsidR="00377371">
        <w:rPr>
          <w:rFonts w:eastAsia="Times New Roman" w:cs="Arial"/>
          <w:i/>
          <w:noProof/>
          <w:sz w:val="18"/>
          <w:szCs w:val="18"/>
          <w:lang w:eastAsia="pl-PL" w:bidi="pl-PL"/>
        </w:rPr>
        <w:t>2.1.1.2</w:t>
      </w:r>
    </w:p>
    <w:p w:rsidR="00A96EC1" w:rsidRPr="00373864" w:rsidRDefault="00A96EC1" w:rsidP="007A42E5">
      <w:pPr>
        <w:spacing w:before="120" w:after="0" w:line="240" w:lineRule="auto"/>
        <w:jc w:val="both"/>
        <w:rPr>
          <w:rFonts w:eastAsia="Times New Roman" w:cs="Arial"/>
          <w:i/>
          <w:noProof/>
          <w:sz w:val="18"/>
          <w:szCs w:val="18"/>
          <w:lang w:eastAsia="pl-PL" w:bidi="pl-PL"/>
        </w:rPr>
      </w:pPr>
    </w:p>
    <w:p w:rsidR="0078507A" w:rsidRPr="0078507A" w:rsidRDefault="0078507A" w:rsidP="00615E1B">
      <w:pPr>
        <w:pStyle w:val="Limitznakw"/>
      </w:pPr>
      <w:r w:rsidRPr="004E6683">
        <w:rPr>
          <w:lang w:eastAsia="pl-PL" w:bidi="pl-PL"/>
        </w:rPr>
        <w:t>[</w:t>
      </w:r>
      <w:r>
        <w:rPr>
          <w:lang w:eastAsia="pl-PL" w:bidi="pl-PL"/>
        </w:rPr>
        <w:t>limit znaków 8000</w:t>
      </w:r>
      <w:r w:rsidRPr="004E6683">
        <w:rPr>
          <w:lang w:eastAsia="pl-PL" w:bidi="pl-PL"/>
        </w:rPr>
        <w:t>]</w:t>
      </w:r>
    </w:p>
    <w:p w:rsidR="00AA09C1" w:rsidRPr="00707F5A" w:rsidRDefault="00AA09C1" w:rsidP="00AA09C1">
      <w:pPr>
        <w:rPr>
          <w:iCs/>
          <w:noProof/>
          <w:lang w:eastAsia="pl-PL" w:bidi="pl-PL"/>
        </w:rPr>
      </w:pPr>
      <w:r w:rsidRPr="00707F5A">
        <w:rPr>
          <w:iCs/>
          <w:noProof/>
          <w:lang w:eastAsia="pl-PL" w:bidi="pl-PL"/>
        </w:rPr>
        <w:t xml:space="preserve">W ramach </w:t>
      </w:r>
      <w:r w:rsidRPr="009E46E1">
        <w:rPr>
          <w:iCs/>
          <w:noProof/>
          <w:lang w:eastAsia="pl-PL" w:bidi="pl-PL"/>
        </w:rPr>
        <w:t>priorytetu</w:t>
      </w:r>
      <w:r w:rsidRPr="00707F5A">
        <w:rPr>
          <w:iCs/>
          <w:noProof/>
          <w:lang w:eastAsia="pl-PL" w:bidi="pl-PL"/>
        </w:rPr>
        <w:t xml:space="preserve"> będą wspierane projekty o oddziaływaniu ogólnokrajowym, których produkty będą mogły być wykorzystywane lokalnie. Projekty udostępnią nowe e-usługi i dane oraz systemy informatyczne, z których korzystać będą m.in. mieszkańcy, przedsiębiorcy i administracja publiczna. Interwencja umożliwi modernizację i dalszy rozwój e-usług i systemów niezbędnych do ich świadczenia, w</w:t>
      </w:r>
      <w:r>
        <w:rPr>
          <w:iCs/>
          <w:noProof/>
          <w:lang w:eastAsia="pl-PL" w:bidi="pl-PL"/>
        </w:rPr>
        <w:t> </w:t>
      </w:r>
      <w:r w:rsidRPr="00707F5A">
        <w:rPr>
          <w:iCs/>
          <w:noProof/>
          <w:lang w:eastAsia="pl-PL" w:bidi="pl-PL"/>
        </w:rPr>
        <w:t>tym budowę i modernizację systemów</w:t>
      </w:r>
      <w:r w:rsidRPr="00707F5A">
        <w:rPr>
          <w:noProof/>
          <w:lang w:eastAsia="pl-PL" w:bidi="pl-PL"/>
        </w:rPr>
        <w:t xml:space="preserve"> </w:t>
      </w:r>
      <w:r w:rsidRPr="00707F5A">
        <w:rPr>
          <w:iCs/>
          <w:noProof/>
          <w:lang w:eastAsia="pl-PL" w:bidi="pl-PL"/>
        </w:rPr>
        <w:t>cyfryzujących procesy back-office. Szczególny priorytet uzyskają projekty, których rezultaty umożliwią integrację poszczególnych, istniejących już e-usług obszarowych, w kompleksowe procesy. Rozwiązania wdrażane w ramach projektów będą realizowały założenia Architektury Informacyjnej Państwa (AIP). Interwencja obejmie działania ukierunkowane na konsolidację i standaryzację usług cyfrowych</w:t>
      </w:r>
      <w:r w:rsidR="00887385">
        <w:rPr>
          <w:iCs/>
          <w:noProof/>
          <w:lang w:eastAsia="pl-PL" w:bidi="pl-PL"/>
        </w:rPr>
        <w:t>,</w:t>
      </w:r>
      <w:r w:rsidRPr="00707F5A">
        <w:rPr>
          <w:iCs/>
          <w:noProof/>
          <w:lang w:eastAsia="pl-PL" w:bidi="pl-PL"/>
        </w:rPr>
        <w:t xml:space="preserve"> przede wszystkim poprzez ich integrację w ramach nowo</w:t>
      </w:r>
      <w:r w:rsidR="009C6E69">
        <w:rPr>
          <w:iCs/>
          <w:noProof/>
          <w:lang w:eastAsia="pl-PL" w:bidi="pl-PL"/>
        </w:rPr>
        <w:t xml:space="preserve"> </w:t>
      </w:r>
      <w:r w:rsidRPr="00707F5A">
        <w:rPr>
          <w:iCs/>
          <w:noProof/>
          <w:lang w:eastAsia="pl-PL" w:bidi="pl-PL"/>
        </w:rPr>
        <w:t>utworzonych lub rozwijanych horyzontalnych, centralnych platform internetowych. Przewiduje się realizację innych projektów horyzontalnych o</w:t>
      </w:r>
      <w:r>
        <w:rPr>
          <w:iCs/>
          <w:noProof/>
          <w:lang w:eastAsia="pl-PL" w:bidi="pl-PL"/>
        </w:rPr>
        <w:t> </w:t>
      </w:r>
      <w:r w:rsidRPr="00707F5A">
        <w:rPr>
          <w:iCs/>
          <w:noProof/>
          <w:lang w:eastAsia="pl-PL" w:bidi="pl-PL"/>
        </w:rPr>
        <w:t xml:space="preserve">szerokim spektrum zastosowania. Interwencja obejmie poprawę zakresu i jakości udostępnianych danych oraz ich wykorzystania, w tym m.in. wspierane będą </w:t>
      </w:r>
      <w:r w:rsidR="00E87D7F" w:rsidRPr="00707F5A">
        <w:rPr>
          <w:iCs/>
          <w:noProof/>
          <w:lang w:eastAsia="pl-PL" w:bidi="pl-PL"/>
        </w:rPr>
        <w:t>przedsi</w:t>
      </w:r>
      <w:r w:rsidR="00E87D7F">
        <w:rPr>
          <w:iCs/>
          <w:noProof/>
          <w:lang w:eastAsia="pl-PL" w:bidi="pl-PL"/>
        </w:rPr>
        <w:t>ę</w:t>
      </w:r>
      <w:r w:rsidR="00E87D7F" w:rsidRPr="00707F5A">
        <w:rPr>
          <w:iCs/>
          <w:noProof/>
          <w:lang w:eastAsia="pl-PL" w:bidi="pl-PL"/>
        </w:rPr>
        <w:t xml:space="preserve">wzięcia </w:t>
      </w:r>
      <w:r w:rsidRPr="00707F5A">
        <w:rPr>
          <w:iCs/>
          <w:noProof/>
          <w:lang w:eastAsia="pl-PL" w:bidi="pl-PL"/>
        </w:rPr>
        <w:t>z obszaru kultury w zakresie digitalizacji i udostępniania zasobów oraz rozwoju usług. Działania w obszarze cyberbezpieczeństwa zapewnią sprawne i</w:t>
      </w:r>
      <w:r>
        <w:rPr>
          <w:iCs/>
          <w:noProof/>
          <w:lang w:eastAsia="pl-PL" w:bidi="pl-PL"/>
        </w:rPr>
        <w:t> </w:t>
      </w:r>
      <w:r w:rsidRPr="00707F5A">
        <w:rPr>
          <w:iCs/>
          <w:noProof/>
          <w:lang w:eastAsia="pl-PL" w:bidi="pl-PL"/>
        </w:rPr>
        <w:t xml:space="preserve">bezpieczne działanie systemów informatycznych oraz lepszą ochronę informacji. Realizowane będą również działania wspierające współpracę międzysektorową na rzecz cyfrowych rozwiązań problemów społeczno-gospodarczych oraz rozwój </w:t>
      </w:r>
      <w:r w:rsidRPr="00707F5A">
        <w:rPr>
          <w:noProof/>
          <w:lang w:eastAsia="pl-PL" w:bidi="pl-PL"/>
        </w:rPr>
        <w:t xml:space="preserve">zaawansowanych </w:t>
      </w:r>
      <w:del w:id="353" w:author="Maja Olszewska" w:date="2021-12-06T15:33:00Z">
        <w:r w:rsidRPr="00707F5A" w:rsidDel="007E3902">
          <w:rPr>
            <w:noProof/>
            <w:lang w:eastAsia="pl-PL" w:bidi="pl-PL"/>
          </w:rPr>
          <w:delText xml:space="preserve">kompetencji </w:delText>
        </w:r>
      </w:del>
      <w:ins w:id="354" w:author="Maja Olszewska" w:date="2021-12-06T15:33:00Z">
        <w:r w:rsidR="007E3902">
          <w:rPr>
            <w:noProof/>
            <w:lang w:eastAsia="pl-PL" w:bidi="pl-PL"/>
          </w:rPr>
          <w:t>umiejętności</w:t>
        </w:r>
        <w:r w:rsidR="007E3902" w:rsidRPr="00707F5A">
          <w:rPr>
            <w:noProof/>
            <w:lang w:eastAsia="pl-PL" w:bidi="pl-PL"/>
          </w:rPr>
          <w:t xml:space="preserve"> </w:t>
        </w:r>
      </w:ins>
      <w:r w:rsidRPr="00707F5A">
        <w:rPr>
          <w:noProof/>
          <w:lang w:eastAsia="pl-PL" w:bidi="pl-PL"/>
        </w:rPr>
        <w:t xml:space="preserve">cyfrowych. </w:t>
      </w:r>
    </w:p>
    <w:p w:rsidR="00AA09C1" w:rsidRDefault="00AA09C1" w:rsidP="00AA09C1">
      <w:pPr>
        <w:rPr>
          <w:iCs/>
          <w:noProof/>
          <w:lang w:eastAsia="pl-PL" w:bidi="pl-PL"/>
        </w:rPr>
      </w:pPr>
      <w:r w:rsidRPr="00707F5A">
        <w:rPr>
          <w:iCs/>
          <w:noProof/>
          <w:lang w:eastAsia="pl-PL" w:bidi="pl-PL"/>
        </w:rPr>
        <w:lastRenderedPageBreak/>
        <w:t>Wszystkie projekty będą realizowane z zachowaniem zasad sprzyjających podniesieniu jakości życia i zapewnienia niezależności obywateli, którzy ze względu na stan zdrowia, wiek, czy niepełnosprawność napotykają na ograniczenia w życiu codziennym. Dostępność będzie realizowana przez stosowanie zasad uniwersalnego projektowania i standardów w zakresie m.in. dostępności cyfrowej produktów.</w:t>
      </w:r>
    </w:p>
    <w:p w:rsidR="00947778" w:rsidRPr="00707F5A" w:rsidRDefault="00947778" w:rsidP="00AA09C1">
      <w:pPr>
        <w:rPr>
          <w:iCs/>
          <w:noProof/>
          <w:lang w:eastAsia="pl-PL" w:bidi="pl-PL"/>
        </w:rPr>
      </w:pPr>
      <w:r>
        <w:rPr>
          <w:iCs/>
          <w:noProof/>
          <w:lang w:eastAsia="pl-PL" w:bidi="pl-PL"/>
        </w:rPr>
        <w:t xml:space="preserve">W </w:t>
      </w:r>
      <w:r w:rsidRPr="007429D1">
        <w:rPr>
          <w:iCs/>
          <w:noProof/>
          <w:lang w:eastAsia="pl-PL" w:bidi="pl-PL"/>
        </w:rPr>
        <w:t>priorytecie</w:t>
      </w:r>
      <w:r w:rsidRPr="00947778">
        <w:rPr>
          <w:iCs/>
          <w:noProof/>
          <w:lang w:eastAsia="pl-PL" w:bidi="pl-PL"/>
        </w:rPr>
        <w:t xml:space="preserve"> II przewiduje się realizację projektów dedykowanych kwestii dostępności cyfrowej produktów i usług instytucji sektora publicznego.</w:t>
      </w:r>
    </w:p>
    <w:p w:rsidR="00AA09C1" w:rsidRPr="00707F5A" w:rsidRDefault="00AA09C1" w:rsidP="00AA09C1">
      <w:pPr>
        <w:rPr>
          <w:iCs/>
          <w:noProof/>
          <w:lang w:eastAsia="pl-PL" w:bidi="pl-PL"/>
        </w:rPr>
      </w:pPr>
      <w:r w:rsidRPr="00707F5A">
        <w:rPr>
          <w:iCs/>
          <w:noProof/>
          <w:lang w:eastAsia="pl-PL" w:bidi="pl-PL"/>
        </w:rPr>
        <w:t xml:space="preserve">W </w:t>
      </w:r>
      <w:r w:rsidRPr="007429D1">
        <w:rPr>
          <w:iCs/>
          <w:noProof/>
          <w:lang w:eastAsia="pl-PL" w:bidi="pl-PL"/>
        </w:rPr>
        <w:t>priorytecie</w:t>
      </w:r>
      <w:r w:rsidRPr="00707F5A">
        <w:rPr>
          <w:iCs/>
          <w:noProof/>
          <w:lang w:eastAsia="pl-PL" w:bidi="pl-PL"/>
        </w:rPr>
        <w:t xml:space="preserve"> II planowany jest cross-financing dotyczący przede wszystkim działań szkoleniowych w zakresie obsługi i wykorzystywania powstałych systemów informatycznych. </w:t>
      </w:r>
    </w:p>
    <w:p w:rsidR="00AA09C1" w:rsidRPr="00707F5A" w:rsidRDefault="00AA09C1" w:rsidP="00AA09C1">
      <w:pPr>
        <w:rPr>
          <w:iCs/>
          <w:noProof/>
          <w:lang w:eastAsia="pl-PL" w:bidi="pl-PL"/>
        </w:rPr>
      </w:pPr>
      <w:r w:rsidRPr="00707F5A">
        <w:rPr>
          <w:iCs/>
          <w:noProof/>
          <w:lang w:eastAsia="pl-PL" w:bidi="pl-PL"/>
        </w:rPr>
        <w:t xml:space="preserve">Wsparcie w ramach </w:t>
      </w:r>
      <w:r w:rsidRPr="007429D1">
        <w:rPr>
          <w:iCs/>
          <w:noProof/>
          <w:lang w:eastAsia="pl-PL" w:bidi="pl-PL"/>
        </w:rPr>
        <w:t>priorytetu</w:t>
      </w:r>
      <w:r w:rsidRPr="00707F5A">
        <w:rPr>
          <w:iCs/>
          <w:noProof/>
          <w:lang w:eastAsia="pl-PL" w:bidi="pl-PL"/>
        </w:rPr>
        <w:t xml:space="preserve"> II będzie udzielane z uwzględnieniem odpowiednich przepisów materialnych i proceduralnych dotyczących pomocy publicznej, obowiązujących w dniu jego udzielenia. </w:t>
      </w:r>
    </w:p>
    <w:p w:rsidR="00AA09C1" w:rsidRPr="00707F5A" w:rsidRDefault="00AA09C1" w:rsidP="00AA09C1">
      <w:pPr>
        <w:rPr>
          <w:iCs/>
          <w:noProof/>
          <w:lang w:eastAsia="pl-PL" w:bidi="pl-PL"/>
        </w:rPr>
      </w:pPr>
      <w:r w:rsidRPr="00707F5A">
        <w:rPr>
          <w:iCs/>
          <w:noProof/>
          <w:lang w:eastAsia="pl-PL" w:bidi="pl-PL"/>
        </w:rPr>
        <w:t xml:space="preserve">Możliwa będzie realizacja projektów łączących różne typy interwencji zaplanowanej w </w:t>
      </w:r>
      <w:r w:rsidRPr="007429D1">
        <w:rPr>
          <w:iCs/>
          <w:noProof/>
          <w:lang w:eastAsia="pl-PL" w:bidi="pl-PL"/>
        </w:rPr>
        <w:t>priorytecie</w:t>
      </w:r>
      <w:r w:rsidRPr="00707F5A">
        <w:rPr>
          <w:iCs/>
          <w:noProof/>
          <w:lang w:eastAsia="pl-PL" w:bidi="pl-PL"/>
        </w:rPr>
        <w:t xml:space="preserve"> II.</w:t>
      </w:r>
    </w:p>
    <w:p w:rsidR="00AA09C1" w:rsidRPr="00707F5A" w:rsidRDefault="00AA09C1" w:rsidP="00AA09C1">
      <w:pPr>
        <w:rPr>
          <w:iCs/>
          <w:noProof/>
          <w:lang w:eastAsia="pl-PL" w:bidi="pl-PL"/>
        </w:rPr>
      </w:pPr>
      <w:r w:rsidRPr="00707F5A">
        <w:rPr>
          <w:iCs/>
          <w:noProof/>
          <w:lang w:eastAsia="pl-PL" w:bidi="pl-PL"/>
        </w:rPr>
        <w:t>Preferowana będzie realizacja projektów, w których stosowany będzie tryb konkurencyjny wskazany w ustawie Prawo zamówień publicznych.</w:t>
      </w:r>
    </w:p>
    <w:p w:rsidR="00AA09C1" w:rsidRPr="00707F5A" w:rsidRDefault="00AA09C1" w:rsidP="00AA09C1">
      <w:pPr>
        <w:rPr>
          <w:iCs/>
          <w:noProof/>
          <w:lang w:eastAsia="pl-PL" w:bidi="pl-PL"/>
        </w:rPr>
      </w:pPr>
      <w:r w:rsidRPr="00707F5A">
        <w:rPr>
          <w:iCs/>
          <w:noProof/>
          <w:lang w:eastAsia="pl-PL" w:bidi="pl-PL"/>
        </w:rPr>
        <w:t>Przewiduje się możliwość realizacji projektów w partnerstwie publiczno-prywatnym.</w:t>
      </w:r>
    </w:p>
    <w:p w:rsidR="00AA09C1" w:rsidRPr="00707F5A" w:rsidRDefault="00AA09C1" w:rsidP="00AA09C1">
      <w:pPr>
        <w:pStyle w:val="Nagwek3"/>
        <w:rPr>
          <w:noProof/>
        </w:rPr>
      </w:pPr>
      <w:bookmarkStart w:id="355" w:name="_Toc87282992"/>
      <w:r w:rsidRPr="00707F5A">
        <w:rPr>
          <w:noProof/>
        </w:rPr>
        <w:t>2.1: Wysoka jakość i dostępność e-usług publicznych</w:t>
      </w:r>
      <w:bookmarkEnd w:id="355"/>
      <w:r w:rsidRPr="00707F5A">
        <w:rPr>
          <w:noProof/>
        </w:rPr>
        <w:t xml:space="preserve"> </w:t>
      </w:r>
    </w:p>
    <w:p w:rsidR="00AA09C1" w:rsidRPr="00081DCE" w:rsidRDefault="00AA09C1" w:rsidP="00AA09C1">
      <w:pPr>
        <w:pStyle w:val="Nagwek4"/>
      </w:pPr>
      <w:r w:rsidRPr="00081DCE">
        <w:t>e-Państwo</w:t>
      </w:r>
    </w:p>
    <w:p w:rsidR="00AA09C1" w:rsidRPr="00707F5A" w:rsidRDefault="00AA09C1" w:rsidP="00AA09C1">
      <w:pPr>
        <w:rPr>
          <w:iCs/>
          <w:noProof/>
          <w:lang w:eastAsia="pl-PL" w:bidi="pl-PL"/>
        </w:rPr>
      </w:pPr>
      <w:r w:rsidRPr="00707F5A">
        <w:rPr>
          <w:iCs/>
          <w:noProof/>
          <w:lang w:eastAsia="pl-PL" w:bidi="pl-PL"/>
        </w:rPr>
        <w:t>Rozwiązania wdrażane w ramach projektów będą zgodne z założeniami AIP. Interwencja obejmie działania ukierunkowane na konsolidację i standaryzację usług cyfrowych. Celem wsparcia będą działania w zakresie</w:t>
      </w:r>
      <w:r w:rsidR="00F23ADC">
        <w:rPr>
          <w:iCs/>
          <w:noProof/>
          <w:lang w:eastAsia="pl-PL" w:bidi="pl-PL"/>
        </w:rPr>
        <w:t>:</w:t>
      </w:r>
      <w:r w:rsidRPr="00707F5A">
        <w:rPr>
          <w:iCs/>
          <w:noProof/>
          <w:lang w:eastAsia="pl-PL" w:bidi="pl-PL"/>
        </w:rPr>
        <w:t xml:space="preserve"> optymalizacji procesów w</w:t>
      </w:r>
      <w:r w:rsidR="006F0174">
        <w:rPr>
          <w:iCs/>
          <w:noProof/>
          <w:lang w:eastAsia="pl-PL" w:bidi="pl-PL"/>
        </w:rPr>
        <w:t> </w:t>
      </w:r>
      <w:r w:rsidRPr="00707F5A">
        <w:rPr>
          <w:iCs/>
          <w:noProof/>
          <w:lang w:eastAsia="pl-PL" w:bidi="pl-PL"/>
        </w:rPr>
        <w:t xml:space="preserve">relacji podmiotów publicznych z obywatelem i przedsiębiorcą, tworzenia i rozwoju nowoczesnych usług świadczonych drogą elektroniczną (w tym wewnątrzadministracyjnych), cyfryzacji procesów back-office w administracji </w:t>
      </w:r>
      <w:r w:rsidR="006A22E3">
        <w:rPr>
          <w:iCs/>
          <w:noProof/>
          <w:lang w:eastAsia="pl-PL" w:bidi="pl-PL"/>
        </w:rPr>
        <w:t>publicznej</w:t>
      </w:r>
      <w:r w:rsidR="006A22E3" w:rsidRPr="00707F5A">
        <w:rPr>
          <w:iCs/>
          <w:noProof/>
          <w:lang w:eastAsia="pl-PL" w:bidi="pl-PL"/>
        </w:rPr>
        <w:t xml:space="preserve"> </w:t>
      </w:r>
      <w:r w:rsidRPr="00707F5A">
        <w:rPr>
          <w:iCs/>
          <w:noProof/>
          <w:lang w:eastAsia="pl-PL" w:bidi="pl-PL"/>
        </w:rPr>
        <w:t xml:space="preserve">oraz budowy i rozwoju rozwiązań o charakterze horyzontalnym, usprawniających funkcjonowanie administracji publicznej na terenie całego kraju. </w:t>
      </w:r>
    </w:p>
    <w:p w:rsidR="00AA09C1" w:rsidRPr="00081DCE" w:rsidRDefault="00AA09C1" w:rsidP="00AA09C1">
      <w:pPr>
        <w:pStyle w:val="Nagwek4"/>
      </w:pPr>
      <w:r w:rsidRPr="00081DCE">
        <w:t>e-Zdrowie</w:t>
      </w:r>
    </w:p>
    <w:p w:rsidR="00AA09C1" w:rsidRPr="00707F5A" w:rsidRDefault="00AA09C1" w:rsidP="00AA09C1">
      <w:pPr>
        <w:rPr>
          <w:iCs/>
          <w:noProof/>
          <w:lang w:eastAsia="pl-PL" w:bidi="pl-PL"/>
        </w:rPr>
      </w:pPr>
      <w:r w:rsidRPr="00707F5A">
        <w:rPr>
          <w:iCs/>
          <w:noProof/>
          <w:lang w:eastAsia="pl-PL" w:bidi="pl-PL"/>
        </w:rPr>
        <w:t xml:space="preserve">Interwencja obejmie rozwój i optymalizację e-usług dla obywateli, w tym ich dostępności poprzez Internetowe Konto Pacjenta oraz wdrożenie innowacyjnych rozwiązań w ochronie zdrowia m.in. </w:t>
      </w:r>
      <w:r w:rsidR="005D5D77" w:rsidRPr="00707F5A">
        <w:rPr>
          <w:iCs/>
          <w:noProof/>
          <w:lang w:eastAsia="pl-PL" w:bidi="pl-PL"/>
        </w:rPr>
        <w:t>wykorzystuj</w:t>
      </w:r>
      <w:r w:rsidR="005D5D77">
        <w:rPr>
          <w:iCs/>
          <w:noProof/>
          <w:lang w:eastAsia="pl-PL" w:bidi="pl-PL"/>
        </w:rPr>
        <w:t>ą</w:t>
      </w:r>
      <w:r w:rsidR="005D5D77" w:rsidRPr="00707F5A">
        <w:rPr>
          <w:iCs/>
          <w:noProof/>
          <w:lang w:eastAsia="pl-PL" w:bidi="pl-PL"/>
        </w:rPr>
        <w:t xml:space="preserve">cych </w:t>
      </w:r>
      <w:r w:rsidRPr="00707F5A">
        <w:rPr>
          <w:iCs/>
          <w:noProof/>
          <w:lang w:eastAsia="pl-PL" w:bidi="pl-PL"/>
        </w:rPr>
        <w:t xml:space="preserve">rozwiązania z zakresu sztucznej inteligencji i dużych zbiorów danych. Wsparcie uzyskają także inwestycje </w:t>
      </w:r>
      <w:r w:rsidRPr="00707F5A">
        <w:rPr>
          <w:iCs/>
          <w:noProof/>
          <w:lang w:eastAsia="pl-PL" w:bidi="pl-PL"/>
        </w:rPr>
        <w:lastRenderedPageBreak/>
        <w:t>w</w:t>
      </w:r>
      <w:r>
        <w:rPr>
          <w:iCs/>
          <w:noProof/>
          <w:lang w:eastAsia="pl-PL" w:bidi="pl-PL"/>
        </w:rPr>
        <w:t> </w:t>
      </w:r>
      <w:r w:rsidRPr="00707F5A">
        <w:rPr>
          <w:iCs/>
          <w:noProof/>
          <w:lang w:eastAsia="pl-PL" w:bidi="pl-PL"/>
        </w:rPr>
        <w:t>rozwój elektronicznej dokumentacji medycznej i telemedycyny oraz stworzenie spójnej i efektywnej architektury informacyjnej w ochronie zdrowia. Ma ona zapewnić zmniejszenie obciążeń raportowych placówek medycznych oraz dostęp do danych wysokiej jakości, które umożliwią sporządzanie analiz na potrzeby przewidywania trendów i zjawisk oraz podejmowania trafnych decyzji. Wsparcie uzyskają też przedsięwzięcia poprawiające dojrzało</w:t>
      </w:r>
      <w:r>
        <w:rPr>
          <w:iCs/>
          <w:noProof/>
          <w:lang w:eastAsia="pl-PL" w:bidi="pl-PL"/>
        </w:rPr>
        <w:t>ść cyfrową placówek medycznych.</w:t>
      </w:r>
    </w:p>
    <w:p w:rsidR="00AA09C1" w:rsidRPr="00707F5A" w:rsidRDefault="00AA09C1" w:rsidP="00AA09C1">
      <w:pPr>
        <w:rPr>
          <w:iCs/>
          <w:noProof/>
          <w:lang w:eastAsia="pl-PL" w:bidi="pl-PL"/>
        </w:rPr>
      </w:pPr>
      <w:r w:rsidRPr="00707F5A">
        <w:rPr>
          <w:iCs/>
          <w:noProof/>
          <w:lang w:eastAsia="pl-PL" w:bidi="pl-PL"/>
        </w:rPr>
        <w:t>Rozwój e-zdrowia przyniesie korzyści dla obywateli poprzez wsparcie profilaktyki, usprawnienie procesu diagnozy</w:t>
      </w:r>
      <w:r w:rsidR="006A22E3">
        <w:rPr>
          <w:iCs/>
          <w:noProof/>
          <w:lang w:eastAsia="pl-PL" w:bidi="pl-PL"/>
        </w:rPr>
        <w:t>,</w:t>
      </w:r>
      <w:r w:rsidRPr="00707F5A">
        <w:rPr>
          <w:iCs/>
          <w:noProof/>
          <w:lang w:eastAsia="pl-PL" w:bidi="pl-PL"/>
        </w:rPr>
        <w:t xml:space="preserve"> leczenia </w:t>
      </w:r>
      <w:r w:rsidR="006A22E3">
        <w:rPr>
          <w:iCs/>
          <w:noProof/>
          <w:lang w:eastAsia="pl-PL" w:bidi="pl-PL"/>
        </w:rPr>
        <w:t>i</w:t>
      </w:r>
      <w:r w:rsidR="006A22E3" w:rsidRPr="00707F5A">
        <w:rPr>
          <w:iCs/>
          <w:noProof/>
          <w:lang w:eastAsia="pl-PL" w:bidi="pl-PL"/>
        </w:rPr>
        <w:t xml:space="preserve"> </w:t>
      </w:r>
      <w:r w:rsidRPr="00707F5A">
        <w:rPr>
          <w:iCs/>
          <w:noProof/>
          <w:lang w:eastAsia="pl-PL" w:bidi="pl-PL"/>
        </w:rPr>
        <w:t>zwiększenie dostępności i jakości usług specjalistycznych oraz dla kadr medycznych poprzez zwiększenie komfortu i</w:t>
      </w:r>
      <w:r>
        <w:rPr>
          <w:iCs/>
          <w:noProof/>
          <w:lang w:eastAsia="pl-PL" w:bidi="pl-PL"/>
        </w:rPr>
        <w:t> </w:t>
      </w:r>
      <w:r w:rsidRPr="00707F5A">
        <w:rPr>
          <w:iCs/>
          <w:noProof/>
          <w:lang w:eastAsia="pl-PL" w:bidi="pl-PL"/>
        </w:rPr>
        <w:t>bezpieczeństwa</w:t>
      </w:r>
      <w:r w:rsidR="00FB3D1A">
        <w:rPr>
          <w:iCs/>
          <w:noProof/>
          <w:lang w:eastAsia="pl-PL" w:bidi="pl-PL"/>
        </w:rPr>
        <w:t>,</w:t>
      </w:r>
      <w:r>
        <w:rPr>
          <w:iCs/>
          <w:noProof/>
          <w:lang w:eastAsia="pl-PL" w:bidi="pl-PL"/>
        </w:rPr>
        <w:t xml:space="preserve"> a także optymalizację zasobów.</w:t>
      </w:r>
    </w:p>
    <w:p w:rsidR="00AA09C1" w:rsidRPr="00707F5A" w:rsidRDefault="00AA09C1" w:rsidP="00AA09C1">
      <w:pPr>
        <w:pStyle w:val="Nagwek4"/>
        <w:rPr>
          <w:noProof/>
        </w:rPr>
      </w:pPr>
      <w:r w:rsidRPr="00707F5A">
        <w:rPr>
          <w:noProof/>
        </w:rPr>
        <w:t>Projekty horyzontalne</w:t>
      </w:r>
    </w:p>
    <w:p w:rsidR="00AA09C1" w:rsidRPr="00707F5A" w:rsidRDefault="00AA09C1" w:rsidP="00AA09C1">
      <w:pPr>
        <w:rPr>
          <w:noProof/>
          <w:lang w:eastAsia="pl-PL" w:bidi="pl-PL"/>
        </w:rPr>
      </w:pPr>
      <w:r w:rsidRPr="00707F5A">
        <w:rPr>
          <w:noProof/>
          <w:lang w:eastAsia="pl-PL" w:bidi="pl-PL"/>
        </w:rPr>
        <w:t>Celem realizacji projektów o charakterze horyzontalnym będzie zapewnienie odpowiednich warunków do współpracy, efektywnej wymiany danych (zgodnie z</w:t>
      </w:r>
      <w:r>
        <w:rPr>
          <w:noProof/>
          <w:lang w:eastAsia="pl-PL" w:bidi="pl-PL"/>
        </w:rPr>
        <w:t> </w:t>
      </w:r>
      <w:r w:rsidRPr="00707F5A">
        <w:rPr>
          <w:noProof/>
          <w:lang w:eastAsia="pl-PL" w:bidi="pl-PL"/>
        </w:rPr>
        <w:t xml:space="preserve">założeniami AIP), a także </w:t>
      </w:r>
      <w:r w:rsidR="00124EA3" w:rsidRPr="00707F5A">
        <w:rPr>
          <w:noProof/>
          <w:lang w:eastAsia="pl-PL" w:bidi="pl-PL"/>
        </w:rPr>
        <w:t>udostępniani</w:t>
      </w:r>
      <w:r w:rsidR="00124EA3">
        <w:rPr>
          <w:noProof/>
          <w:lang w:eastAsia="pl-PL" w:bidi="pl-PL"/>
        </w:rPr>
        <w:t>e</w:t>
      </w:r>
      <w:r w:rsidR="00124EA3" w:rsidRPr="00707F5A">
        <w:rPr>
          <w:noProof/>
          <w:lang w:eastAsia="pl-PL" w:bidi="pl-PL"/>
        </w:rPr>
        <w:t xml:space="preserve"> </w:t>
      </w:r>
      <w:r w:rsidRPr="00707F5A">
        <w:rPr>
          <w:noProof/>
          <w:lang w:eastAsia="pl-PL" w:bidi="pl-PL"/>
        </w:rPr>
        <w:t>e-usług przy zapewnieniu odpowiedniego poziomu bezpieczeństwa. Kluczowym elementem będzie rozwój zdolności do modernizacji istniejących i wdrażania nowych systemów administracji publicznej poprzez dostarczenie narzędzi wspierających te procesy.</w:t>
      </w:r>
    </w:p>
    <w:p w:rsidR="00AA09C1" w:rsidRPr="00707F5A" w:rsidRDefault="00AA09C1" w:rsidP="00AA09C1">
      <w:pPr>
        <w:pStyle w:val="Nagwek3"/>
        <w:rPr>
          <w:noProof/>
        </w:rPr>
      </w:pPr>
      <w:bookmarkStart w:id="356" w:name="_Toc87282993"/>
      <w:r w:rsidRPr="00707F5A">
        <w:rPr>
          <w:noProof/>
        </w:rPr>
        <w:t>2.2: Wzmocnienie krajowego systemu cyberbezpieczeństwa</w:t>
      </w:r>
      <w:bookmarkEnd w:id="356"/>
    </w:p>
    <w:p w:rsidR="00AA09C1" w:rsidRPr="00707F5A" w:rsidRDefault="00AA09C1" w:rsidP="00AA09C1">
      <w:pPr>
        <w:rPr>
          <w:noProof/>
          <w:lang w:eastAsia="pl-PL" w:bidi="pl-PL"/>
        </w:rPr>
      </w:pPr>
      <w:r w:rsidRPr="00707F5A">
        <w:rPr>
          <w:noProof/>
          <w:lang w:eastAsia="pl-PL" w:bidi="pl-PL"/>
        </w:rPr>
        <w:t>Interwencja obejmie inwestycje zwiększające poziom bezpieczeństwa informacji poprzez wzmacnianie odporności oraz zdolności do skutecznego zapobiegania i</w:t>
      </w:r>
      <w:r w:rsidR="006F0174">
        <w:rPr>
          <w:noProof/>
          <w:lang w:eastAsia="pl-PL" w:bidi="pl-PL"/>
        </w:rPr>
        <w:t> </w:t>
      </w:r>
      <w:r w:rsidRPr="00707F5A">
        <w:rPr>
          <w:noProof/>
          <w:lang w:eastAsia="pl-PL" w:bidi="pl-PL"/>
        </w:rPr>
        <w:t>reagowania na incydenty w systemach informacyjnych państwa oraz podmiotów mających kluczowe znaczenie dla gospodarki narodowej.</w:t>
      </w:r>
    </w:p>
    <w:p w:rsidR="00AA09C1" w:rsidRPr="00707F5A" w:rsidRDefault="00AA09C1" w:rsidP="00AA09C1">
      <w:pPr>
        <w:pStyle w:val="Nagwek3"/>
        <w:rPr>
          <w:noProof/>
        </w:rPr>
      </w:pPr>
      <w:bookmarkStart w:id="357" w:name="_Toc87282994"/>
      <w:r w:rsidRPr="00707F5A">
        <w:rPr>
          <w:noProof/>
        </w:rPr>
        <w:t>2.3: Cyfrowa dostępność i ponowne wykorzystanie informacji</w:t>
      </w:r>
      <w:bookmarkEnd w:id="357"/>
      <w:r w:rsidRPr="00707F5A">
        <w:rPr>
          <w:noProof/>
        </w:rPr>
        <w:t xml:space="preserve"> </w:t>
      </w:r>
    </w:p>
    <w:p w:rsidR="00AA09C1" w:rsidRPr="00707F5A" w:rsidRDefault="00AA09C1" w:rsidP="00AA09C1">
      <w:pPr>
        <w:pStyle w:val="Nagwek4"/>
        <w:rPr>
          <w:noProof/>
        </w:rPr>
      </w:pPr>
      <w:r w:rsidRPr="00707F5A">
        <w:rPr>
          <w:noProof/>
        </w:rPr>
        <w:t>Cyfrowa dostępność ISP</w:t>
      </w:r>
      <w:del w:id="358" w:author="Magdalena Piotrowska" w:date="2021-12-06T18:06:00Z">
        <w:r w:rsidR="00F97828" w:rsidDel="00172DD2">
          <w:rPr>
            <w:rStyle w:val="Odwoanieprzypisudolnego"/>
            <w:noProof/>
          </w:rPr>
          <w:footnoteReference w:id="35"/>
        </w:r>
      </w:del>
    </w:p>
    <w:p w:rsidR="00AA09C1" w:rsidRPr="00707F5A" w:rsidRDefault="00AA09C1" w:rsidP="00AA09C1">
      <w:pPr>
        <w:rPr>
          <w:noProof/>
          <w:lang w:eastAsia="pl-PL" w:bidi="pl-PL"/>
        </w:rPr>
      </w:pPr>
      <w:r w:rsidRPr="00707F5A">
        <w:rPr>
          <w:noProof/>
          <w:lang w:eastAsia="pl-PL" w:bidi="pl-PL"/>
        </w:rPr>
        <w:t xml:space="preserve">Interwencja obejmie projekty, których priorytetem jest zwiększenie </w:t>
      </w:r>
      <w:del w:id="361" w:author="Magdalena Piotrowska" w:date="2021-12-06T18:15:00Z">
        <w:r w:rsidRPr="00707F5A" w:rsidDel="00172DD2">
          <w:rPr>
            <w:noProof/>
            <w:lang w:eastAsia="pl-PL" w:bidi="pl-PL"/>
          </w:rPr>
          <w:delText xml:space="preserve">dostępności </w:delText>
        </w:r>
      </w:del>
      <w:ins w:id="362" w:author="Magdalena Piotrowska" w:date="2021-12-06T18:15:00Z">
        <w:r w:rsidR="00172DD2">
          <w:rPr>
            <w:noProof/>
            <w:lang w:eastAsia="pl-PL" w:bidi="pl-PL"/>
          </w:rPr>
          <w:t>ilości i jakości ISP</w:t>
        </w:r>
      </w:ins>
      <w:del w:id="363" w:author="Magdalena Piotrowska" w:date="2021-12-06T18:15:00Z">
        <w:r w:rsidRPr="00707F5A" w:rsidDel="00172DD2">
          <w:rPr>
            <w:noProof/>
            <w:lang w:eastAsia="pl-PL" w:bidi="pl-PL"/>
          </w:rPr>
          <w:delText>danych publicznych o wysokiej wartości</w:delText>
        </w:r>
      </w:del>
      <w:ins w:id="364" w:author="Magdalena Piotrowska" w:date="2021-12-06T18:16:00Z">
        <w:r w:rsidR="00172DD2">
          <w:rPr>
            <w:noProof/>
            <w:lang w:eastAsia="pl-PL" w:bidi="pl-PL"/>
          </w:rPr>
          <w:t>dostępnych do ponownego wykorzystania</w:t>
        </w:r>
      </w:ins>
      <w:r w:rsidRPr="00707F5A">
        <w:rPr>
          <w:noProof/>
          <w:lang w:eastAsia="pl-PL" w:bidi="pl-PL"/>
        </w:rPr>
        <w:t>,</w:t>
      </w:r>
      <w:ins w:id="365" w:author="Magdalena Piotrowska" w:date="2021-12-06T18:22:00Z">
        <w:r w:rsidR="00440B8F">
          <w:rPr>
            <w:noProof/>
            <w:lang w:eastAsia="pl-PL" w:bidi="pl-PL"/>
          </w:rPr>
          <w:t xml:space="preserve"> danych o wysokiej wartości i danych dynamicznych</w:t>
        </w:r>
      </w:ins>
      <w:del w:id="366" w:author="Magdalena Piotrowska" w:date="2021-12-06T18:22:00Z">
        <w:r w:rsidRPr="00707F5A" w:rsidDel="00440B8F">
          <w:rPr>
            <w:noProof/>
            <w:lang w:eastAsia="pl-PL" w:bidi="pl-PL"/>
          </w:rPr>
          <w:delText xml:space="preserve"> jak również stworzenie narzędzi umożliwiających dostęp do takich danych w czasie rzeczywistym</w:delText>
        </w:r>
      </w:del>
      <w:r w:rsidRPr="00707F5A">
        <w:rPr>
          <w:noProof/>
          <w:lang w:eastAsia="pl-PL" w:bidi="pl-PL"/>
        </w:rPr>
        <w:t xml:space="preserve">. Większa dostępność i promocja wykorzystania </w:t>
      </w:r>
      <w:del w:id="367" w:author="Magdalena Piotrowska" w:date="2021-12-06T18:25:00Z">
        <w:r w:rsidRPr="00707F5A" w:rsidDel="00440B8F">
          <w:rPr>
            <w:noProof/>
            <w:lang w:eastAsia="pl-PL" w:bidi="pl-PL"/>
          </w:rPr>
          <w:delText>otwartych danych publicznych wysokiej jakości</w:delText>
        </w:r>
      </w:del>
      <w:ins w:id="368" w:author="Magdalena Piotrowska" w:date="2021-12-06T18:25:00Z">
        <w:r w:rsidR="00440B8F">
          <w:rPr>
            <w:noProof/>
            <w:lang w:eastAsia="pl-PL" w:bidi="pl-PL"/>
          </w:rPr>
          <w:t>ISP</w:t>
        </w:r>
      </w:ins>
      <w:r w:rsidRPr="00707F5A">
        <w:rPr>
          <w:noProof/>
          <w:lang w:eastAsia="pl-PL" w:bidi="pl-PL"/>
        </w:rPr>
        <w:t xml:space="preserve"> oraz budowa odpowiednich narzędzi analitycznych posłuży m.in. efektywnemu zarządzaniu w administracji publicznej. Program zakłada działania zwiększające otwartość oraz poziom ponownego wykorzystania danych z zasobów kultury</w:t>
      </w:r>
      <w:ins w:id="369" w:author="Magdalena Piotrowska" w:date="2021-12-08T10:35:00Z">
        <w:r w:rsidR="00BB5D48">
          <w:rPr>
            <w:noProof/>
            <w:lang w:eastAsia="pl-PL" w:bidi="pl-PL"/>
          </w:rPr>
          <w:t xml:space="preserve"> </w:t>
        </w:r>
        <w:r w:rsidR="00BB5D48" w:rsidRPr="00D81144">
          <w:rPr>
            <w:noProof/>
            <w:lang w:eastAsia="pl-PL" w:bidi="pl-PL"/>
          </w:rPr>
          <w:t>(</w:t>
        </w:r>
      </w:ins>
      <w:ins w:id="370" w:author="Magdalena Piotrowska" w:date="2021-12-08T10:36:00Z">
        <w:r w:rsidR="00BB5D48" w:rsidRPr="00D81144">
          <w:rPr>
            <w:noProof/>
            <w:lang w:eastAsia="pl-PL" w:bidi="pl-PL"/>
          </w:rPr>
          <w:t xml:space="preserve">w tym </w:t>
        </w:r>
      </w:ins>
      <w:ins w:id="371" w:author="Magdalena Piotrowska" w:date="2021-12-08T10:35:00Z">
        <w:r w:rsidR="00BB5D48" w:rsidRPr="00D81144">
          <w:rPr>
            <w:noProof/>
            <w:lang w:eastAsia="pl-PL" w:bidi="pl-PL"/>
          </w:rPr>
          <w:t>niebędących ISP)</w:t>
        </w:r>
      </w:ins>
      <w:r w:rsidRPr="00D81144">
        <w:rPr>
          <w:noProof/>
          <w:lang w:eastAsia="pl-PL" w:bidi="pl-PL"/>
        </w:rPr>
        <w:t>,</w:t>
      </w:r>
      <w:r w:rsidRPr="00707F5A">
        <w:rPr>
          <w:noProof/>
          <w:lang w:eastAsia="pl-PL" w:bidi="pl-PL"/>
        </w:rPr>
        <w:t xml:space="preserve"> nauki i</w:t>
      </w:r>
      <w:r>
        <w:rPr>
          <w:noProof/>
          <w:lang w:eastAsia="pl-PL" w:bidi="pl-PL"/>
        </w:rPr>
        <w:t> </w:t>
      </w:r>
      <w:r w:rsidRPr="00707F5A">
        <w:rPr>
          <w:noProof/>
          <w:lang w:eastAsia="pl-PL" w:bidi="pl-PL"/>
        </w:rPr>
        <w:t xml:space="preserve">administracji. Wsparcie będzie </w:t>
      </w:r>
      <w:r w:rsidRPr="00707F5A">
        <w:rPr>
          <w:noProof/>
          <w:lang w:eastAsia="pl-PL" w:bidi="pl-PL"/>
        </w:rPr>
        <w:lastRenderedPageBreak/>
        <w:t xml:space="preserve">udzielane również na </w:t>
      </w:r>
      <w:r w:rsidRPr="00D81144">
        <w:rPr>
          <w:noProof/>
          <w:lang w:eastAsia="pl-PL" w:bidi="pl-PL"/>
        </w:rPr>
        <w:t>budowę</w:t>
      </w:r>
      <w:ins w:id="372" w:author="Magdalena Piotrowska" w:date="2021-12-08T10:36:00Z">
        <w:r w:rsidR="00BB5D48" w:rsidRPr="00D81144">
          <w:rPr>
            <w:noProof/>
            <w:lang w:eastAsia="pl-PL" w:bidi="pl-PL"/>
          </w:rPr>
          <w:t xml:space="preserve"> lub modernizację</w:t>
        </w:r>
      </w:ins>
      <w:r w:rsidRPr="00707F5A">
        <w:rPr>
          <w:noProof/>
          <w:lang w:eastAsia="pl-PL" w:bidi="pl-PL"/>
        </w:rPr>
        <w:t xml:space="preserve"> i udostępnianie rozwiązań informatycznych do prowadzenia zaawansowanej analityki danych z</w:t>
      </w:r>
      <w:r>
        <w:rPr>
          <w:noProof/>
          <w:lang w:eastAsia="pl-PL" w:bidi="pl-PL"/>
        </w:rPr>
        <w:t> </w:t>
      </w:r>
      <w:r w:rsidRPr="00707F5A">
        <w:rPr>
          <w:noProof/>
          <w:lang w:eastAsia="pl-PL" w:bidi="pl-PL"/>
        </w:rPr>
        <w:t xml:space="preserve">wykorzystaniem nowych technologii.    </w:t>
      </w:r>
    </w:p>
    <w:p w:rsidR="00AA09C1" w:rsidRPr="00707F5A" w:rsidRDefault="00AA09C1" w:rsidP="00AA09C1">
      <w:pPr>
        <w:pStyle w:val="Nagwek4"/>
        <w:rPr>
          <w:noProof/>
        </w:rPr>
      </w:pPr>
      <w:r w:rsidRPr="00707F5A">
        <w:rPr>
          <w:noProof/>
        </w:rPr>
        <w:t>Cyfrowa dostępność i ponowne wykorzystanie informacji przez przedsiębiorstwa</w:t>
      </w:r>
    </w:p>
    <w:p w:rsidR="00AA09C1" w:rsidRPr="00707F5A" w:rsidRDefault="00AA09C1" w:rsidP="00AA09C1">
      <w:pPr>
        <w:rPr>
          <w:noProof/>
          <w:lang w:eastAsia="pl-PL" w:bidi="pl-PL"/>
        </w:rPr>
      </w:pPr>
      <w:r w:rsidRPr="00707F5A">
        <w:rPr>
          <w:noProof/>
          <w:lang w:eastAsia="pl-PL" w:bidi="pl-PL"/>
        </w:rPr>
        <w:t xml:space="preserve">Interwencja obejmie projekty, których celem będzie zapewnienie dostępu do </w:t>
      </w:r>
      <w:del w:id="373" w:author="Magdalena Piotrowska" w:date="2021-12-06T18:32:00Z">
        <w:r w:rsidRPr="00707F5A" w:rsidDel="00133F50">
          <w:rPr>
            <w:noProof/>
            <w:lang w:eastAsia="pl-PL" w:bidi="pl-PL"/>
          </w:rPr>
          <w:delText xml:space="preserve">dynamicznych zbiorów </w:delText>
        </w:r>
      </w:del>
      <w:r w:rsidRPr="00707F5A">
        <w:rPr>
          <w:noProof/>
          <w:lang w:eastAsia="pl-PL" w:bidi="pl-PL"/>
        </w:rPr>
        <w:t>danych</w:t>
      </w:r>
      <w:ins w:id="374" w:author="Magdalena Piotrowska" w:date="2021-12-06T18:32:00Z">
        <w:r w:rsidR="00133F50">
          <w:rPr>
            <w:noProof/>
            <w:lang w:eastAsia="pl-PL" w:bidi="pl-PL"/>
          </w:rPr>
          <w:t xml:space="preserve"> dynamicznych</w:t>
        </w:r>
      </w:ins>
      <w:r w:rsidRPr="00707F5A">
        <w:rPr>
          <w:noProof/>
          <w:lang w:eastAsia="pl-PL" w:bidi="pl-PL"/>
        </w:rPr>
        <w:t xml:space="preserve"> za pośrednictwem interfejsów program</w:t>
      </w:r>
      <w:ins w:id="375" w:author="Magdalena Piotrowska" w:date="2021-12-06T18:32:00Z">
        <w:r w:rsidR="00133F50">
          <w:rPr>
            <w:noProof/>
            <w:lang w:eastAsia="pl-PL" w:bidi="pl-PL"/>
          </w:rPr>
          <w:t>istycznych</w:t>
        </w:r>
      </w:ins>
      <w:del w:id="376" w:author="Magdalena Piotrowska" w:date="2021-12-06T18:32:00Z">
        <w:r w:rsidRPr="00707F5A" w:rsidDel="00133F50">
          <w:rPr>
            <w:noProof/>
            <w:lang w:eastAsia="pl-PL" w:bidi="pl-PL"/>
          </w:rPr>
          <w:delText>owania</w:delText>
        </w:r>
      </w:del>
      <w:r w:rsidRPr="00707F5A">
        <w:rPr>
          <w:noProof/>
          <w:lang w:eastAsia="pl-PL" w:bidi="pl-PL"/>
        </w:rPr>
        <w:t xml:space="preserve"> aplikacji, wykorzystywanie danych i analityki biznesowej w przedsiębiorstwach oraz wsparcie wzajemnego dzielenia się danymi przez przedsiębiorstwa, w tym poprzez opracowanie standardów współpracy w zakresie organizacyjnym, technicznym i</w:t>
      </w:r>
      <w:r w:rsidR="00173847">
        <w:rPr>
          <w:noProof/>
          <w:lang w:eastAsia="pl-PL" w:bidi="pl-PL"/>
        </w:rPr>
        <w:t> </w:t>
      </w:r>
      <w:r w:rsidRPr="00707F5A">
        <w:rPr>
          <w:noProof/>
          <w:lang w:eastAsia="pl-PL" w:bidi="pl-PL"/>
        </w:rPr>
        <w:t>prawnym. Promowane będzie również udostępnianie danych prywatnych instytucjom publicznym</w:t>
      </w:r>
      <w:r w:rsidR="00F51AB2">
        <w:rPr>
          <w:noProof/>
          <w:lang w:eastAsia="pl-PL" w:bidi="pl-PL"/>
        </w:rPr>
        <w:t>,</w:t>
      </w:r>
      <w:r w:rsidRPr="00707F5A">
        <w:rPr>
          <w:noProof/>
          <w:lang w:eastAsia="pl-PL" w:bidi="pl-PL"/>
        </w:rPr>
        <w:t xml:space="preserve"> podmiotom systemu szkolnictwa wyższego i nauki w celu realizacji interesu publicznego.</w:t>
      </w:r>
    </w:p>
    <w:p w:rsidR="00AA09C1" w:rsidRPr="00707F5A" w:rsidRDefault="00AA09C1" w:rsidP="00AA09C1">
      <w:pPr>
        <w:pStyle w:val="Nagwek3"/>
        <w:rPr>
          <w:noProof/>
        </w:rPr>
      </w:pPr>
      <w:bookmarkStart w:id="377" w:name="_Toc87282995"/>
      <w:r w:rsidRPr="00707F5A">
        <w:rPr>
          <w:noProof/>
        </w:rPr>
        <w:t xml:space="preserve">2.4: </w:t>
      </w:r>
      <w:r w:rsidR="00E03C87">
        <w:rPr>
          <w:noProof/>
        </w:rPr>
        <w:t>W</w:t>
      </w:r>
      <w:r w:rsidRPr="00707F5A">
        <w:rPr>
          <w:noProof/>
        </w:rPr>
        <w:t>spółpraca międzysektorowa na rzecz cyfrowych rozwiązań problemów społeczno-gospodarczych</w:t>
      </w:r>
      <w:bookmarkEnd w:id="377"/>
    </w:p>
    <w:p w:rsidR="00AA09C1" w:rsidRPr="00707F5A" w:rsidRDefault="00AA09C1" w:rsidP="00AA09C1">
      <w:pPr>
        <w:rPr>
          <w:noProof/>
          <w:lang w:eastAsia="pl-PL" w:bidi="pl-PL"/>
        </w:rPr>
      </w:pPr>
      <w:r w:rsidRPr="00707F5A">
        <w:rPr>
          <w:noProof/>
          <w:lang w:eastAsia="pl-PL" w:bidi="pl-PL"/>
        </w:rPr>
        <w:t xml:space="preserve">Interwencja obejmie wsparcie projektów dostarczających skalowalne rozwiązania problemów społeczno-gospodarczych w różnych obszarach, w tym w </w:t>
      </w:r>
      <w:r w:rsidR="00E41C40">
        <w:rPr>
          <w:noProof/>
          <w:lang w:eastAsia="pl-PL" w:bidi="pl-PL"/>
        </w:rPr>
        <w:t xml:space="preserve">transporcie, </w:t>
      </w:r>
      <w:r w:rsidRPr="00707F5A">
        <w:rPr>
          <w:noProof/>
          <w:lang w:eastAsia="pl-PL" w:bidi="pl-PL"/>
        </w:rPr>
        <w:t>zdrowiu, energetyce, ochronie środowiska, przedsiębiorczości, rolnictwe, gospodarce morskiej przy zastosowaniu nowoczesnych rozwiązań informatycznych w</w:t>
      </w:r>
      <w:r>
        <w:rPr>
          <w:noProof/>
          <w:lang w:eastAsia="pl-PL" w:bidi="pl-PL"/>
        </w:rPr>
        <w:t> </w:t>
      </w:r>
      <w:r w:rsidRPr="00707F5A">
        <w:rPr>
          <w:noProof/>
          <w:lang w:eastAsia="pl-PL" w:bidi="pl-PL"/>
        </w:rPr>
        <w:t>ramach współpracy międzysektorowej</w:t>
      </w:r>
      <w:r w:rsidR="0079718F">
        <w:rPr>
          <w:noProof/>
          <w:lang w:eastAsia="pl-PL" w:bidi="pl-PL"/>
        </w:rPr>
        <w:t>,</w:t>
      </w:r>
      <w:r w:rsidRPr="00707F5A">
        <w:rPr>
          <w:noProof/>
          <w:lang w:eastAsia="pl-PL" w:bidi="pl-PL"/>
        </w:rPr>
        <w:t xml:space="preserve"> obejmującej w szczególności administrację publiczną, przedsiębior</w:t>
      </w:r>
      <w:r>
        <w:rPr>
          <w:noProof/>
          <w:lang w:eastAsia="pl-PL" w:bidi="pl-PL"/>
        </w:rPr>
        <w:t>ców, uczelnie i podmioty nauki.</w:t>
      </w:r>
    </w:p>
    <w:p w:rsidR="00AA09C1" w:rsidRPr="00707F5A" w:rsidRDefault="00AA09C1" w:rsidP="00AA09C1">
      <w:pPr>
        <w:pStyle w:val="Nagwek3"/>
        <w:rPr>
          <w:noProof/>
        </w:rPr>
      </w:pPr>
      <w:bookmarkStart w:id="378" w:name="_Toc87282996"/>
      <w:r w:rsidRPr="00707F5A">
        <w:rPr>
          <w:noProof/>
        </w:rPr>
        <w:t>2.5: Wsparcie umiejętności cyfrowych</w:t>
      </w:r>
      <w:bookmarkEnd w:id="378"/>
    </w:p>
    <w:p w:rsidR="00AA09C1" w:rsidRPr="00707F5A" w:rsidRDefault="00AA09C1" w:rsidP="00AA09C1">
      <w:pPr>
        <w:rPr>
          <w:noProof/>
          <w:lang w:eastAsia="pl-PL" w:bidi="pl-PL"/>
        </w:rPr>
      </w:pPr>
      <w:r w:rsidRPr="00707F5A">
        <w:rPr>
          <w:noProof/>
          <w:lang w:eastAsia="pl-PL" w:bidi="pl-PL"/>
        </w:rPr>
        <w:t>Wyzwaniem dla perspektywy finansowej 2021-</w:t>
      </w:r>
      <w:r w:rsidR="00090387">
        <w:rPr>
          <w:noProof/>
          <w:lang w:eastAsia="pl-PL" w:bidi="pl-PL"/>
        </w:rPr>
        <w:t>20</w:t>
      </w:r>
      <w:r w:rsidRPr="00707F5A">
        <w:rPr>
          <w:noProof/>
          <w:lang w:eastAsia="pl-PL" w:bidi="pl-PL"/>
        </w:rPr>
        <w:t>27 jest zaspokojenie rosnącego zapotrzebowania</w:t>
      </w:r>
      <w:r>
        <w:rPr>
          <w:noProof/>
          <w:lang w:eastAsia="pl-PL" w:bidi="pl-PL"/>
        </w:rPr>
        <w:t>,</w:t>
      </w:r>
      <w:r w:rsidRPr="00707F5A">
        <w:rPr>
          <w:noProof/>
          <w:lang w:eastAsia="pl-PL" w:bidi="pl-PL"/>
        </w:rPr>
        <w:t xml:space="preserve"> </w:t>
      </w:r>
      <w:r>
        <w:rPr>
          <w:noProof/>
          <w:lang w:eastAsia="pl-PL" w:bidi="pl-PL"/>
        </w:rPr>
        <w:t xml:space="preserve">w szczególności </w:t>
      </w:r>
      <w:r w:rsidRPr="00707F5A">
        <w:rPr>
          <w:noProof/>
          <w:lang w:eastAsia="pl-PL" w:bidi="pl-PL"/>
        </w:rPr>
        <w:t xml:space="preserve">na zaawansowane </w:t>
      </w:r>
      <w:del w:id="379" w:author="Maja Olszewska" w:date="2021-12-06T15:33:00Z">
        <w:r w:rsidRPr="00707F5A" w:rsidDel="007E3902">
          <w:rPr>
            <w:noProof/>
            <w:lang w:eastAsia="pl-PL" w:bidi="pl-PL"/>
          </w:rPr>
          <w:delText xml:space="preserve">kompetencje </w:delText>
        </w:r>
      </w:del>
      <w:ins w:id="380" w:author="Maja Olszewska" w:date="2021-12-06T15:33:00Z">
        <w:r w:rsidR="007E3902">
          <w:rPr>
            <w:noProof/>
            <w:lang w:eastAsia="pl-PL" w:bidi="pl-PL"/>
          </w:rPr>
          <w:t>umiejętności</w:t>
        </w:r>
        <w:r w:rsidR="007E3902" w:rsidRPr="00707F5A">
          <w:rPr>
            <w:noProof/>
            <w:lang w:eastAsia="pl-PL" w:bidi="pl-PL"/>
          </w:rPr>
          <w:t xml:space="preserve"> </w:t>
        </w:r>
      </w:ins>
      <w:r w:rsidRPr="00707F5A">
        <w:rPr>
          <w:noProof/>
          <w:lang w:eastAsia="pl-PL" w:bidi="pl-PL"/>
        </w:rPr>
        <w:t xml:space="preserve">cyfrowe, z takich obszarów, jak np.: analiza danych i uczenie maszynowe, robotyka i sensory, </w:t>
      </w:r>
      <w:r w:rsidR="006F0174">
        <w:rPr>
          <w:noProof/>
          <w:lang w:eastAsia="pl-PL" w:bidi="pl-PL"/>
        </w:rPr>
        <w:br/>
      </w:r>
      <w:r w:rsidRPr="00707F5A">
        <w:rPr>
          <w:noProof/>
          <w:lang w:eastAsia="pl-PL" w:bidi="pl-PL"/>
        </w:rPr>
        <w:t>e-handel, cyberbezpieczeństwo, internet rzeczy, obliczenia kwantowe, czy zarządzanie IT. Szczególnie istotne są one dla sprawnego funkcjonowania współczesnej administracji oraz realizacji polityk publicznych - w tym polityk rozwojowych, co wymaga stałego podnoszenia kompetencji pracowników</w:t>
      </w:r>
      <w:r>
        <w:rPr>
          <w:noProof/>
          <w:lang w:eastAsia="pl-PL" w:bidi="pl-PL"/>
        </w:rPr>
        <w:t xml:space="preserve"> </w:t>
      </w:r>
      <w:r w:rsidRPr="00707F5A">
        <w:rPr>
          <w:noProof/>
          <w:lang w:eastAsia="pl-PL" w:bidi="pl-PL"/>
        </w:rPr>
        <w:t xml:space="preserve">instytucji sektora publicznego. Interwencja obejmie uruchomienie szkoleń dotyczących m.in. cyfryzacji gospodarki, przemysłu 4.0 (czy ogólnie: współczesnych trendów rozwojowych) dla </w:t>
      </w:r>
      <w:r>
        <w:rPr>
          <w:noProof/>
          <w:lang w:eastAsia="pl-PL" w:bidi="pl-PL"/>
        </w:rPr>
        <w:t xml:space="preserve">ww. </w:t>
      </w:r>
      <w:r w:rsidRPr="00707F5A">
        <w:rPr>
          <w:noProof/>
          <w:lang w:eastAsia="pl-PL" w:bidi="pl-PL"/>
        </w:rPr>
        <w:t>pracowników</w:t>
      </w:r>
      <w:r>
        <w:rPr>
          <w:noProof/>
          <w:lang w:eastAsia="pl-PL" w:bidi="pl-PL"/>
        </w:rPr>
        <w:t>,</w:t>
      </w:r>
      <w:r w:rsidRPr="00707F5A">
        <w:rPr>
          <w:noProof/>
          <w:lang w:eastAsia="pl-PL" w:bidi="pl-PL"/>
        </w:rPr>
        <w:t xml:space="preserve"> </w:t>
      </w:r>
      <w:r>
        <w:rPr>
          <w:noProof/>
          <w:lang w:eastAsia="pl-PL" w:bidi="pl-PL"/>
        </w:rPr>
        <w:t>w tym</w:t>
      </w:r>
      <w:r w:rsidRPr="00707F5A">
        <w:rPr>
          <w:noProof/>
          <w:lang w:eastAsia="pl-PL" w:bidi="pl-PL"/>
        </w:rPr>
        <w:t xml:space="preserve"> pracowników z sektora ochrony zdrowia</w:t>
      </w:r>
      <w:r>
        <w:rPr>
          <w:noProof/>
          <w:lang w:eastAsia="pl-PL" w:bidi="pl-PL"/>
        </w:rPr>
        <w:t xml:space="preserve"> </w:t>
      </w:r>
      <w:r w:rsidRPr="00863E9A">
        <w:rPr>
          <w:noProof/>
          <w:lang w:eastAsia="pl-PL" w:bidi="pl-PL"/>
        </w:rPr>
        <w:t>oraz przedsiębiorców w zakresie cyberbezpieczeństwa.</w:t>
      </w:r>
    </w:p>
    <w:p w:rsidR="00651FA2" w:rsidRDefault="00AA09C1" w:rsidP="00651FA2">
      <w:pPr>
        <w:spacing w:before="360"/>
        <w:rPr>
          <w:noProof/>
          <w:lang w:eastAsia="pl-PL" w:bidi="pl-PL"/>
        </w:rPr>
      </w:pPr>
      <w:r w:rsidRPr="00707F5A">
        <w:rPr>
          <w:noProof/>
          <w:lang w:eastAsia="pl-PL" w:bidi="pl-PL"/>
        </w:rPr>
        <w:lastRenderedPageBreak/>
        <w:t>Celem kampanii edukacyjno-informacyjnych będzie podniesienie świadomości publicznej na temat korzyści płynących ze stosowania technologii cyfrowych, w tym e-usług publicznych. Działanie ma budować i utrwalać wśród obywateli motywacje do korzystania z TIK, rozwój niezbędnych umiejętności oraz zmianę postaw negatywnych i przeciwnych wykorzystywaniu tych technologii, jak również likwidację stereotypów wpływających na brak zainteresowania TIK.</w:t>
      </w:r>
    </w:p>
    <w:p w:rsidR="006854F7" w:rsidRDefault="006854F7" w:rsidP="006854F7">
      <w:pPr>
        <w:spacing w:before="360" w:after="360"/>
        <w:rPr>
          <w:noProof/>
          <w:lang w:eastAsia="pl-PL" w:bidi="pl-PL"/>
        </w:rPr>
      </w:pPr>
      <w:r>
        <w:rPr>
          <w:noProof/>
          <w:lang w:eastAsia="pl-PL" w:bidi="pl-PL"/>
        </w:rPr>
        <w:t>Planowane w priorytecie II rodzaje działań zostały ocenione jako zgodne z zasadą DNSH w ramach KPO.</w:t>
      </w:r>
    </w:p>
    <w:p w:rsidR="007A42E5" w:rsidRPr="00615E1B" w:rsidRDefault="007A42E5" w:rsidP="00094099">
      <w:pPr>
        <w:pStyle w:val="Nagwek2"/>
        <w:rPr>
          <w:rFonts w:eastAsia="Calibri"/>
        </w:rPr>
      </w:pPr>
      <w:bookmarkStart w:id="381" w:name="_Toc67650453"/>
      <w:bookmarkStart w:id="382" w:name="_Toc67650786"/>
      <w:bookmarkStart w:id="383" w:name="_Toc67654903"/>
      <w:bookmarkStart w:id="384" w:name="_Toc87282997"/>
      <w:r w:rsidRPr="00615E1B">
        <w:rPr>
          <w:rStyle w:val="Nagwek2Znak"/>
          <w:rFonts w:eastAsia="Calibri"/>
          <w:b/>
        </w:rPr>
        <w:t>Główne grupy docelowe</w:t>
      </w:r>
      <w:bookmarkEnd w:id="381"/>
      <w:bookmarkEnd w:id="382"/>
      <w:bookmarkEnd w:id="383"/>
      <w:bookmarkEnd w:id="384"/>
    </w:p>
    <w:p w:rsidR="00267890" w:rsidRPr="0066716C" w:rsidRDefault="00267890" w:rsidP="00267890">
      <w:pPr>
        <w:pStyle w:val="Limitznakw"/>
      </w:pPr>
      <w:r w:rsidRPr="0066716C">
        <w:t xml:space="preserve">[limit znaków </w:t>
      </w:r>
      <w:r>
        <w:t>10</w:t>
      </w:r>
      <w:r w:rsidRPr="0066716C">
        <w:t>00]</w:t>
      </w:r>
    </w:p>
    <w:p w:rsidR="00922991" w:rsidRDefault="007B1C97" w:rsidP="00C2099E">
      <w:pPr>
        <w:spacing w:before="360" w:after="120"/>
        <w:rPr>
          <w:noProof/>
          <w:lang w:eastAsia="pl-PL" w:bidi="pl-PL"/>
        </w:rPr>
      </w:pPr>
      <w:r>
        <w:rPr>
          <w:noProof/>
          <w:lang w:eastAsia="pl-PL" w:bidi="pl-PL"/>
        </w:rPr>
        <w:t>P</w:t>
      </w:r>
      <w:r w:rsidR="00922991">
        <w:rPr>
          <w:noProof/>
          <w:lang w:eastAsia="pl-PL" w:bidi="pl-PL"/>
        </w:rPr>
        <w:t>rzede wszystkim</w:t>
      </w:r>
      <w:r w:rsidR="003712DF">
        <w:rPr>
          <w:noProof/>
          <w:lang w:eastAsia="pl-PL" w:bidi="pl-PL"/>
        </w:rPr>
        <w:t>:</w:t>
      </w:r>
      <w:r w:rsidR="00922991" w:rsidRPr="001D5DE8">
        <w:rPr>
          <w:noProof/>
          <w:lang w:eastAsia="pl-PL" w:bidi="pl-PL"/>
        </w:rPr>
        <w:t xml:space="preserve"> </w:t>
      </w:r>
    </w:p>
    <w:p w:rsidR="001D5DE8" w:rsidRPr="001D5DE8" w:rsidRDefault="001D5DE8" w:rsidP="00C2099E">
      <w:pPr>
        <w:spacing w:before="120" w:after="120"/>
        <w:rPr>
          <w:noProof/>
          <w:lang w:eastAsia="pl-PL" w:bidi="pl-PL"/>
        </w:rPr>
      </w:pPr>
      <w:r w:rsidRPr="001D5DE8">
        <w:rPr>
          <w:noProof/>
          <w:lang w:eastAsia="pl-PL" w:bidi="pl-PL"/>
        </w:rPr>
        <w:t>2.1</w:t>
      </w:r>
    </w:p>
    <w:p w:rsidR="00116A09" w:rsidRDefault="001D5DE8" w:rsidP="00C2099E">
      <w:pPr>
        <w:spacing w:before="120" w:after="120"/>
        <w:rPr>
          <w:noProof/>
          <w:lang w:eastAsia="pl-PL" w:bidi="pl-PL"/>
        </w:rPr>
      </w:pPr>
      <w:r w:rsidRPr="001D5DE8">
        <w:rPr>
          <w:noProof/>
          <w:lang w:eastAsia="pl-PL" w:bidi="pl-PL"/>
        </w:rPr>
        <w:t xml:space="preserve">obywatele, przedsiębiorcy, administracja publiczna, </w:t>
      </w:r>
      <w:r w:rsidR="0081711A">
        <w:rPr>
          <w:noProof/>
          <w:lang w:eastAsia="pl-PL" w:bidi="pl-PL"/>
        </w:rPr>
        <w:t xml:space="preserve">instytucje ochrony prawnej, </w:t>
      </w:r>
      <w:r w:rsidRPr="00C2099E">
        <w:rPr>
          <w:noProof/>
          <w:lang w:eastAsia="pl-PL" w:bidi="pl-PL"/>
        </w:rPr>
        <w:t>organizacje pozarządowe,</w:t>
      </w:r>
      <w:r w:rsidRPr="004D697A">
        <w:rPr>
          <w:noProof/>
          <w:lang w:eastAsia="pl-PL" w:bidi="pl-PL"/>
        </w:rPr>
        <w:t xml:space="preserve"> podmioty systemu szkolnictwa wyższego i nauki, </w:t>
      </w:r>
      <w:r w:rsidRPr="001D5DE8">
        <w:rPr>
          <w:noProof/>
          <w:lang w:eastAsia="pl-PL" w:bidi="pl-PL"/>
        </w:rPr>
        <w:t>podmioty lecznicze</w:t>
      </w:r>
      <w:r w:rsidRPr="00765A3D">
        <w:rPr>
          <w:noProof/>
          <w:lang w:eastAsia="pl-PL" w:bidi="pl-PL"/>
        </w:rPr>
        <w:t>,</w:t>
      </w:r>
      <w:r w:rsidR="00E96924" w:rsidRPr="00765A3D">
        <w:rPr>
          <w:noProof/>
          <w:lang w:eastAsia="pl-PL" w:bidi="pl-PL"/>
        </w:rPr>
        <w:t xml:space="preserve"> </w:t>
      </w:r>
      <w:r w:rsidR="00E96924" w:rsidRPr="00863E9A">
        <w:rPr>
          <w:noProof/>
          <w:lang w:eastAsia="pl-PL" w:bidi="pl-PL"/>
        </w:rPr>
        <w:t>samorządy zawodowe,</w:t>
      </w:r>
      <w:r w:rsidRPr="00863E9A">
        <w:rPr>
          <w:noProof/>
          <w:lang w:eastAsia="pl-PL" w:bidi="pl-PL"/>
        </w:rPr>
        <w:t xml:space="preserve"> instytucje</w:t>
      </w:r>
      <w:r w:rsidRPr="001D5DE8">
        <w:rPr>
          <w:noProof/>
          <w:lang w:eastAsia="pl-PL" w:bidi="pl-PL"/>
        </w:rPr>
        <w:t xml:space="preserve"> kultury</w:t>
      </w:r>
      <w:r w:rsidR="0086378A">
        <w:rPr>
          <w:noProof/>
          <w:lang w:eastAsia="pl-PL" w:bidi="pl-PL"/>
        </w:rPr>
        <w:t>, archiwa państwowe</w:t>
      </w:r>
    </w:p>
    <w:p w:rsidR="001D5DE8" w:rsidRPr="001D5DE8" w:rsidRDefault="001D5DE8" w:rsidP="00C2099E">
      <w:pPr>
        <w:spacing w:before="120" w:after="120"/>
        <w:rPr>
          <w:noProof/>
          <w:lang w:eastAsia="pl-PL" w:bidi="pl-PL"/>
        </w:rPr>
      </w:pPr>
      <w:r w:rsidRPr="001D5DE8">
        <w:rPr>
          <w:noProof/>
          <w:lang w:eastAsia="pl-PL" w:bidi="pl-PL"/>
        </w:rPr>
        <w:t>2.2</w:t>
      </w:r>
    </w:p>
    <w:p w:rsidR="001D5DE8" w:rsidRPr="001D5DE8" w:rsidRDefault="001D5DE8" w:rsidP="00C2099E">
      <w:pPr>
        <w:spacing w:before="120" w:after="120"/>
        <w:rPr>
          <w:noProof/>
          <w:lang w:eastAsia="pl-PL" w:bidi="pl-PL"/>
        </w:rPr>
      </w:pPr>
      <w:r w:rsidRPr="001D5DE8">
        <w:rPr>
          <w:noProof/>
          <w:lang w:eastAsia="pl-PL" w:bidi="pl-PL"/>
        </w:rPr>
        <w:t>administracj</w:t>
      </w:r>
      <w:r w:rsidR="004D697A">
        <w:rPr>
          <w:noProof/>
          <w:lang w:eastAsia="pl-PL" w:bidi="pl-PL"/>
        </w:rPr>
        <w:t>a</w:t>
      </w:r>
      <w:r w:rsidRPr="001D5DE8">
        <w:rPr>
          <w:noProof/>
          <w:lang w:eastAsia="pl-PL" w:bidi="pl-PL"/>
        </w:rPr>
        <w:t xml:space="preserve"> publiczn</w:t>
      </w:r>
      <w:r w:rsidR="004D697A">
        <w:rPr>
          <w:noProof/>
          <w:lang w:eastAsia="pl-PL" w:bidi="pl-PL"/>
        </w:rPr>
        <w:t>a</w:t>
      </w:r>
      <w:r w:rsidR="00A3562A">
        <w:rPr>
          <w:noProof/>
          <w:lang w:eastAsia="pl-PL" w:bidi="pl-PL"/>
        </w:rPr>
        <w:t xml:space="preserve">, </w:t>
      </w:r>
      <w:r w:rsidRPr="001D5DE8">
        <w:rPr>
          <w:noProof/>
          <w:lang w:eastAsia="pl-PL" w:bidi="pl-PL"/>
        </w:rPr>
        <w:t>archiwa państwowe, podmioty kluczowe dla zapewnienia cyberbezpieczeństwa</w:t>
      </w:r>
      <w:r w:rsidR="004D2473">
        <w:rPr>
          <w:noProof/>
          <w:lang w:eastAsia="pl-PL" w:bidi="pl-PL"/>
        </w:rPr>
        <w:t xml:space="preserve"> </w:t>
      </w:r>
      <w:r w:rsidRPr="001D5DE8">
        <w:rPr>
          <w:noProof/>
          <w:lang w:eastAsia="pl-PL" w:bidi="pl-PL"/>
        </w:rPr>
        <w:t>m.in.</w:t>
      </w:r>
      <w:r w:rsidR="008C5ABC">
        <w:rPr>
          <w:noProof/>
          <w:lang w:eastAsia="pl-PL" w:bidi="pl-PL"/>
        </w:rPr>
        <w:t>:</w:t>
      </w:r>
      <w:r w:rsidRPr="001D5DE8">
        <w:rPr>
          <w:noProof/>
          <w:lang w:eastAsia="pl-PL" w:bidi="pl-PL"/>
        </w:rPr>
        <w:t xml:space="preserve"> oper</w:t>
      </w:r>
      <w:r w:rsidR="00622C58">
        <w:rPr>
          <w:noProof/>
          <w:lang w:eastAsia="pl-PL" w:bidi="pl-PL"/>
        </w:rPr>
        <w:t>a</w:t>
      </w:r>
      <w:r w:rsidRPr="001D5DE8">
        <w:rPr>
          <w:noProof/>
          <w:lang w:eastAsia="pl-PL" w:bidi="pl-PL"/>
        </w:rPr>
        <w:t>torzy usług kluczowych</w:t>
      </w:r>
      <w:r w:rsidR="00240DB4">
        <w:rPr>
          <w:noProof/>
          <w:lang w:eastAsia="pl-PL" w:bidi="pl-PL"/>
        </w:rPr>
        <w:t xml:space="preserve"> </w:t>
      </w:r>
      <w:r w:rsidRPr="001D5DE8">
        <w:rPr>
          <w:noProof/>
          <w:lang w:eastAsia="pl-PL" w:bidi="pl-PL"/>
        </w:rPr>
        <w:t>infrastruktury krytycznej, dostawcy usług cyfrowych,</w:t>
      </w:r>
      <w:r w:rsidR="003712DF">
        <w:rPr>
          <w:noProof/>
          <w:lang w:eastAsia="pl-PL" w:bidi="pl-PL"/>
        </w:rPr>
        <w:t xml:space="preserve"> </w:t>
      </w:r>
      <w:r w:rsidRPr="001D5DE8">
        <w:rPr>
          <w:noProof/>
          <w:lang w:eastAsia="pl-PL" w:bidi="pl-PL"/>
        </w:rPr>
        <w:t xml:space="preserve">CSIRT, centra cyberbezpieczeństwa, jednostki certyfikujące </w:t>
      </w:r>
      <w:r w:rsidR="000F05B3" w:rsidRPr="000F05B3">
        <w:rPr>
          <w:noProof/>
          <w:lang w:eastAsia="pl-PL" w:bidi="pl-PL"/>
        </w:rPr>
        <w:t xml:space="preserve">w zakresie </w:t>
      </w:r>
      <w:r w:rsidR="000F05B3" w:rsidRPr="001D5DE8">
        <w:rPr>
          <w:noProof/>
          <w:lang w:eastAsia="pl-PL" w:bidi="pl-PL"/>
        </w:rPr>
        <w:t>cyberbezpieczeństw</w:t>
      </w:r>
      <w:r w:rsidR="000F05B3">
        <w:rPr>
          <w:noProof/>
          <w:lang w:eastAsia="pl-PL" w:bidi="pl-PL"/>
        </w:rPr>
        <w:t>a</w:t>
      </w:r>
      <w:r w:rsidRPr="001D5DE8">
        <w:rPr>
          <w:noProof/>
          <w:lang w:eastAsia="pl-PL" w:bidi="pl-PL"/>
        </w:rPr>
        <w:t xml:space="preserve">, </w:t>
      </w:r>
      <w:r w:rsidR="00682EB4" w:rsidRPr="001D5DE8">
        <w:rPr>
          <w:noProof/>
          <w:lang w:eastAsia="pl-PL" w:bidi="pl-PL"/>
        </w:rPr>
        <w:t>podmioty systemu szkolnictwa wyższego i nauki</w:t>
      </w:r>
      <w:r w:rsidRPr="001D5DE8">
        <w:rPr>
          <w:noProof/>
          <w:lang w:eastAsia="pl-PL" w:bidi="pl-PL"/>
        </w:rPr>
        <w:t xml:space="preserve">, </w:t>
      </w:r>
      <w:r w:rsidR="00F327C7">
        <w:rPr>
          <w:noProof/>
          <w:lang w:eastAsia="pl-PL" w:bidi="pl-PL"/>
        </w:rPr>
        <w:t>przedsię</w:t>
      </w:r>
      <w:r w:rsidR="00F327C7" w:rsidRPr="001D5DE8">
        <w:rPr>
          <w:noProof/>
          <w:lang w:eastAsia="pl-PL" w:bidi="pl-PL"/>
        </w:rPr>
        <w:t>biorcy</w:t>
      </w:r>
    </w:p>
    <w:p w:rsidR="001D5DE8" w:rsidRPr="001D5DE8" w:rsidRDefault="001D5DE8" w:rsidP="00C2099E">
      <w:pPr>
        <w:pStyle w:val="Akapitzlist"/>
        <w:spacing w:before="120" w:after="120"/>
        <w:ind w:left="0"/>
        <w:rPr>
          <w:noProof/>
          <w:lang w:eastAsia="pl-PL" w:bidi="pl-PL"/>
        </w:rPr>
      </w:pPr>
      <w:r w:rsidRPr="001D5DE8">
        <w:rPr>
          <w:noProof/>
          <w:lang w:eastAsia="pl-PL" w:bidi="pl-PL"/>
        </w:rPr>
        <w:t>2.3</w:t>
      </w:r>
    </w:p>
    <w:p w:rsidR="001D5DE8" w:rsidRPr="00863E9A" w:rsidRDefault="001D5DE8" w:rsidP="00C2099E">
      <w:pPr>
        <w:pStyle w:val="Akapitzlist"/>
        <w:spacing w:before="120" w:after="120"/>
        <w:ind w:left="0"/>
        <w:rPr>
          <w:noProof/>
          <w:lang w:eastAsia="pl-PL" w:bidi="pl-PL"/>
        </w:rPr>
      </w:pPr>
      <w:r w:rsidRPr="001D5DE8">
        <w:rPr>
          <w:noProof/>
          <w:lang w:eastAsia="pl-PL" w:bidi="pl-PL"/>
        </w:rPr>
        <w:t>obywatele, przedsi</w:t>
      </w:r>
      <w:r w:rsidR="00F327C7">
        <w:rPr>
          <w:noProof/>
          <w:lang w:eastAsia="pl-PL" w:bidi="pl-PL"/>
        </w:rPr>
        <w:t>ę</w:t>
      </w:r>
      <w:r w:rsidRPr="001D5DE8">
        <w:rPr>
          <w:noProof/>
          <w:lang w:eastAsia="pl-PL" w:bidi="pl-PL"/>
        </w:rPr>
        <w:t xml:space="preserve">biorcy, administracja publiczna, organizacje </w:t>
      </w:r>
      <w:r w:rsidRPr="00863E9A">
        <w:rPr>
          <w:noProof/>
          <w:lang w:eastAsia="pl-PL" w:bidi="pl-PL"/>
        </w:rPr>
        <w:t xml:space="preserve">pozarządowe, podmioty systemu szkolnictwa wyższego i nauki, podmioty lecznicze, </w:t>
      </w:r>
      <w:r w:rsidR="00E96924" w:rsidRPr="00863E9A">
        <w:rPr>
          <w:noProof/>
          <w:lang w:eastAsia="pl-PL" w:bidi="pl-PL"/>
        </w:rPr>
        <w:t xml:space="preserve">samorządy zawodowe, </w:t>
      </w:r>
      <w:r w:rsidRPr="00863E9A">
        <w:rPr>
          <w:noProof/>
          <w:lang w:eastAsia="pl-PL" w:bidi="pl-PL"/>
        </w:rPr>
        <w:t>instytucje kultury, archiwa państwowe, nadawcy radiowi i</w:t>
      </w:r>
      <w:r w:rsidR="006F0174" w:rsidRPr="00863E9A">
        <w:rPr>
          <w:noProof/>
          <w:lang w:eastAsia="pl-PL" w:bidi="pl-PL"/>
        </w:rPr>
        <w:t> </w:t>
      </w:r>
      <w:r w:rsidRPr="00863E9A">
        <w:rPr>
          <w:noProof/>
          <w:lang w:eastAsia="pl-PL" w:bidi="pl-PL"/>
        </w:rPr>
        <w:t>telewizyjni</w:t>
      </w:r>
    </w:p>
    <w:p w:rsidR="001D5DE8" w:rsidRPr="00863E9A" w:rsidRDefault="001D5DE8" w:rsidP="00C2099E">
      <w:pPr>
        <w:spacing w:before="120" w:after="120"/>
        <w:rPr>
          <w:noProof/>
          <w:lang w:eastAsia="pl-PL" w:bidi="pl-PL"/>
        </w:rPr>
      </w:pPr>
      <w:r w:rsidRPr="00863E9A">
        <w:rPr>
          <w:noProof/>
          <w:lang w:eastAsia="pl-PL" w:bidi="pl-PL"/>
        </w:rPr>
        <w:t>2.4</w:t>
      </w:r>
    </w:p>
    <w:p w:rsidR="009419ED" w:rsidRPr="001D5DE8" w:rsidRDefault="001D5DE8" w:rsidP="00C2099E">
      <w:pPr>
        <w:spacing w:before="120" w:after="120"/>
        <w:rPr>
          <w:noProof/>
          <w:lang w:eastAsia="pl-PL" w:bidi="pl-PL"/>
        </w:rPr>
      </w:pPr>
      <w:r w:rsidRPr="00863E9A">
        <w:rPr>
          <w:noProof/>
          <w:lang w:eastAsia="pl-PL" w:bidi="pl-PL"/>
        </w:rPr>
        <w:t>obywatele, przedsiębiorcy, jednostk</w:t>
      </w:r>
      <w:r w:rsidR="00F75D39" w:rsidRPr="00863E9A">
        <w:rPr>
          <w:noProof/>
          <w:lang w:eastAsia="pl-PL" w:bidi="pl-PL"/>
        </w:rPr>
        <w:t>i sektora finansów publicznych</w:t>
      </w:r>
      <w:r w:rsidR="00985E51">
        <w:rPr>
          <w:noProof/>
          <w:lang w:eastAsia="pl-PL" w:bidi="pl-PL"/>
        </w:rPr>
        <w:t>,</w:t>
      </w:r>
      <w:r w:rsidR="0094248D">
        <w:rPr>
          <w:noProof/>
          <w:lang w:eastAsia="pl-PL" w:bidi="pl-PL"/>
        </w:rPr>
        <w:t xml:space="preserve"> związki zawodowe i organizacje pracodawców,</w:t>
      </w:r>
      <w:r w:rsidR="00FC4296" w:rsidRPr="00863E9A">
        <w:rPr>
          <w:noProof/>
          <w:lang w:eastAsia="pl-PL" w:bidi="pl-PL"/>
        </w:rPr>
        <w:t xml:space="preserve"> instytuty badawcze, instytuty Sieci </w:t>
      </w:r>
      <w:r w:rsidR="004E0537" w:rsidRPr="00863E9A">
        <w:rPr>
          <w:noProof/>
          <w:lang w:eastAsia="pl-PL" w:bidi="pl-PL"/>
        </w:rPr>
        <w:t>Bad</w:t>
      </w:r>
      <w:r w:rsidR="004E0537">
        <w:rPr>
          <w:noProof/>
          <w:lang w:eastAsia="pl-PL" w:bidi="pl-PL"/>
        </w:rPr>
        <w:t>a</w:t>
      </w:r>
      <w:r w:rsidR="004E0537" w:rsidRPr="00863E9A">
        <w:rPr>
          <w:noProof/>
          <w:lang w:eastAsia="pl-PL" w:bidi="pl-PL"/>
        </w:rPr>
        <w:t xml:space="preserve">wczej </w:t>
      </w:r>
      <w:r w:rsidR="00FC4296" w:rsidRPr="00863E9A">
        <w:rPr>
          <w:noProof/>
          <w:lang w:eastAsia="pl-PL" w:bidi="pl-PL"/>
        </w:rPr>
        <w:t>Łukasiewicz</w:t>
      </w:r>
      <w:r w:rsidR="00922991">
        <w:rPr>
          <w:noProof/>
          <w:lang w:eastAsia="pl-PL" w:bidi="pl-PL"/>
        </w:rPr>
        <w:t>, organizacje pozarządowe, stowarzyszenia</w:t>
      </w:r>
    </w:p>
    <w:p w:rsidR="001D5DE8" w:rsidRPr="001D5DE8" w:rsidRDefault="001D5DE8" w:rsidP="00C2099E">
      <w:pPr>
        <w:spacing w:before="120" w:after="120"/>
        <w:rPr>
          <w:noProof/>
          <w:lang w:eastAsia="pl-PL" w:bidi="pl-PL"/>
        </w:rPr>
      </w:pPr>
      <w:r w:rsidRPr="001D5DE8">
        <w:rPr>
          <w:noProof/>
          <w:lang w:eastAsia="pl-PL" w:bidi="pl-PL"/>
        </w:rPr>
        <w:t>2.5</w:t>
      </w:r>
    </w:p>
    <w:p w:rsidR="00A96EC1" w:rsidRDefault="001D5DE8" w:rsidP="00C2099E">
      <w:pPr>
        <w:spacing w:before="120" w:after="120"/>
        <w:rPr>
          <w:noProof/>
          <w:lang w:eastAsia="pl-PL" w:bidi="pl-PL"/>
        </w:rPr>
      </w:pPr>
      <w:r w:rsidRPr="001D5DE8">
        <w:rPr>
          <w:noProof/>
          <w:lang w:eastAsia="pl-PL" w:bidi="pl-PL"/>
        </w:rPr>
        <w:t>instytucj</w:t>
      </w:r>
      <w:r w:rsidR="004D697A">
        <w:rPr>
          <w:noProof/>
          <w:lang w:eastAsia="pl-PL" w:bidi="pl-PL"/>
        </w:rPr>
        <w:t>e</w:t>
      </w:r>
      <w:r w:rsidRPr="001D5DE8">
        <w:rPr>
          <w:noProof/>
          <w:lang w:eastAsia="pl-PL" w:bidi="pl-PL"/>
        </w:rPr>
        <w:t xml:space="preserve"> sektora publicznego, obywatele, przedsiębiorcy</w:t>
      </w:r>
    </w:p>
    <w:p w:rsidR="00A96EC1" w:rsidRDefault="00A96EC1">
      <w:pPr>
        <w:spacing w:line="276" w:lineRule="auto"/>
        <w:rPr>
          <w:noProof/>
          <w:lang w:eastAsia="pl-PL" w:bidi="pl-PL"/>
        </w:rPr>
      </w:pPr>
      <w:r>
        <w:rPr>
          <w:noProof/>
          <w:lang w:eastAsia="pl-PL" w:bidi="pl-PL"/>
        </w:rPr>
        <w:br w:type="page"/>
      </w:r>
    </w:p>
    <w:p w:rsidR="00B11473" w:rsidRDefault="00B11473" w:rsidP="008C71DD">
      <w:pPr>
        <w:spacing w:before="120" w:after="0" w:line="240" w:lineRule="auto"/>
        <w:rPr>
          <w:rFonts w:eastAsia="Calibri" w:cs="Arial"/>
          <w:i/>
          <w:noProof/>
          <w:sz w:val="20"/>
          <w:szCs w:val="20"/>
          <w:lang w:eastAsia="pl-PL" w:bidi="pl-PL"/>
        </w:rPr>
      </w:pPr>
      <w:bookmarkStart w:id="385" w:name="_Toc67650454"/>
      <w:bookmarkStart w:id="386" w:name="_Toc67650787"/>
      <w:bookmarkStart w:id="387" w:name="_Toc67654904"/>
      <w:bookmarkStart w:id="388" w:name="_Toc87282998"/>
      <w:r w:rsidRPr="00615E1B">
        <w:rPr>
          <w:rStyle w:val="Nagwek2Znak"/>
          <w:rFonts w:eastAsia="Calibri"/>
        </w:rPr>
        <w:lastRenderedPageBreak/>
        <w:t xml:space="preserve">Działania </w:t>
      </w:r>
      <w:r w:rsidR="000F683B">
        <w:rPr>
          <w:rStyle w:val="Nagwek2Znak"/>
          <w:rFonts w:eastAsia="Calibri"/>
        </w:rPr>
        <w:t xml:space="preserve">na rzecz </w:t>
      </w:r>
      <w:r w:rsidR="000F683B" w:rsidRPr="00615E1B">
        <w:rPr>
          <w:rStyle w:val="Nagwek2Znak"/>
          <w:rFonts w:eastAsia="Calibri"/>
        </w:rPr>
        <w:t>zapewni</w:t>
      </w:r>
      <w:r w:rsidR="000F683B">
        <w:rPr>
          <w:rStyle w:val="Nagwek2Znak"/>
          <w:rFonts w:eastAsia="Calibri"/>
        </w:rPr>
        <w:t>enia</w:t>
      </w:r>
      <w:r w:rsidR="000F683B" w:rsidRPr="00615E1B">
        <w:rPr>
          <w:rStyle w:val="Nagwek2Znak"/>
          <w:rFonts w:eastAsia="Calibri"/>
        </w:rPr>
        <w:t xml:space="preserve"> </w:t>
      </w:r>
      <w:r w:rsidR="000010AD" w:rsidRPr="00615E1B">
        <w:rPr>
          <w:rStyle w:val="Nagwek2Znak"/>
          <w:rFonts w:eastAsia="Calibri"/>
        </w:rPr>
        <w:t>równoś</w:t>
      </w:r>
      <w:r w:rsidR="000010AD">
        <w:rPr>
          <w:rStyle w:val="Nagwek2Znak"/>
          <w:rFonts w:eastAsia="Calibri"/>
        </w:rPr>
        <w:t>ci</w:t>
      </w:r>
      <w:r w:rsidRPr="00615E1B">
        <w:rPr>
          <w:rStyle w:val="Nagwek2Znak"/>
          <w:rFonts w:eastAsia="Calibri"/>
        </w:rPr>
        <w:t xml:space="preserve">, </w:t>
      </w:r>
      <w:r w:rsidR="000F683B" w:rsidRPr="00615E1B">
        <w:rPr>
          <w:rStyle w:val="Nagwek2Znak"/>
          <w:rFonts w:eastAsia="Calibri"/>
        </w:rPr>
        <w:t>włączeni</w:t>
      </w:r>
      <w:r w:rsidR="000F683B">
        <w:rPr>
          <w:rStyle w:val="Nagwek2Znak"/>
          <w:rFonts w:eastAsia="Calibri"/>
        </w:rPr>
        <w:t>a społecznego</w:t>
      </w:r>
      <w:r w:rsidR="000F683B" w:rsidRPr="00615E1B">
        <w:rPr>
          <w:rStyle w:val="Nagwek2Znak"/>
          <w:rFonts w:eastAsia="Calibri"/>
        </w:rPr>
        <w:t xml:space="preserve"> </w:t>
      </w:r>
      <w:r w:rsidR="00E73019" w:rsidRPr="00615E1B">
        <w:rPr>
          <w:rStyle w:val="Nagwek2Znak"/>
          <w:rFonts w:eastAsia="Calibri"/>
        </w:rPr>
        <w:t>i</w:t>
      </w:r>
      <w:r w:rsidR="00E73019">
        <w:rPr>
          <w:rStyle w:val="Nagwek2Znak"/>
          <w:rFonts w:eastAsia="Calibri"/>
        </w:rPr>
        <w:t> </w:t>
      </w:r>
      <w:bookmarkEnd w:id="385"/>
      <w:bookmarkEnd w:id="386"/>
      <w:bookmarkEnd w:id="387"/>
      <w:r w:rsidR="000F683B" w:rsidRPr="00615E1B">
        <w:rPr>
          <w:rStyle w:val="Nagwek2Znak"/>
          <w:rFonts w:eastAsia="Calibri"/>
        </w:rPr>
        <w:t>niedyskryminacj</w:t>
      </w:r>
      <w:r w:rsidR="000F683B">
        <w:rPr>
          <w:rStyle w:val="Nagwek2Znak"/>
          <w:rFonts w:eastAsia="Calibri"/>
        </w:rPr>
        <w:t>i</w:t>
      </w:r>
      <w:bookmarkEnd w:id="388"/>
    </w:p>
    <w:p w:rsidR="00267890" w:rsidRPr="00267890" w:rsidRDefault="00267890" w:rsidP="00920AA3">
      <w:pPr>
        <w:pStyle w:val="Limitznakw"/>
        <w:spacing w:before="240"/>
      </w:pPr>
      <w:r w:rsidRPr="00267890">
        <w:t>[limit znaków 2000]</w:t>
      </w:r>
    </w:p>
    <w:p w:rsidR="001D5DE8" w:rsidRPr="001D5DE8" w:rsidRDefault="001D5DE8" w:rsidP="001D5DE8">
      <w:pPr>
        <w:rPr>
          <w:noProof/>
          <w:lang w:eastAsia="pl-PL" w:bidi="pl-PL"/>
        </w:rPr>
      </w:pPr>
      <w:r w:rsidRPr="001D5DE8">
        <w:rPr>
          <w:noProof/>
          <w:lang w:eastAsia="pl-PL" w:bidi="pl-PL"/>
        </w:rPr>
        <w:t xml:space="preserve">Wdrażanie </w:t>
      </w:r>
      <w:r w:rsidR="00700A6A">
        <w:rPr>
          <w:noProof/>
          <w:lang w:eastAsia="pl-PL" w:bidi="pl-PL"/>
        </w:rPr>
        <w:t>P</w:t>
      </w:r>
      <w:r w:rsidR="00700A6A" w:rsidRPr="001D5DE8">
        <w:rPr>
          <w:noProof/>
          <w:lang w:eastAsia="pl-PL" w:bidi="pl-PL"/>
        </w:rPr>
        <w:t xml:space="preserve">rogramu </w:t>
      </w:r>
      <w:r w:rsidRPr="001D5DE8">
        <w:rPr>
          <w:noProof/>
          <w:lang w:eastAsia="pl-PL" w:bidi="pl-PL"/>
        </w:rPr>
        <w:t>będzie odbywać się zgodnie z przepisami krajowymi i</w:t>
      </w:r>
      <w:r>
        <w:rPr>
          <w:noProof/>
          <w:lang w:eastAsia="pl-PL" w:bidi="pl-PL"/>
        </w:rPr>
        <w:t> </w:t>
      </w:r>
      <w:r w:rsidRPr="001D5DE8">
        <w:rPr>
          <w:noProof/>
          <w:lang w:eastAsia="pl-PL" w:bidi="pl-PL"/>
        </w:rPr>
        <w:t>europejskimi, w tym warunkami określ</w:t>
      </w:r>
      <w:r w:rsidR="0090039C">
        <w:rPr>
          <w:noProof/>
          <w:lang w:eastAsia="pl-PL" w:bidi="pl-PL"/>
        </w:rPr>
        <w:t xml:space="preserve">onymi w Rozporządzeniu Ramowym </w:t>
      </w:r>
      <w:r w:rsidRPr="001D5DE8">
        <w:rPr>
          <w:noProof/>
          <w:lang w:eastAsia="pl-PL" w:bidi="pl-PL"/>
        </w:rPr>
        <w:t xml:space="preserve">art. </w:t>
      </w:r>
      <w:r w:rsidR="00805032">
        <w:rPr>
          <w:noProof/>
          <w:lang w:eastAsia="pl-PL" w:bidi="pl-PL"/>
        </w:rPr>
        <w:t>8</w:t>
      </w:r>
      <w:r w:rsidRPr="001D5DE8">
        <w:rPr>
          <w:noProof/>
          <w:lang w:eastAsia="pl-PL" w:bidi="pl-PL"/>
        </w:rPr>
        <w:t xml:space="preserve">, </w:t>
      </w:r>
      <w:r w:rsidR="003738F5">
        <w:rPr>
          <w:noProof/>
          <w:lang w:eastAsia="pl-PL" w:bidi="pl-PL"/>
        </w:rPr>
        <w:t xml:space="preserve">9, </w:t>
      </w:r>
      <w:r w:rsidR="00805032" w:rsidRPr="001D5DE8">
        <w:rPr>
          <w:noProof/>
          <w:lang w:eastAsia="pl-PL" w:bidi="pl-PL"/>
        </w:rPr>
        <w:t>1</w:t>
      </w:r>
      <w:r w:rsidR="00805032">
        <w:rPr>
          <w:noProof/>
          <w:lang w:eastAsia="pl-PL" w:bidi="pl-PL"/>
        </w:rPr>
        <w:t>5</w:t>
      </w:r>
      <w:r w:rsidR="00805032" w:rsidRPr="001D5DE8">
        <w:rPr>
          <w:noProof/>
          <w:lang w:eastAsia="pl-PL" w:bidi="pl-PL"/>
        </w:rPr>
        <w:t xml:space="preserve"> </w:t>
      </w:r>
      <w:r w:rsidRPr="001D5DE8">
        <w:rPr>
          <w:noProof/>
          <w:lang w:eastAsia="pl-PL" w:bidi="pl-PL"/>
        </w:rPr>
        <w:t xml:space="preserve">i </w:t>
      </w:r>
      <w:r w:rsidR="00805032">
        <w:rPr>
          <w:noProof/>
          <w:lang w:eastAsia="pl-PL" w:bidi="pl-PL"/>
        </w:rPr>
        <w:t>73</w:t>
      </w:r>
      <w:r w:rsidRPr="001D5DE8">
        <w:rPr>
          <w:noProof/>
          <w:lang w:eastAsia="pl-PL" w:bidi="pl-PL"/>
        </w:rPr>
        <w:t>, tj. przepisami w zakresie zapewnienia równości, włączenia i</w:t>
      </w:r>
      <w:r>
        <w:rPr>
          <w:noProof/>
          <w:lang w:eastAsia="pl-PL" w:bidi="pl-PL"/>
        </w:rPr>
        <w:t> </w:t>
      </w:r>
      <w:r w:rsidRPr="001D5DE8">
        <w:rPr>
          <w:noProof/>
          <w:lang w:eastAsia="pl-PL" w:bidi="pl-PL"/>
        </w:rPr>
        <w:t>niedyskryminacji i</w:t>
      </w:r>
      <w:r w:rsidR="006F0174">
        <w:rPr>
          <w:noProof/>
          <w:lang w:eastAsia="pl-PL" w:bidi="pl-PL"/>
        </w:rPr>
        <w:t> </w:t>
      </w:r>
      <w:r w:rsidRPr="001D5DE8">
        <w:rPr>
          <w:noProof/>
          <w:lang w:eastAsia="pl-PL" w:bidi="pl-PL"/>
        </w:rPr>
        <w:t>dotyczącymi spełnienia horyzontalnych warunków podstawowych zgodnie z Załącznikiem III do ww. rozporządzenia</w:t>
      </w:r>
      <w:r w:rsidR="003738F5">
        <w:rPr>
          <w:noProof/>
          <w:lang w:eastAsia="pl-PL" w:bidi="pl-PL"/>
        </w:rPr>
        <w:t xml:space="preserve"> </w:t>
      </w:r>
      <w:r w:rsidR="003738F5" w:rsidRPr="003738F5">
        <w:rPr>
          <w:noProof/>
          <w:lang w:eastAsia="pl-PL" w:bidi="pl-PL"/>
        </w:rPr>
        <w:t>oraz dyrektywą w sprawie wymogów dostępności produktów i usług</w:t>
      </w:r>
      <w:r w:rsidRPr="001D5DE8">
        <w:rPr>
          <w:noProof/>
          <w:lang w:eastAsia="pl-PL" w:bidi="pl-PL"/>
        </w:rPr>
        <w:t>.</w:t>
      </w:r>
    </w:p>
    <w:p w:rsidR="001D5DE8" w:rsidRPr="001D5DE8" w:rsidRDefault="001D5DE8" w:rsidP="001D5DE8">
      <w:pPr>
        <w:rPr>
          <w:noProof/>
          <w:lang w:eastAsia="pl-PL" w:bidi="pl-PL"/>
        </w:rPr>
      </w:pPr>
      <w:r w:rsidRPr="001D5DE8">
        <w:rPr>
          <w:noProof/>
          <w:lang w:eastAsia="pl-PL" w:bidi="pl-PL"/>
        </w:rPr>
        <w:t xml:space="preserve">Działania realizowane w ramach </w:t>
      </w:r>
      <w:r w:rsidR="00AE7D8D">
        <w:rPr>
          <w:noProof/>
          <w:lang w:eastAsia="pl-PL" w:bidi="pl-PL"/>
        </w:rPr>
        <w:t>P</w:t>
      </w:r>
      <w:r w:rsidR="00AE7D8D" w:rsidRPr="001D5DE8">
        <w:rPr>
          <w:noProof/>
          <w:lang w:eastAsia="pl-PL" w:bidi="pl-PL"/>
        </w:rPr>
        <w:t xml:space="preserve">rogramu </w:t>
      </w:r>
      <w:r w:rsidRPr="001D5DE8">
        <w:rPr>
          <w:noProof/>
          <w:lang w:eastAsia="pl-PL" w:bidi="pl-PL"/>
        </w:rPr>
        <w:t>przyczynią się do poprawy jakości życia poprzez wykorzystanie możliwości, jakie dają nowoczesne TIK, a tym samym mogą w sposób pośredni przyczynić się do ograniczenia takich niekorzystnych zjawisk, jak właśnie wykluczenie społeczne.</w:t>
      </w:r>
    </w:p>
    <w:p w:rsidR="001D5DE8" w:rsidRPr="001D5DE8" w:rsidRDefault="001D5DE8" w:rsidP="001D5DE8">
      <w:pPr>
        <w:rPr>
          <w:noProof/>
          <w:lang w:eastAsia="pl-PL" w:bidi="pl-PL"/>
        </w:rPr>
      </w:pPr>
      <w:r w:rsidRPr="001D5DE8">
        <w:rPr>
          <w:noProof/>
          <w:lang w:eastAsia="pl-PL" w:bidi="pl-PL"/>
        </w:rPr>
        <w:t>Interwencja przyczyni się także do zapewnienia lepszej komunikacji w kontaktach pomiędzy obywatelami a instytucjami publicznymi poprzez realizację działań dotyczących otwartego dostępu do cyfrowych treści i usług publicznych. W tym kontekście niezbędne jest zapewnienie, aby wszystkie dostępne działania i</w:t>
      </w:r>
      <w:r>
        <w:rPr>
          <w:noProof/>
          <w:lang w:eastAsia="pl-PL" w:bidi="pl-PL"/>
        </w:rPr>
        <w:t> </w:t>
      </w:r>
      <w:r w:rsidRPr="001D5DE8">
        <w:rPr>
          <w:noProof/>
          <w:lang w:eastAsia="pl-PL" w:bidi="pl-PL"/>
        </w:rPr>
        <w:t>rozwiązania zaprojektowane były w sposób uniwersalny, tzn. aby odpowiadały potrzebom wszystkich użytkowników i zapewniały ich równy dostęp do oferowanego wsparcia, np. poprzez odpowiednio zaprojektowane interfejsy (czytelne, intuicyjne i</w:t>
      </w:r>
      <w:r>
        <w:rPr>
          <w:noProof/>
          <w:lang w:eastAsia="pl-PL" w:bidi="pl-PL"/>
        </w:rPr>
        <w:t> </w:t>
      </w:r>
      <w:r w:rsidRPr="001D5DE8">
        <w:rPr>
          <w:noProof/>
          <w:lang w:eastAsia="pl-PL" w:bidi="pl-PL"/>
        </w:rPr>
        <w:t>proste).</w:t>
      </w:r>
    </w:p>
    <w:p w:rsidR="001D5DE8" w:rsidRPr="001D5DE8" w:rsidRDefault="001D5DE8" w:rsidP="001D5DE8">
      <w:pPr>
        <w:rPr>
          <w:noProof/>
          <w:lang w:eastAsia="pl-PL" w:bidi="pl-PL"/>
        </w:rPr>
      </w:pPr>
      <w:r w:rsidRPr="001D5DE8">
        <w:rPr>
          <w:noProof/>
          <w:lang w:eastAsia="pl-PL" w:bidi="pl-PL"/>
        </w:rPr>
        <w:t>Wszystkie projekty będą realizowane z zachowaniem zasad sprzyjających podniesieniu jakości życia i zapewnienia niezależności obywateli, którzy ze względu na stan zdrowia, wiek, czy niepełnosprawność napotykają na ograniczenia w życiu codziennym. Dostępność będzie realizowana przez stosowanie zasad uniwersalnego projektowania i standardów w zakresie m.in. dostępności cyfrowej produktów.</w:t>
      </w:r>
    </w:p>
    <w:p w:rsidR="00884B10" w:rsidRPr="005350C0" w:rsidRDefault="001D5DE8" w:rsidP="005350C0">
      <w:pPr>
        <w:rPr>
          <w:rStyle w:val="Nagwek2Znak"/>
          <w:rFonts w:eastAsiaTheme="minorHAnsi" w:cs="Arial"/>
          <w:b w:val="0"/>
          <w:sz w:val="20"/>
          <w:lang w:eastAsia="en-US" w:bidi="ar-SA"/>
        </w:rPr>
      </w:pPr>
      <w:r w:rsidRPr="001D5DE8">
        <w:rPr>
          <w:noProof/>
          <w:lang w:eastAsia="pl-PL" w:bidi="pl-PL"/>
        </w:rPr>
        <w:t xml:space="preserve">Warunkiem osiągnięcia trwałego rozwoju społecznego i ekonomicznego jest zapewnienie kobietom i mężczyznom równego udziału we wszystkich sferach życia społecznego – bez względu na ich pochodzenie etniczne, wiek, stan zdrowia, poziom sprawności, miejsce zamieszkania, status ekonomiczny, status rodzicielski, wyznanie lub światopogląd, orientację psychoseksualną, etc. Realizacja </w:t>
      </w:r>
      <w:r w:rsidR="00E0305E">
        <w:rPr>
          <w:noProof/>
          <w:lang w:eastAsia="pl-PL" w:bidi="pl-PL"/>
        </w:rPr>
        <w:t>P</w:t>
      </w:r>
      <w:r w:rsidR="00E0305E" w:rsidRPr="001D5DE8">
        <w:rPr>
          <w:noProof/>
          <w:lang w:eastAsia="pl-PL" w:bidi="pl-PL"/>
        </w:rPr>
        <w:t xml:space="preserve">rogramu </w:t>
      </w:r>
      <w:r w:rsidRPr="001D5DE8">
        <w:rPr>
          <w:noProof/>
          <w:lang w:eastAsia="pl-PL" w:bidi="pl-PL"/>
        </w:rPr>
        <w:t>będzie odbywała się zgodnie z poszanowaniem zasad równości w rozumieniu prawa wspólnotowego oraz krajowego, co będzie odzwierciedlone zarówno w procesie programowania, wdrażania, monitorowania kontroli, informacji i promocji</w:t>
      </w:r>
      <w:r>
        <w:rPr>
          <w:noProof/>
          <w:lang w:eastAsia="pl-PL" w:bidi="pl-PL"/>
        </w:rPr>
        <w:t>,</w:t>
      </w:r>
      <w:r w:rsidRPr="001D5DE8">
        <w:rPr>
          <w:noProof/>
          <w:lang w:eastAsia="pl-PL" w:bidi="pl-PL"/>
        </w:rPr>
        <w:t xml:space="preserve"> a także samej realizacji projektów.</w:t>
      </w:r>
      <w:bookmarkStart w:id="389" w:name="_Toc67650455"/>
      <w:bookmarkStart w:id="390" w:name="_Toc67650788"/>
      <w:bookmarkStart w:id="391" w:name="_Toc67654905"/>
    </w:p>
    <w:p w:rsidR="007A42E5" w:rsidRDefault="00B11473" w:rsidP="00C2099E">
      <w:pPr>
        <w:spacing w:before="120" w:after="0" w:line="240" w:lineRule="auto"/>
        <w:rPr>
          <w:rFonts w:eastAsia="Calibri" w:cs="Arial"/>
          <w:i/>
          <w:noProof/>
          <w:sz w:val="20"/>
          <w:szCs w:val="20"/>
          <w:lang w:eastAsia="pl-PL" w:bidi="pl-PL"/>
        </w:rPr>
      </w:pPr>
      <w:bookmarkStart w:id="392" w:name="_Toc87282999"/>
      <w:r w:rsidRPr="0090039C">
        <w:rPr>
          <w:rStyle w:val="Nagwek2Znak"/>
          <w:rFonts w:eastAsia="Calibri"/>
        </w:rPr>
        <w:lastRenderedPageBreak/>
        <w:t xml:space="preserve">Wskazanie </w:t>
      </w:r>
      <w:r w:rsidR="00206150">
        <w:rPr>
          <w:rStyle w:val="Nagwek2Znak"/>
          <w:rFonts w:eastAsia="Calibri"/>
        </w:rPr>
        <w:t>konkretnych</w:t>
      </w:r>
      <w:r w:rsidR="00206150" w:rsidRPr="0090039C">
        <w:rPr>
          <w:rStyle w:val="Nagwek2Znak"/>
          <w:rFonts w:eastAsia="Calibri"/>
        </w:rPr>
        <w:t xml:space="preserve"> </w:t>
      </w:r>
      <w:r w:rsidRPr="0090039C">
        <w:rPr>
          <w:rStyle w:val="Nagwek2Znak"/>
          <w:rFonts w:eastAsia="Calibri"/>
        </w:rPr>
        <w:t>terytoriów</w:t>
      </w:r>
      <w:r w:rsidR="00206150">
        <w:rPr>
          <w:rStyle w:val="Nagwek2Znak"/>
          <w:rFonts w:eastAsia="Calibri"/>
        </w:rPr>
        <w:t xml:space="preserve"> objętych wsparciem</w:t>
      </w:r>
      <w:r w:rsidR="007A42E5" w:rsidRPr="0090039C">
        <w:rPr>
          <w:rStyle w:val="Nagwek2Znak"/>
          <w:rFonts w:eastAsia="Calibri"/>
        </w:rPr>
        <w:t>, z</w:t>
      </w:r>
      <w:r w:rsidR="00173847">
        <w:rPr>
          <w:rStyle w:val="Nagwek2Znak"/>
          <w:rFonts w:eastAsia="Calibri"/>
        </w:rPr>
        <w:t xml:space="preserve"> </w:t>
      </w:r>
      <w:r w:rsidR="007A42E5" w:rsidRPr="0090039C">
        <w:rPr>
          <w:rStyle w:val="Nagwek2Znak"/>
          <w:rFonts w:eastAsia="Calibri"/>
        </w:rPr>
        <w:t>uwzględnieniem planowanego wykorzystania narzędzi terytorialnych</w:t>
      </w:r>
      <w:bookmarkEnd w:id="389"/>
      <w:bookmarkEnd w:id="390"/>
      <w:bookmarkEnd w:id="391"/>
      <w:bookmarkEnd w:id="392"/>
      <w:r w:rsidR="007A42E5" w:rsidRPr="0039295E">
        <w:rPr>
          <w:rFonts w:eastAsia="Calibri" w:cs="Arial"/>
          <w:i/>
          <w:noProof/>
          <w:sz w:val="20"/>
          <w:szCs w:val="20"/>
          <w:lang w:eastAsia="pl-PL" w:bidi="pl-PL"/>
        </w:rPr>
        <w:t xml:space="preserve"> </w:t>
      </w:r>
    </w:p>
    <w:p w:rsidR="00267890" w:rsidRPr="0066716C" w:rsidRDefault="00267890" w:rsidP="00267890">
      <w:pPr>
        <w:pStyle w:val="Limitznakw"/>
        <w:spacing w:before="240"/>
      </w:pPr>
      <w:r w:rsidRPr="0066716C">
        <w:t>[limit znaków 2000]</w:t>
      </w:r>
    </w:p>
    <w:p w:rsidR="007A42E5" w:rsidRDefault="001D5DE8" w:rsidP="001D5DE8">
      <w:pPr>
        <w:rPr>
          <w:rFonts w:eastAsia="Calibri" w:cs="Arial"/>
          <w:i/>
          <w:noProof/>
          <w:sz w:val="20"/>
          <w:szCs w:val="20"/>
          <w:lang w:eastAsia="pl-PL" w:bidi="pl-PL"/>
        </w:rPr>
      </w:pPr>
      <w:r w:rsidRPr="001D5DE8">
        <w:rPr>
          <w:noProof/>
          <w:lang w:eastAsia="pl-PL" w:bidi="pl-PL"/>
        </w:rPr>
        <w:t xml:space="preserve">W ramach </w:t>
      </w:r>
      <w:r w:rsidR="004C72A6">
        <w:rPr>
          <w:noProof/>
          <w:lang w:eastAsia="pl-PL" w:bidi="pl-PL"/>
        </w:rPr>
        <w:t>p</w:t>
      </w:r>
      <w:r w:rsidR="004C72A6" w:rsidRPr="001D5DE8">
        <w:rPr>
          <w:noProof/>
          <w:lang w:eastAsia="pl-PL" w:bidi="pl-PL"/>
        </w:rPr>
        <w:t xml:space="preserve">riorytetu </w:t>
      </w:r>
      <w:r w:rsidRPr="001D5DE8">
        <w:rPr>
          <w:noProof/>
          <w:lang w:eastAsia="pl-PL" w:bidi="pl-PL"/>
        </w:rPr>
        <w:t xml:space="preserve">II nie planuje się wydzielenia szczególnych terytoriów docelowych i przypisania im dedykowanej alokacji, gdyż efekty zaplanowanych działań będą oceniane w skali całego kraju. Celem interwencji w obszarze </w:t>
      </w:r>
      <w:r w:rsidR="006F0174">
        <w:rPr>
          <w:noProof/>
          <w:lang w:eastAsia="pl-PL" w:bidi="pl-PL"/>
        </w:rPr>
        <w:br/>
      </w:r>
      <w:r w:rsidRPr="001D5DE8">
        <w:rPr>
          <w:noProof/>
          <w:lang w:eastAsia="pl-PL" w:bidi="pl-PL"/>
        </w:rPr>
        <w:t xml:space="preserve">e-administracji, e-zdrowia, cyberbezpieczeństwa, jest uruchomienie e-usług na poziomie krajowym, z których korzystanie powinno być możliwe niezależnie od miejsca pobytu i rodzaju technologii stosowanej przez odbiorcę (sprzętu, oprogramowania). Pozostałe działania w </w:t>
      </w:r>
      <w:r w:rsidR="00106ACB">
        <w:rPr>
          <w:noProof/>
          <w:lang w:eastAsia="pl-PL" w:bidi="pl-PL"/>
        </w:rPr>
        <w:t>p</w:t>
      </w:r>
      <w:r w:rsidR="00106ACB" w:rsidRPr="001D5DE8">
        <w:rPr>
          <w:noProof/>
          <w:lang w:eastAsia="pl-PL" w:bidi="pl-PL"/>
        </w:rPr>
        <w:t xml:space="preserve">riorytecie </w:t>
      </w:r>
      <w:r w:rsidRPr="001D5DE8">
        <w:rPr>
          <w:noProof/>
          <w:lang w:eastAsia="pl-PL" w:bidi="pl-PL"/>
        </w:rPr>
        <w:t>II, w tym rozwój cyfrowej dostępności i ponownego wykorzystania informacji, rozwój współpracy międzysektorowej na rzecz cyfrowych rozwiązań problemów społeczno-gospodarczych oraz działania w obszarze wsparcia umiejętności cyfrowych również będą miały charakter ogólnokrajowy. Priorytet II realizuje zatem cele horyzontalne, bez ukierunkowania terytorialnego.</w:t>
      </w:r>
    </w:p>
    <w:p w:rsidR="001D5DE8" w:rsidRDefault="00B31C90" w:rsidP="001D5DE8">
      <w:pPr>
        <w:rPr>
          <w:noProof/>
          <w:lang w:eastAsia="pl-PL" w:bidi="pl-PL"/>
        </w:rPr>
      </w:pPr>
      <w:r>
        <w:rPr>
          <w:noProof/>
          <w:lang w:eastAsia="pl-PL" w:bidi="pl-PL"/>
        </w:rPr>
        <w:t xml:space="preserve">W związku z powyższym </w:t>
      </w:r>
      <w:r w:rsidRPr="00B31C90">
        <w:rPr>
          <w:noProof/>
          <w:lang w:eastAsia="pl-PL" w:bidi="pl-PL"/>
        </w:rPr>
        <w:t>identyfika</w:t>
      </w:r>
      <w:r>
        <w:rPr>
          <w:noProof/>
          <w:lang w:eastAsia="pl-PL" w:bidi="pl-PL"/>
        </w:rPr>
        <w:t xml:space="preserve">cja alokacji skierowanej na </w:t>
      </w:r>
      <w:r w:rsidRPr="00D877D0">
        <w:rPr>
          <w:noProof/>
          <w:lang w:eastAsia="pl-PL" w:bidi="pl-PL"/>
        </w:rPr>
        <w:t>OSI</w:t>
      </w:r>
      <w:r>
        <w:rPr>
          <w:noProof/>
          <w:lang w:eastAsia="pl-PL" w:bidi="pl-PL"/>
        </w:rPr>
        <w:t xml:space="preserve">, tj. </w:t>
      </w:r>
      <w:r w:rsidRPr="00B31C90">
        <w:rPr>
          <w:noProof/>
          <w:lang w:eastAsia="pl-PL" w:bidi="pl-PL"/>
        </w:rPr>
        <w:t>miasta średnie tracące funkcje społeczno-</w:t>
      </w:r>
      <w:r w:rsidR="00231861" w:rsidRPr="00B31C90">
        <w:rPr>
          <w:noProof/>
          <w:lang w:eastAsia="pl-PL" w:bidi="pl-PL"/>
        </w:rPr>
        <w:t>gosp</w:t>
      </w:r>
      <w:r w:rsidR="00231861">
        <w:rPr>
          <w:noProof/>
          <w:lang w:eastAsia="pl-PL" w:bidi="pl-PL"/>
        </w:rPr>
        <w:t>od</w:t>
      </w:r>
      <w:r w:rsidR="00231861" w:rsidRPr="00B31C90">
        <w:rPr>
          <w:noProof/>
          <w:lang w:eastAsia="pl-PL" w:bidi="pl-PL"/>
        </w:rPr>
        <w:t>arcze</w:t>
      </w:r>
      <w:r w:rsidRPr="00B31C90">
        <w:rPr>
          <w:noProof/>
          <w:lang w:eastAsia="pl-PL" w:bidi="pl-PL"/>
        </w:rPr>
        <w:t>, a także obszary zagrożone trwałą marginalizacją</w:t>
      </w:r>
      <w:r w:rsidR="0020408D">
        <w:rPr>
          <w:noProof/>
          <w:lang w:eastAsia="pl-PL" w:bidi="pl-PL"/>
        </w:rPr>
        <w:t>,</w:t>
      </w:r>
      <w:r w:rsidRPr="00B31C90">
        <w:rPr>
          <w:noProof/>
          <w:lang w:eastAsia="pl-PL" w:bidi="pl-PL"/>
        </w:rPr>
        <w:t xml:space="preserve"> będzie możliwa po wyborze projektów (ex-post).</w:t>
      </w:r>
    </w:p>
    <w:p w:rsidR="007A42E5" w:rsidRDefault="00A00E80" w:rsidP="00FF3C63">
      <w:pPr>
        <w:spacing w:before="120" w:after="120" w:line="240" w:lineRule="auto"/>
        <w:jc w:val="both"/>
        <w:rPr>
          <w:rFonts w:eastAsia="Calibri" w:cs="Arial"/>
          <w:i/>
          <w:noProof/>
          <w:sz w:val="20"/>
          <w:szCs w:val="20"/>
          <w:lang w:eastAsia="pl-PL" w:bidi="pl-PL"/>
        </w:rPr>
      </w:pPr>
      <w:bookmarkStart w:id="393" w:name="_Toc67650456"/>
      <w:bookmarkStart w:id="394" w:name="_Toc67650789"/>
      <w:bookmarkStart w:id="395" w:name="_Toc67654906"/>
      <w:bookmarkStart w:id="396" w:name="_Toc87283000"/>
      <w:r>
        <w:rPr>
          <w:rStyle w:val="Nagwek2Znak"/>
          <w:rFonts w:eastAsia="Calibri"/>
        </w:rPr>
        <w:t>Działania</w:t>
      </w:r>
      <w:r w:rsidRPr="00615E1B">
        <w:rPr>
          <w:rStyle w:val="Nagwek2Znak"/>
          <w:rFonts w:eastAsia="Calibri"/>
        </w:rPr>
        <w:t xml:space="preserve"> </w:t>
      </w:r>
      <w:r w:rsidR="007A42E5" w:rsidRPr="00615E1B">
        <w:rPr>
          <w:rStyle w:val="Nagwek2Znak"/>
          <w:rFonts w:eastAsia="Calibri"/>
        </w:rPr>
        <w:t>międzyregionalne</w:t>
      </w:r>
      <w:r w:rsidR="00887E41" w:rsidRPr="00615E1B">
        <w:rPr>
          <w:rStyle w:val="Nagwek2Znak"/>
          <w:rFonts w:eastAsia="Calibri"/>
        </w:rPr>
        <w:t>, transgraniczne</w:t>
      </w:r>
      <w:r w:rsidR="007A42E5" w:rsidRPr="00615E1B">
        <w:rPr>
          <w:rStyle w:val="Nagwek2Znak"/>
          <w:rFonts w:eastAsia="Calibri"/>
        </w:rPr>
        <w:t xml:space="preserve"> i transnarodowe</w:t>
      </w:r>
      <w:bookmarkEnd w:id="393"/>
      <w:bookmarkEnd w:id="394"/>
      <w:bookmarkEnd w:id="395"/>
      <w:bookmarkEnd w:id="396"/>
    </w:p>
    <w:p w:rsidR="00267890" w:rsidRPr="0066716C" w:rsidRDefault="00267890" w:rsidP="00267890">
      <w:pPr>
        <w:pStyle w:val="Limitznakw"/>
        <w:spacing w:before="240"/>
      </w:pPr>
      <w:r w:rsidRPr="0066716C">
        <w:t>[limit znaków 2000]</w:t>
      </w:r>
    </w:p>
    <w:p w:rsidR="00DF2D17" w:rsidRPr="0039295E" w:rsidRDefault="001D5DE8" w:rsidP="001D5DE8">
      <w:pPr>
        <w:rPr>
          <w:rFonts w:eastAsia="Times New Roman" w:cs="Arial"/>
          <w:i/>
          <w:noProof/>
          <w:sz w:val="20"/>
          <w:szCs w:val="20"/>
          <w:lang w:eastAsia="pl-PL" w:bidi="pl-PL"/>
        </w:rPr>
      </w:pPr>
      <w:r w:rsidRPr="001D5DE8">
        <w:rPr>
          <w:noProof/>
          <w:lang w:eastAsia="pl-PL" w:bidi="pl-PL"/>
        </w:rPr>
        <w:t xml:space="preserve">W ramach </w:t>
      </w:r>
      <w:r w:rsidR="007505C2">
        <w:rPr>
          <w:noProof/>
          <w:lang w:eastAsia="pl-PL" w:bidi="pl-PL"/>
        </w:rPr>
        <w:t>p</w:t>
      </w:r>
      <w:r w:rsidR="007505C2" w:rsidRPr="001D5DE8">
        <w:rPr>
          <w:noProof/>
          <w:lang w:eastAsia="pl-PL" w:bidi="pl-PL"/>
        </w:rPr>
        <w:t xml:space="preserve">riorytetu </w:t>
      </w:r>
      <w:r w:rsidRPr="001D5DE8">
        <w:rPr>
          <w:noProof/>
          <w:lang w:eastAsia="pl-PL" w:bidi="pl-PL"/>
        </w:rPr>
        <w:t xml:space="preserve">II wspierana będzie kontynuacja inicjatywy polegającej na nawiązaniu współpracy bilateralnej i międzynarodowej służącej wymianie dobrych praktyk w zakresie otwierania danych, tak w obszarze budowy niezbędnej infrastruktury, kreowania przyjaznego otoczenia prawno – organizacyjnego, jak również wzmacniania kompetencji. Działania te będą stanowić inspirację dla wdrożenia nowych rozwiązań, m.in. w obszarze inteligentnych miast, wsi oraz rolnictwa. Współpraca transnarodowa będzie też elementem projektów </w:t>
      </w:r>
      <w:r w:rsidR="00F51AB2" w:rsidRPr="001D5DE8">
        <w:rPr>
          <w:noProof/>
          <w:lang w:eastAsia="pl-PL" w:bidi="pl-PL"/>
        </w:rPr>
        <w:t>w</w:t>
      </w:r>
      <w:r w:rsidR="00F51AB2">
        <w:rPr>
          <w:noProof/>
          <w:lang w:eastAsia="pl-PL" w:bidi="pl-PL"/>
        </w:rPr>
        <w:t> </w:t>
      </w:r>
      <w:r w:rsidRPr="001D5DE8">
        <w:rPr>
          <w:noProof/>
          <w:lang w:eastAsia="pl-PL" w:bidi="pl-PL"/>
        </w:rPr>
        <w:t>zakresie digitalizacji i udostępniania danych, zwłaszcza danych ze źródeł nauki. Ponadto w</w:t>
      </w:r>
      <w:r w:rsidR="006F0174">
        <w:rPr>
          <w:noProof/>
          <w:lang w:eastAsia="pl-PL" w:bidi="pl-PL"/>
        </w:rPr>
        <w:t> </w:t>
      </w:r>
      <w:r w:rsidRPr="001D5DE8">
        <w:rPr>
          <w:noProof/>
          <w:lang w:eastAsia="pl-PL" w:bidi="pl-PL"/>
        </w:rPr>
        <w:t>ramach interwencji wspierany będzie rozwój centrum innowacji cyfrowych dla e-administracji. Centrum to dla efektywniejszego wykonywania swoich zadań</w:t>
      </w:r>
      <w:r w:rsidR="007A3827">
        <w:rPr>
          <w:noProof/>
          <w:lang w:eastAsia="pl-PL" w:bidi="pl-PL"/>
        </w:rPr>
        <w:t>,</w:t>
      </w:r>
      <w:r w:rsidRPr="001D5DE8">
        <w:rPr>
          <w:noProof/>
          <w:lang w:eastAsia="pl-PL" w:bidi="pl-PL"/>
        </w:rPr>
        <w:t xml:space="preserve"> m.in. świadczenia usług i doradztwa oraz budowania potencjału administracyjnego będzie nawiązywać współpracę transnarodową.</w:t>
      </w:r>
    </w:p>
    <w:p w:rsidR="00765A3D" w:rsidRDefault="00765A3D">
      <w:pPr>
        <w:spacing w:line="276" w:lineRule="auto"/>
        <w:rPr>
          <w:rStyle w:val="Nagwek2Znak"/>
          <w:rFonts w:eastAsia="Calibri"/>
        </w:rPr>
      </w:pPr>
      <w:bookmarkStart w:id="397" w:name="_Toc67650457"/>
      <w:bookmarkStart w:id="398" w:name="_Toc67650790"/>
      <w:bookmarkStart w:id="399" w:name="_Toc67654907"/>
      <w:r>
        <w:rPr>
          <w:rStyle w:val="Nagwek2Znak"/>
          <w:rFonts w:eastAsia="Calibri"/>
        </w:rPr>
        <w:br w:type="page"/>
      </w:r>
    </w:p>
    <w:p w:rsidR="00447C77" w:rsidRDefault="007A42E5" w:rsidP="002B6290">
      <w:pPr>
        <w:spacing w:before="120" w:after="120" w:line="240" w:lineRule="auto"/>
        <w:jc w:val="both"/>
        <w:rPr>
          <w:rFonts w:eastAsia="Calibri" w:cs="Arial"/>
          <w:i/>
          <w:noProof/>
          <w:sz w:val="20"/>
          <w:szCs w:val="20"/>
          <w:lang w:eastAsia="pl-PL" w:bidi="pl-PL"/>
        </w:rPr>
      </w:pPr>
      <w:bookmarkStart w:id="400" w:name="_Toc87283001"/>
      <w:r w:rsidRPr="00081DCE">
        <w:rPr>
          <w:rStyle w:val="Nagwek2Znak"/>
          <w:rFonts w:eastAsia="Calibri"/>
        </w:rPr>
        <w:lastRenderedPageBreak/>
        <w:t>Planowane wykorzystanie instrumentów finansowych</w:t>
      </w:r>
      <w:bookmarkEnd w:id="397"/>
      <w:bookmarkEnd w:id="398"/>
      <w:bookmarkEnd w:id="399"/>
      <w:bookmarkEnd w:id="400"/>
      <w:r w:rsidRPr="0039295E">
        <w:rPr>
          <w:rFonts w:eastAsia="Calibri" w:cs="Arial"/>
          <w:i/>
          <w:noProof/>
          <w:sz w:val="20"/>
          <w:szCs w:val="20"/>
          <w:lang w:eastAsia="pl-PL" w:bidi="pl-PL"/>
        </w:rPr>
        <w:t xml:space="preserve"> </w:t>
      </w:r>
    </w:p>
    <w:p w:rsidR="00FA6901" w:rsidRPr="00081DCE" w:rsidRDefault="00447C77" w:rsidP="00447C77">
      <w:pPr>
        <w:pStyle w:val="Limitznakw"/>
        <w:spacing w:before="240"/>
      </w:pPr>
      <w:r w:rsidRPr="00081DCE">
        <w:t>[limit znaków 1000]</w:t>
      </w:r>
    </w:p>
    <w:p w:rsidR="00267890" w:rsidRDefault="00AD6CE5" w:rsidP="00081DCE">
      <w:r w:rsidRPr="00447C77">
        <w:t xml:space="preserve">Projekty </w:t>
      </w:r>
      <w:r w:rsidR="00E955D4">
        <w:t xml:space="preserve">priorytetu </w:t>
      </w:r>
      <w:r w:rsidR="00F414AB">
        <w:t>II</w:t>
      </w:r>
      <w:r w:rsidR="008522CC" w:rsidRPr="00447C77">
        <w:t xml:space="preserve"> </w:t>
      </w:r>
      <w:r w:rsidR="00F414AB">
        <w:t xml:space="preserve">będą </w:t>
      </w:r>
      <w:r w:rsidR="008522CC" w:rsidRPr="00447C77">
        <w:t xml:space="preserve">głównie </w:t>
      </w:r>
      <w:r w:rsidRPr="00447C77">
        <w:t>real</w:t>
      </w:r>
      <w:r w:rsidR="00DF2A75" w:rsidRPr="00447C77">
        <w:t>i</w:t>
      </w:r>
      <w:r w:rsidRPr="00447C77">
        <w:t xml:space="preserve">zowane </w:t>
      </w:r>
      <w:r w:rsidR="008522CC" w:rsidRPr="00447C77">
        <w:t xml:space="preserve">przez podmioty publiczne. </w:t>
      </w:r>
      <w:r w:rsidR="00024FD7">
        <w:t>B</w:t>
      </w:r>
      <w:r w:rsidR="00F414AB" w:rsidRPr="00447C77">
        <w:t xml:space="preserve">ędą </w:t>
      </w:r>
      <w:r w:rsidR="00024FD7">
        <w:t xml:space="preserve">one </w:t>
      </w:r>
      <w:r w:rsidR="00F414AB" w:rsidRPr="00447C77">
        <w:t xml:space="preserve">dotyczyły </w:t>
      </w:r>
      <w:r w:rsidR="00447C77">
        <w:t xml:space="preserve">w przeważającej mierze </w:t>
      </w:r>
      <w:r w:rsidR="00F414AB" w:rsidRPr="00447C77">
        <w:t>wdrażania usług publicznych, digitalizacji i</w:t>
      </w:r>
      <w:r w:rsidR="00024FD7">
        <w:t> </w:t>
      </w:r>
      <w:r w:rsidR="00F414AB" w:rsidRPr="00447C77">
        <w:t xml:space="preserve">udostępniania informacji sektora publicznego, </w:t>
      </w:r>
      <w:r w:rsidR="00F414AB">
        <w:t xml:space="preserve">a także działań mających wzmocnić odporność </w:t>
      </w:r>
      <w:r w:rsidR="00024FD7">
        <w:t xml:space="preserve">podmiotów publicznych </w:t>
      </w:r>
      <w:r w:rsidR="00F414AB">
        <w:t>na c</w:t>
      </w:r>
      <w:r w:rsidR="00373A2E">
        <w:t>yberataki.</w:t>
      </w:r>
      <w:r w:rsidR="00447C77">
        <w:t xml:space="preserve"> </w:t>
      </w:r>
      <w:r w:rsidR="00447C77" w:rsidRPr="00447C77">
        <w:t>Determinuje to zastosowanie dotacyjnej formy wsparcia.</w:t>
      </w:r>
    </w:p>
    <w:p w:rsidR="00F51AB2" w:rsidRPr="00447C77" w:rsidRDefault="00F51AB2" w:rsidP="00081DCE">
      <w:r w:rsidRPr="00F51AB2">
        <w:rPr>
          <w:lang w:bidi="pl-PL"/>
        </w:rPr>
        <w:t>Jednocześnie nie wyklucza się zastosowania wsparcia także w formie instrumentów finansowych oraz połączenia dotacji i instrumentów finansowych</w:t>
      </w:r>
      <w:r>
        <w:rPr>
          <w:lang w:bidi="pl-PL"/>
        </w:rPr>
        <w:t>.</w:t>
      </w:r>
    </w:p>
    <w:p w:rsidR="00637357" w:rsidRPr="00707F5A" w:rsidRDefault="00637357" w:rsidP="00707F5A">
      <w:pPr>
        <w:rPr>
          <w:noProof/>
          <w:lang w:eastAsia="pl-PL" w:bidi="pl-PL"/>
        </w:rPr>
        <w:sectPr w:rsidR="00637357" w:rsidRPr="00707F5A">
          <w:footnotePr>
            <w:numRestart w:val="eachSect"/>
          </w:footnotePr>
          <w:pgSz w:w="11906" w:h="16838" w:code="9"/>
          <w:pgMar w:top="1417" w:right="1417" w:bottom="1417" w:left="1417" w:header="709" w:footer="709" w:gutter="0"/>
          <w:cols w:space="708"/>
          <w:titlePg/>
          <w:docGrid w:linePitch="360"/>
        </w:sectPr>
      </w:pPr>
    </w:p>
    <w:p w:rsidR="007A42E5" w:rsidRPr="001219A7" w:rsidRDefault="007A42E5" w:rsidP="0090039C">
      <w:pPr>
        <w:pStyle w:val="Nagwek2"/>
        <w:rPr>
          <w:iCs/>
          <w:noProof/>
        </w:rPr>
      </w:pPr>
      <w:bookmarkStart w:id="401" w:name="_Toc67650464"/>
      <w:bookmarkStart w:id="402" w:name="_Toc67650797"/>
      <w:bookmarkStart w:id="403" w:name="_Toc67654909"/>
      <w:bookmarkStart w:id="404" w:name="_Toc87283002"/>
      <w:r w:rsidRPr="00081DCE">
        <w:rPr>
          <w:rFonts w:eastAsia="Calibri"/>
          <w:noProof/>
        </w:rPr>
        <w:lastRenderedPageBreak/>
        <w:t>Wskaźniki</w:t>
      </w:r>
      <w:bookmarkEnd w:id="401"/>
      <w:bookmarkEnd w:id="402"/>
      <w:bookmarkEnd w:id="403"/>
      <w:bookmarkEnd w:id="404"/>
    </w:p>
    <w:p w:rsidR="007A42E5" w:rsidRPr="005408E2" w:rsidRDefault="00267890" w:rsidP="00081DCE">
      <w:pPr>
        <w:rPr>
          <w:noProof/>
          <w:lang w:eastAsia="pl-PL" w:bidi="pl-PL"/>
        </w:rPr>
      </w:pPr>
      <w:r w:rsidRPr="00267890">
        <w:rPr>
          <w:b/>
          <w:noProof/>
          <w:lang w:eastAsia="pl-PL" w:bidi="pl-PL"/>
        </w:rPr>
        <w:t xml:space="preserve">Tabela </w:t>
      </w:r>
      <w:r w:rsidR="00DB4CA7">
        <w:rPr>
          <w:b/>
          <w:noProof/>
          <w:lang w:eastAsia="pl-PL" w:bidi="pl-PL"/>
        </w:rPr>
        <w:t>8</w:t>
      </w:r>
      <w:r w:rsidRPr="00267890">
        <w:rPr>
          <w:b/>
          <w:noProof/>
          <w:lang w:eastAsia="pl-PL" w:bidi="pl-PL"/>
        </w:rPr>
        <w:t>: Wskaźniki produktu</w:t>
      </w:r>
      <w:r w:rsidRPr="00267890" w:rsidDel="005408E2">
        <w:rPr>
          <w:noProof/>
          <w:lang w:eastAsia="pl-PL" w:bidi="pl-P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0"/>
        <w:gridCol w:w="1424"/>
        <w:gridCol w:w="956"/>
        <w:gridCol w:w="1296"/>
        <w:gridCol w:w="1517"/>
        <w:gridCol w:w="2960"/>
        <w:gridCol w:w="1430"/>
        <w:gridCol w:w="1317"/>
        <w:gridCol w:w="1678"/>
      </w:tblGrid>
      <w:tr w:rsidR="00AE40B7" w:rsidRPr="005F76BC" w:rsidTr="00E54352">
        <w:trPr>
          <w:cantSplit/>
          <w:trHeight w:val="1647"/>
          <w:tblHeader/>
        </w:trPr>
        <w:tc>
          <w:tcPr>
            <w:tcW w:w="577" w:type="pct"/>
          </w:tcPr>
          <w:p w:rsidR="007A42E5" w:rsidRPr="005F76BC" w:rsidRDefault="007A42E5" w:rsidP="007A42E5">
            <w:pPr>
              <w:spacing w:before="120" w:after="120" w:line="240" w:lineRule="auto"/>
              <w:jc w:val="both"/>
              <w:rPr>
                <w:rFonts w:eastAsia="Calibri" w:cs="Arial"/>
                <w:b/>
                <w:noProof/>
                <w:sz w:val="16"/>
                <w:szCs w:val="16"/>
                <w:lang w:eastAsia="pl-PL" w:bidi="pl-PL"/>
              </w:rPr>
            </w:pPr>
            <w:r w:rsidRPr="005F76BC">
              <w:rPr>
                <w:rFonts w:eastAsia="Calibri" w:cs="Arial"/>
                <w:b/>
                <w:noProof/>
                <w:sz w:val="16"/>
                <w:lang w:eastAsia="pl-PL" w:bidi="pl-PL"/>
              </w:rPr>
              <w:t xml:space="preserve">Priorytet </w:t>
            </w:r>
          </w:p>
        </w:tc>
        <w:tc>
          <w:tcPr>
            <w:tcW w:w="501" w:type="pct"/>
          </w:tcPr>
          <w:p w:rsidR="007A42E5" w:rsidRPr="001219A7" w:rsidRDefault="007A42E5" w:rsidP="00A814F2">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szczegółowy </w:t>
            </w:r>
          </w:p>
        </w:tc>
        <w:tc>
          <w:tcPr>
            <w:tcW w:w="336"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Fundusz</w:t>
            </w:r>
          </w:p>
        </w:tc>
        <w:tc>
          <w:tcPr>
            <w:tcW w:w="456"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Kategoria regionu</w:t>
            </w:r>
          </w:p>
        </w:tc>
        <w:tc>
          <w:tcPr>
            <w:tcW w:w="533"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Nr identyfikacyjny [5]</w:t>
            </w:r>
          </w:p>
        </w:tc>
        <w:tc>
          <w:tcPr>
            <w:tcW w:w="1041" w:type="pct"/>
            <w:shd w:val="clear" w:color="auto" w:fill="auto"/>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Wskaźnik [255] </w:t>
            </w:r>
          </w:p>
        </w:tc>
        <w:tc>
          <w:tcPr>
            <w:tcW w:w="503"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Jednostka miary</w:t>
            </w:r>
          </w:p>
        </w:tc>
        <w:tc>
          <w:tcPr>
            <w:tcW w:w="463" w:type="pct"/>
            <w:shd w:val="clear" w:color="auto" w:fill="auto"/>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Cel pośredni (2024)</w:t>
            </w:r>
          </w:p>
          <w:p w:rsidR="007A42E5" w:rsidRPr="001219A7" w:rsidRDefault="007A42E5" w:rsidP="001219A7">
            <w:pPr>
              <w:spacing w:before="120" w:after="120" w:line="240" w:lineRule="auto"/>
              <w:rPr>
                <w:rFonts w:eastAsia="Calibri" w:cs="Arial"/>
                <w:b/>
                <w:noProof/>
                <w:sz w:val="18"/>
                <w:szCs w:val="18"/>
                <w:lang w:eastAsia="pl-PL" w:bidi="pl-PL"/>
              </w:rPr>
            </w:pPr>
          </w:p>
        </w:tc>
        <w:tc>
          <w:tcPr>
            <w:tcW w:w="590" w:type="pct"/>
            <w:shd w:val="clear" w:color="auto" w:fill="auto"/>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w:t>
            </w:r>
            <w:r w:rsidR="00BF4097">
              <w:rPr>
                <w:rFonts w:eastAsia="Calibri" w:cs="Arial"/>
                <w:b/>
                <w:noProof/>
                <w:sz w:val="18"/>
                <w:szCs w:val="18"/>
                <w:lang w:eastAsia="pl-PL" w:bidi="pl-PL"/>
              </w:rPr>
              <w:t xml:space="preserve">końcowy </w:t>
            </w:r>
            <w:r w:rsidRPr="001219A7">
              <w:rPr>
                <w:rFonts w:eastAsia="Calibri" w:cs="Arial"/>
                <w:b/>
                <w:noProof/>
                <w:sz w:val="18"/>
                <w:szCs w:val="18"/>
                <w:lang w:eastAsia="pl-PL" w:bidi="pl-PL"/>
              </w:rPr>
              <w:t>(2029)</w:t>
            </w:r>
          </w:p>
          <w:p w:rsidR="007A42E5" w:rsidRPr="001219A7" w:rsidRDefault="007A42E5" w:rsidP="001219A7">
            <w:pPr>
              <w:spacing w:before="120" w:after="120" w:line="240" w:lineRule="auto"/>
              <w:rPr>
                <w:rFonts w:eastAsia="Calibri" w:cs="Arial"/>
                <w:b/>
                <w:noProof/>
                <w:sz w:val="18"/>
                <w:szCs w:val="18"/>
                <w:lang w:eastAsia="pl-PL" w:bidi="pl-PL"/>
              </w:rPr>
            </w:pPr>
          </w:p>
        </w:tc>
      </w:tr>
      <w:tr w:rsidR="00AE40B7" w:rsidRPr="005F76BC" w:rsidTr="00E54352">
        <w:trPr>
          <w:cantSplit/>
          <w:trHeight w:val="332"/>
        </w:trPr>
        <w:tc>
          <w:tcPr>
            <w:tcW w:w="577" w:type="pct"/>
          </w:tcPr>
          <w:p w:rsidR="00637357" w:rsidRPr="002F4AEF" w:rsidRDefault="00637357"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Zaawansowane usługi cyfrowe</w:t>
            </w:r>
          </w:p>
        </w:tc>
        <w:tc>
          <w:tcPr>
            <w:tcW w:w="501" w:type="pct"/>
          </w:tcPr>
          <w:p w:rsidR="00637357" w:rsidRPr="002F4AEF" w:rsidRDefault="00637357" w:rsidP="009326CA">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9326CA">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9326CA">
              <w:rPr>
                <w:rFonts w:eastAsia="Calibri" w:cs="Arial"/>
                <w:noProof/>
                <w:sz w:val="16"/>
                <w:szCs w:val="16"/>
                <w:lang w:eastAsia="pl-PL" w:bidi="pl-PL"/>
              </w:rPr>
              <w:t>instytucji publicznych</w:t>
            </w:r>
          </w:p>
        </w:tc>
        <w:tc>
          <w:tcPr>
            <w:tcW w:w="336" w:type="pct"/>
          </w:tcPr>
          <w:p w:rsidR="00637357" w:rsidRPr="002F4AEF" w:rsidRDefault="00637357"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637357" w:rsidRPr="002F4AEF" w:rsidRDefault="00637357"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Bardziej rozwinięty</w:t>
            </w:r>
          </w:p>
        </w:tc>
        <w:tc>
          <w:tcPr>
            <w:tcW w:w="533" w:type="pct"/>
          </w:tcPr>
          <w:p w:rsidR="00637357" w:rsidRPr="002F4AEF" w:rsidRDefault="00637357"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13</w:t>
            </w:r>
          </w:p>
        </w:tc>
        <w:tc>
          <w:tcPr>
            <w:tcW w:w="1041" w:type="pct"/>
            <w:shd w:val="clear" w:color="auto" w:fill="auto"/>
          </w:tcPr>
          <w:p w:rsidR="00946E42" w:rsidRPr="00946E42" w:rsidRDefault="00946E42" w:rsidP="00946E42">
            <w:pPr>
              <w:spacing w:after="0" w:line="240" w:lineRule="auto"/>
              <w:rPr>
                <w:sz w:val="16"/>
              </w:rPr>
            </w:pPr>
            <w:r w:rsidRPr="00946E42">
              <w:rPr>
                <w:rStyle w:val="markedcontent"/>
                <w:rFonts w:cs="Arial"/>
                <w:sz w:val="16"/>
              </w:rPr>
              <w:t>Wartość usług, produktów i procesów cyfrowych opracowanych dla przedsiębiorstw</w:t>
            </w:r>
          </w:p>
          <w:p w:rsidR="00946E42" w:rsidRPr="00E82E25" w:rsidRDefault="00946E42" w:rsidP="00040599">
            <w:pPr>
              <w:spacing w:after="0" w:line="240" w:lineRule="auto"/>
              <w:rPr>
                <w:rFonts w:cs="Arial"/>
                <w:sz w:val="16"/>
                <w:szCs w:val="16"/>
              </w:rPr>
            </w:pPr>
          </w:p>
        </w:tc>
        <w:tc>
          <w:tcPr>
            <w:tcW w:w="503" w:type="pct"/>
          </w:tcPr>
          <w:p w:rsidR="00637357" w:rsidRPr="002F4AEF" w:rsidRDefault="00E82E25" w:rsidP="00040599">
            <w:pPr>
              <w:spacing w:after="0" w:line="240" w:lineRule="auto"/>
              <w:rPr>
                <w:rFonts w:eastAsia="Calibri" w:cs="Arial"/>
                <w:noProof/>
                <w:sz w:val="16"/>
                <w:szCs w:val="16"/>
                <w:lang w:eastAsia="pl-PL" w:bidi="pl-PL"/>
              </w:rPr>
            </w:pPr>
            <w:r>
              <w:rPr>
                <w:rFonts w:eastAsia="Calibri" w:cs="Arial"/>
                <w:noProof/>
                <w:sz w:val="16"/>
                <w:szCs w:val="16"/>
                <w:lang w:eastAsia="pl-PL" w:bidi="pl-PL"/>
              </w:rPr>
              <w:t>euro</w:t>
            </w:r>
          </w:p>
        </w:tc>
        <w:tc>
          <w:tcPr>
            <w:tcW w:w="463" w:type="pct"/>
            <w:shd w:val="clear" w:color="auto" w:fill="auto"/>
          </w:tcPr>
          <w:p w:rsidR="00637357"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637357"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AE40B7" w:rsidRPr="005F76BC" w:rsidTr="00E54352">
        <w:trPr>
          <w:cantSplit/>
          <w:trHeight w:val="332"/>
        </w:trPr>
        <w:tc>
          <w:tcPr>
            <w:tcW w:w="577"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Zaawansowane usługi cyfrowe</w:t>
            </w:r>
          </w:p>
        </w:tc>
        <w:tc>
          <w:tcPr>
            <w:tcW w:w="501" w:type="pct"/>
          </w:tcPr>
          <w:p w:rsidR="00B65F60" w:rsidRPr="002F4AEF" w:rsidRDefault="00B65F60" w:rsidP="00EB6B94">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EB6B94">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EB6B94">
              <w:rPr>
                <w:rFonts w:eastAsia="Calibri" w:cs="Arial"/>
                <w:noProof/>
                <w:sz w:val="16"/>
                <w:szCs w:val="16"/>
                <w:lang w:eastAsia="pl-PL" w:bidi="pl-PL"/>
              </w:rPr>
              <w:t>instytucji publicznych</w:t>
            </w:r>
          </w:p>
        </w:tc>
        <w:tc>
          <w:tcPr>
            <w:tcW w:w="33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W okresie przejściowym</w:t>
            </w:r>
          </w:p>
        </w:tc>
        <w:tc>
          <w:tcPr>
            <w:tcW w:w="533" w:type="pct"/>
          </w:tcPr>
          <w:p w:rsidR="00B65F60" w:rsidRPr="002F4AEF" w:rsidRDefault="00B65F60" w:rsidP="002F4AEF">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13</w:t>
            </w:r>
          </w:p>
        </w:tc>
        <w:tc>
          <w:tcPr>
            <w:tcW w:w="1041" w:type="pct"/>
            <w:shd w:val="clear" w:color="auto" w:fill="auto"/>
          </w:tcPr>
          <w:p w:rsidR="00946E42" w:rsidRPr="00FD44BD" w:rsidRDefault="00946E42" w:rsidP="00946E42">
            <w:pPr>
              <w:spacing w:after="0" w:line="240" w:lineRule="auto"/>
              <w:rPr>
                <w:sz w:val="16"/>
              </w:rPr>
            </w:pPr>
            <w:r w:rsidRPr="00FD44BD">
              <w:rPr>
                <w:rStyle w:val="markedcontent"/>
                <w:rFonts w:cs="Arial"/>
                <w:sz w:val="16"/>
              </w:rPr>
              <w:t>Wartość usług, produktów i procesów cyfrowych opracowanych dla przedsiębiorstw</w:t>
            </w:r>
          </w:p>
          <w:p w:rsidR="00946E42" w:rsidRPr="00E82E25" w:rsidRDefault="00946E42" w:rsidP="002F4AEF">
            <w:pPr>
              <w:spacing w:after="0" w:line="240" w:lineRule="auto"/>
              <w:rPr>
                <w:rFonts w:eastAsia="Calibri" w:cs="Arial"/>
                <w:noProof/>
                <w:sz w:val="16"/>
                <w:szCs w:val="16"/>
                <w:lang w:eastAsia="pl-PL" w:bidi="pl-PL"/>
              </w:rPr>
            </w:pPr>
          </w:p>
        </w:tc>
        <w:tc>
          <w:tcPr>
            <w:tcW w:w="503" w:type="pct"/>
          </w:tcPr>
          <w:p w:rsidR="00B65F60" w:rsidRPr="002F4AEF" w:rsidRDefault="00E82E25" w:rsidP="00937CCC">
            <w:pPr>
              <w:spacing w:after="0" w:line="240" w:lineRule="auto"/>
              <w:jc w:val="both"/>
              <w:rPr>
                <w:rFonts w:eastAsia="Calibri" w:cs="Arial"/>
                <w:noProof/>
                <w:sz w:val="16"/>
                <w:szCs w:val="16"/>
                <w:lang w:eastAsia="pl-PL" w:bidi="pl-PL"/>
              </w:rPr>
            </w:pPr>
            <w:r>
              <w:rPr>
                <w:rFonts w:eastAsia="Calibri" w:cs="Arial"/>
                <w:noProof/>
                <w:sz w:val="16"/>
                <w:szCs w:val="16"/>
                <w:lang w:eastAsia="pl-PL" w:bidi="pl-PL"/>
              </w:rPr>
              <w:t>euro</w:t>
            </w:r>
          </w:p>
        </w:tc>
        <w:tc>
          <w:tcPr>
            <w:tcW w:w="463" w:type="pct"/>
            <w:shd w:val="clear" w:color="auto" w:fill="auto"/>
          </w:tcPr>
          <w:p w:rsidR="00B65F60" w:rsidRPr="002F4AEF" w:rsidRDefault="00173847" w:rsidP="00937CCC">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B65F60"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AE40B7" w:rsidRPr="005F76BC" w:rsidTr="00E54352">
        <w:trPr>
          <w:cantSplit/>
          <w:trHeight w:val="332"/>
        </w:trPr>
        <w:tc>
          <w:tcPr>
            <w:tcW w:w="577"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Zaawansowane usługi cyfrowe</w:t>
            </w:r>
          </w:p>
        </w:tc>
        <w:tc>
          <w:tcPr>
            <w:tcW w:w="501" w:type="pct"/>
          </w:tcPr>
          <w:p w:rsidR="00B65F60" w:rsidRPr="002F4AEF" w:rsidRDefault="00B65F60" w:rsidP="003005D2">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3005D2">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3005D2">
              <w:rPr>
                <w:rFonts w:eastAsia="Calibri" w:cs="Arial"/>
                <w:noProof/>
                <w:sz w:val="16"/>
                <w:szCs w:val="16"/>
                <w:lang w:eastAsia="pl-PL" w:bidi="pl-PL"/>
              </w:rPr>
              <w:t>instytucji publicznych</w:t>
            </w:r>
          </w:p>
        </w:tc>
        <w:tc>
          <w:tcPr>
            <w:tcW w:w="33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B65F60" w:rsidRPr="002F4AEF" w:rsidRDefault="00B65F60"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Słabiej rozwinięte</w:t>
            </w:r>
          </w:p>
        </w:tc>
        <w:tc>
          <w:tcPr>
            <w:tcW w:w="533" w:type="pct"/>
          </w:tcPr>
          <w:p w:rsidR="00B65F60" w:rsidRPr="002F4AEF" w:rsidRDefault="00B65F60"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13</w:t>
            </w:r>
          </w:p>
        </w:tc>
        <w:tc>
          <w:tcPr>
            <w:tcW w:w="1041" w:type="pct"/>
            <w:shd w:val="clear" w:color="auto" w:fill="auto"/>
          </w:tcPr>
          <w:p w:rsidR="00946E42" w:rsidRPr="00FD44BD" w:rsidRDefault="00946E42" w:rsidP="00946E42">
            <w:pPr>
              <w:spacing w:after="0" w:line="240" w:lineRule="auto"/>
              <w:rPr>
                <w:sz w:val="16"/>
              </w:rPr>
            </w:pPr>
            <w:r w:rsidRPr="00FD44BD">
              <w:rPr>
                <w:rStyle w:val="markedcontent"/>
                <w:rFonts w:cs="Arial"/>
                <w:sz w:val="16"/>
              </w:rPr>
              <w:t>Wartość usług, produktów i procesów cyfrowych opracowanych dla przedsiębiorstw</w:t>
            </w:r>
          </w:p>
          <w:p w:rsidR="00946E42" w:rsidRPr="00E82E25" w:rsidRDefault="00946E42" w:rsidP="00040599">
            <w:pPr>
              <w:spacing w:after="0" w:line="240" w:lineRule="auto"/>
              <w:rPr>
                <w:rFonts w:eastAsia="Calibri" w:cs="Arial"/>
                <w:noProof/>
                <w:sz w:val="16"/>
                <w:szCs w:val="16"/>
                <w:lang w:eastAsia="pl-PL" w:bidi="pl-PL"/>
              </w:rPr>
            </w:pPr>
          </w:p>
        </w:tc>
        <w:tc>
          <w:tcPr>
            <w:tcW w:w="503" w:type="pct"/>
          </w:tcPr>
          <w:p w:rsidR="00B65F60" w:rsidRPr="002F4AEF" w:rsidRDefault="00E82E25" w:rsidP="00040599">
            <w:pPr>
              <w:spacing w:after="0" w:line="240" w:lineRule="auto"/>
              <w:jc w:val="both"/>
              <w:rPr>
                <w:rFonts w:eastAsia="Calibri" w:cs="Arial"/>
                <w:noProof/>
                <w:sz w:val="16"/>
                <w:szCs w:val="16"/>
                <w:lang w:eastAsia="pl-PL" w:bidi="pl-PL"/>
              </w:rPr>
            </w:pPr>
            <w:r>
              <w:rPr>
                <w:rFonts w:eastAsia="Calibri" w:cs="Arial"/>
                <w:noProof/>
                <w:sz w:val="16"/>
                <w:szCs w:val="16"/>
                <w:lang w:eastAsia="pl-PL" w:bidi="pl-PL"/>
              </w:rPr>
              <w:t>euro</w:t>
            </w:r>
          </w:p>
        </w:tc>
        <w:tc>
          <w:tcPr>
            <w:tcW w:w="463" w:type="pct"/>
            <w:shd w:val="clear" w:color="auto" w:fill="auto"/>
          </w:tcPr>
          <w:p w:rsidR="00B65F60"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B65F60"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AE40B7" w:rsidRPr="005F76BC" w:rsidTr="00E54352">
        <w:trPr>
          <w:cantSplit/>
          <w:trHeight w:val="332"/>
        </w:trPr>
        <w:tc>
          <w:tcPr>
            <w:tcW w:w="577"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lastRenderedPageBreak/>
              <w:t>Zaawansowane usługi cyfrowe</w:t>
            </w:r>
          </w:p>
        </w:tc>
        <w:tc>
          <w:tcPr>
            <w:tcW w:w="501" w:type="pct"/>
          </w:tcPr>
          <w:p w:rsidR="00B65F60" w:rsidRPr="002F4AEF" w:rsidRDefault="00B65F60" w:rsidP="009555A7">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9555A7">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9555A7">
              <w:rPr>
                <w:rFonts w:eastAsia="Calibri" w:cs="Arial"/>
                <w:noProof/>
                <w:sz w:val="16"/>
                <w:szCs w:val="16"/>
                <w:lang w:eastAsia="pl-PL" w:bidi="pl-PL"/>
              </w:rPr>
              <w:t>instytucji publicznych</w:t>
            </w:r>
          </w:p>
        </w:tc>
        <w:tc>
          <w:tcPr>
            <w:tcW w:w="33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B65F60" w:rsidRPr="002F4AEF" w:rsidRDefault="00B65F60"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Bardziej rozwinięty</w:t>
            </w:r>
          </w:p>
        </w:tc>
        <w:tc>
          <w:tcPr>
            <w:tcW w:w="533" w:type="pct"/>
          </w:tcPr>
          <w:p w:rsidR="00B65F60" w:rsidRPr="002F4AEF" w:rsidRDefault="00B65F60"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14</w:t>
            </w:r>
          </w:p>
        </w:tc>
        <w:tc>
          <w:tcPr>
            <w:tcW w:w="1041" w:type="pct"/>
            <w:shd w:val="clear" w:color="auto" w:fill="auto"/>
          </w:tcPr>
          <w:p w:rsidR="00946E42" w:rsidRPr="00E82E25" w:rsidRDefault="00946E42" w:rsidP="00946E42">
            <w:pPr>
              <w:spacing w:after="0" w:line="240" w:lineRule="auto"/>
              <w:rPr>
                <w:rFonts w:cs="Arial"/>
                <w:sz w:val="16"/>
                <w:szCs w:val="16"/>
              </w:rPr>
            </w:pPr>
            <w:r w:rsidRPr="00946E42">
              <w:rPr>
                <w:rStyle w:val="markedcontent"/>
                <w:rFonts w:cs="Arial"/>
                <w:sz w:val="16"/>
              </w:rPr>
              <w:t>Instytucje publiczne otrzymujące wsparcie na opracowywanie usług, produktów i procesów cyfrowych</w:t>
            </w:r>
          </w:p>
        </w:tc>
        <w:tc>
          <w:tcPr>
            <w:tcW w:w="503" w:type="pct"/>
          </w:tcPr>
          <w:p w:rsidR="00B65F60" w:rsidRPr="00040599" w:rsidRDefault="00E82E25" w:rsidP="00040599">
            <w:pPr>
              <w:spacing w:after="0" w:line="240" w:lineRule="auto"/>
              <w:rPr>
                <w:rFonts w:eastAsia="Calibri" w:cs="Arial"/>
                <w:noProof/>
                <w:sz w:val="16"/>
                <w:szCs w:val="16"/>
                <w:lang w:eastAsia="pl-PL" w:bidi="pl-PL"/>
              </w:rPr>
            </w:pPr>
            <w:r>
              <w:rPr>
                <w:rFonts w:eastAsia="Calibri" w:cs="Arial"/>
                <w:noProof/>
                <w:sz w:val="16"/>
                <w:szCs w:val="16"/>
                <w:lang w:eastAsia="pl-PL" w:bidi="pl-PL"/>
              </w:rPr>
              <w:t>i</w:t>
            </w:r>
            <w:r w:rsidR="00B65F60" w:rsidRPr="00040599">
              <w:rPr>
                <w:rFonts w:eastAsia="Calibri" w:cs="Arial"/>
                <w:noProof/>
                <w:sz w:val="16"/>
                <w:szCs w:val="16"/>
                <w:lang w:eastAsia="pl-PL" w:bidi="pl-PL"/>
              </w:rPr>
              <w:t>nstytucje</w:t>
            </w:r>
            <w:r>
              <w:rPr>
                <w:rFonts w:eastAsia="Calibri" w:cs="Arial"/>
                <w:noProof/>
                <w:sz w:val="16"/>
                <w:szCs w:val="16"/>
                <w:lang w:eastAsia="pl-PL" w:bidi="pl-PL"/>
              </w:rPr>
              <w:t xml:space="preserve"> publiczne</w:t>
            </w:r>
          </w:p>
        </w:tc>
        <w:tc>
          <w:tcPr>
            <w:tcW w:w="463" w:type="pct"/>
            <w:shd w:val="clear" w:color="auto" w:fill="auto"/>
          </w:tcPr>
          <w:p w:rsidR="00B65F60"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B65F60"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AE40B7" w:rsidRPr="005F76BC" w:rsidTr="00E54352">
        <w:trPr>
          <w:cantSplit/>
          <w:trHeight w:val="332"/>
        </w:trPr>
        <w:tc>
          <w:tcPr>
            <w:tcW w:w="577"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Zaawansowane usługi cyfrowe</w:t>
            </w:r>
          </w:p>
        </w:tc>
        <w:tc>
          <w:tcPr>
            <w:tcW w:w="501" w:type="pct"/>
          </w:tcPr>
          <w:p w:rsidR="00B65F60" w:rsidRPr="002F4AEF" w:rsidRDefault="00B65F60" w:rsidP="00AE40B7">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AE40B7">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AE40B7">
              <w:rPr>
                <w:rFonts w:eastAsia="Calibri" w:cs="Arial"/>
                <w:noProof/>
                <w:sz w:val="16"/>
                <w:szCs w:val="16"/>
                <w:lang w:eastAsia="pl-PL" w:bidi="pl-PL"/>
              </w:rPr>
              <w:t>instytucji publicznych</w:t>
            </w:r>
          </w:p>
        </w:tc>
        <w:tc>
          <w:tcPr>
            <w:tcW w:w="33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W okresie przejściowym</w:t>
            </w:r>
          </w:p>
        </w:tc>
        <w:tc>
          <w:tcPr>
            <w:tcW w:w="533" w:type="pct"/>
          </w:tcPr>
          <w:p w:rsidR="00B65F60" w:rsidRPr="002F4AEF" w:rsidRDefault="00B65F60" w:rsidP="002F4AEF">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14</w:t>
            </w:r>
          </w:p>
        </w:tc>
        <w:tc>
          <w:tcPr>
            <w:tcW w:w="1041" w:type="pct"/>
            <w:shd w:val="clear" w:color="auto" w:fill="auto"/>
          </w:tcPr>
          <w:p w:rsidR="00946E42" w:rsidRPr="00E82E25" w:rsidRDefault="00946E42" w:rsidP="00946E42">
            <w:pPr>
              <w:spacing w:after="0" w:line="240" w:lineRule="auto"/>
              <w:rPr>
                <w:rFonts w:eastAsia="Calibri" w:cs="Arial"/>
                <w:noProof/>
                <w:sz w:val="16"/>
                <w:szCs w:val="16"/>
                <w:lang w:eastAsia="pl-PL" w:bidi="pl-PL"/>
              </w:rPr>
            </w:pPr>
            <w:r w:rsidRPr="00946E42">
              <w:rPr>
                <w:rStyle w:val="markedcontent"/>
                <w:rFonts w:cs="Arial"/>
                <w:sz w:val="16"/>
              </w:rPr>
              <w:t>Instytucje publiczne otrzymujące wsparcie na opracowywanie usług, produktów i procesów cyfrowych</w:t>
            </w:r>
          </w:p>
        </w:tc>
        <w:tc>
          <w:tcPr>
            <w:tcW w:w="503" w:type="pct"/>
          </w:tcPr>
          <w:p w:rsidR="00B65F60" w:rsidRPr="002F4AEF" w:rsidRDefault="00E82E25" w:rsidP="002F4AEF">
            <w:pPr>
              <w:spacing w:after="0" w:line="240" w:lineRule="auto"/>
              <w:jc w:val="both"/>
              <w:rPr>
                <w:rFonts w:eastAsia="Calibri" w:cs="Arial"/>
                <w:noProof/>
                <w:sz w:val="16"/>
                <w:szCs w:val="16"/>
                <w:lang w:eastAsia="pl-PL" w:bidi="pl-PL"/>
              </w:rPr>
            </w:pPr>
            <w:r>
              <w:rPr>
                <w:rFonts w:eastAsia="Calibri" w:cs="Arial"/>
                <w:noProof/>
                <w:sz w:val="16"/>
                <w:szCs w:val="16"/>
                <w:lang w:eastAsia="pl-PL" w:bidi="pl-PL"/>
              </w:rPr>
              <w:t>i</w:t>
            </w:r>
            <w:r w:rsidR="00B65F60" w:rsidRPr="002F4AEF">
              <w:rPr>
                <w:rFonts w:eastAsia="Calibri" w:cs="Arial"/>
                <w:noProof/>
                <w:sz w:val="16"/>
                <w:szCs w:val="16"/>
                <w:lang w:eastAsia="pl-PL" w:bidi="pl-PL"/>
              </w:rPr>
              <w:t>nstytucje</w:t>
            </w:r>
            <w:r>
              <w:rPr>
                <w:rFonts w:eastAsia="Calibri" w:cs="Arial"/>
                <w:noProof/>
                <w:sz w:val="16"/>
                <w:szCs w:val="16"/>
                <w:lang w:eastAsia="pl-PL" w:bidi="pl-PL"/>
              </w:rPr>
              <w:t xml:space="preserve"> publiczne</w:t>
            </w:r>
          </w:p>
        </w:tc>
        <w:tc>
          <w:tcPr>
            <w:tcW w:w="463" w:type="pct"/>
            <w:shd w:val="clear" w:color="auto" w:fill="auto"/>
          </w:tcPr>
          <w:p w:rsidR="00B65F60" w:rsidRPr="002F4AEF" w:rsidRDefault="00173847" w:rsidP="00937CCC">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B65F60" w:rsidRPr="002F4AEF" w:rsidRDefault="00173847" w:rsidP="00937CCC">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AE40B7" w:rsidRPr="005F76BC" w:rsidTr="00E54352">
        <w:trPr>
          <w:cantSplit/>
          <w:trHeight w:val="332"/>
        </w:trPr>
        <w:tc>
          <w:tcPr>
            <w:tcW w:w="577"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Zaawansowane usługi cyfrowe</w:t>
            </w:r>
          </w:p>
        </w:tc>
        <w:tc>
          <w:tcPr>
            <w:tcW w:w="501" w:type="pct"/>
          </w:tcPr>
          <w:p w:rsidR="00B65F60" w:rsidRPr="002F4AEF" w:rsidRDefault="00B65F60" w:rsidP="00BA59A4">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BA59A4">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BA59A4">
              <w:rPr>
                <w:rFonts w:eastAsia="Calibri" w:cs="Arial"/>
                <w:noProof/>
                <w:sz w:val="16"/>
                <w:szCs w:val="16"/>
                <w:lang w:eastAsia="pl-PL" w:bidi="pl-PL"/>
              </w:rPr>
              <w:t>instytucji publicznych</w:t>
            </w:r>
          </w:p>
        </w:tc>
        <w:tc>
          <w:tcPr>
            <w:tcW w:w="33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B65F60" w:rsidRPr="002F4AEF" w:rsidRDefault="00B65F60" w:rsidP="002F4AEF">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Słabiej rozwinięte</w:t>
            </w:r>
          </w:p>
        </w:tc>
        <w:tc>
          <w:tcPr>
            <w:tcW w:w="533" w:type="pct"/>
          </w:tcPr>
          <w:p w:rsidR="00B65F60" w:rsidRPr="002F4AEF" w:rsidRDefault="00B65F60" w:rsidP="002F4AEF">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14</w:t>
            </w:r>
          </w:p>
        </w:tc>
        <w:tc>
          <w:tcPr>
            <w:tcW w:w="1041" w:type="pct"/>
            <w:shd w:val="clear" w:color="auto" w:fill="auto"/>
          </w:tcPr>
          <w:p w:rsidR="00946E42" w:rsidRPr="00E82E25" w:rsidRDefault="00946E42" w:rsidP="00946E42">
            <w:pPr>
              <w:spacing w:after="0" w:line="240" w:lineRule="auto"/>
              <w:rPr>
                <w:rFonts w:eastAsia="Calibri" w:cs="Arial"/>
                <w:noProof/>
                <w:sz w:val="16"/>
                <w:szCs w:val="16"/>
                <w:lang w:eastAsia="pl-PL" w:bidi="pl-PL"/>
              </w:rPr>
            </w:pPr>
            <w:r w:rsidRPr="00946E42">
              <w:rPr>
                <w:rStyle w:val="markedcontent"/>
                <w:rFonts w:cs="Arial"/>
                <w:sz w:val="16"/>
              </w:rPr>
              <w:t>Instytucje publiczne otrzymujące wsparcie na opracowywanie usług, produktów i procesów cyfrowych</w:t>
            </w:r>
          </w:p>
        </w:tc>
        <w:tc>
          <w:tcPr>
            <w:tcW w:w="503" w:type="pct"/>
          </w:tcPr>
          <w:p w:rsidR="00B65F60" w:rsidRPr="002F4AEF" w:rsidRDefault="00E82E25" w:rsidP="002F4AEF">
            <w:pPr>
              <w:spacing w:after="0" w:line="240" w:lineRule="auto"/>
              <w:jc w:val="both"/>
              <w:rPr>
                <w:rFonts w:eastAsia="Calibri" w:cs="Arial"/>
                <w:noProof/>
                <w:sz w:val="16"/>
                <w:szCs w:val="16"/>
                <w:lang w:eastAsia="pl-PL" w:bidi="pl-PL"/>
              </w:rPr>
            </w:pPr>
            <w:r>
              <w:rPr>
                <w:rFonts w:eastAsia="Calibri" w:cs="Arial"/>
                <w:noProof/>
                <w:sz w:val="16"/>
                <w:szCs w:val="16"/>
                <w:lang w:eastAsia="pl-PL" w:bidi="pl-PL"/>
              </w:rPr>
              <w:t>i</w:t>
            </w:r>
            <w:r w:rsidR="00B65F60" w:rsidRPr="002F4AEF">
              <w:rPr>
                <w:rFonts w:eastAsia="Calibri" w:cs="Arial"/>
                <w:noProof/>
                <w:sz w:val="16"/>
                <w:szCs w:val="16"/>
                <w:lang w:eastAsia="pl-PL" w:bidi="pl-PL"/>
              </w:rPr>
              <w:t>nstytucje</w:t>
            </w:r>
            <w:r>
              <w:rPr>
                <w:rFonts w:eastAsia="Calibri" w:cs="Arial"/>
                <w:noProof/>
                <w:sz w:val="16"/>
                <w:szCs w:val="16"/>
                <w:lang w:eastAsia="pl-PL" w:bidi="pl-PL"/>
              </w:rPr>
              <w:t xml:space="preserve"> publiczne</w:t>
            </w:r>
          </w:p>
        </w:tc>
        <w:tc>
          <w:tcPr>
            <w:tcW w:w="463" w:type="pct"/>
            <w:shd w:val="clear" w:color="auto" w:fill="auto"/>
          </w:tcPr>
          <w:p w:rsidR="00B65F60" w:rsidRPr="002F4AEF" w:rsidRDefault="00173847" w:rsidP="00937CCC">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B65F60" w:rsidRPr="002F4AEF" w:rsidRDefault="00173847" w:rsidP="00937CCC">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bl>
    <w:p w:rsidR="00267890" w:rsidRDefault="00267890" w:rsidP="00267890">
      <w:pPr>
        <w:spacing w:before="240"/>
        <w:rPr>
          <w:b/>
          <w:noProof/>
          <w:lang w:eastAsia="pl-PL" w:bidi="pl-PL"/>
        </w:rPr>
      </w:pPr>
    </w:p>
    <w:p w:rsidR="00267890" w:rsidRDefault="00267890">
      <w:pPr>
        <w:spacing w:line="276" w:lineRule="auto"/>
        <w:rPr>
          <w:b/>
          <w:noProof/>
          <w:lang w:eastAsia="pl-PL" w:bidi="pl-PL"/>
        </w:rPr>
      </w:pPr>
      <w:r>
        <w:rPr>
          <w:b/>
          <w:noProof/>
          <w:lang w:eastAsia="pl-PL" w:bidi="pl-PL"/>
        </w:rPr>
        <w:br w:type="page"/>
      </w:r>
    </w:p>
    <w:p w:rsidR="00710DBF" w:rsidRPr="00710DBF" w:rsidRDefault="00267890" w:rsidP="00CB1CCD">
      <w:pPr>
        <w:spacing w:before="240"/>
        <w:rPr>
          <w:i/>
          <w:sz w:val="20"/>
          <w:szCs w:val="20"/>
          <w:lang w:bidi="pl-PL"/>
        </w:rPr>
      </w:pPr>
      <w:r w:rsidRPr="00267890">
        <w:rPr>
          <w:b/>
          <w:noProof/>
          <w:lang w:eastAsia="pl-PL" w:bidi="pl-PL"/>
        </w:rPr>
        <w:lastRenderedPageBreak/>
        <w:t xml:space="preserve">Tabela </w:t>
      </w:r>
      <w:r w:rsidR="00DB4CA7">
        <w:rPr>
          <w:b/>
          <w:noProof/>
          <w:lang w:eastAsia="pl-PL" w:bidi="pl-PL"/>
        </w:rPr>
        <w:t>9</w:t>
      </w:r>
      <w:r w:rsidRPr="00267890">
        <w:rPr>
          <w:b/>
          <w:noProof/>
          <w:lang w:eastAsia="pl-PL" w:bidi="pl-PL"/>
        </w:rPr>
        <w:t xml:space="preserve">: Wskaźniki </w:t>
      </w:r>
      <w:r w:rsidR="00C73524" w:rsidRPr="00267890">
        <w:rPr>
          <w:b/>
          <w:noProof/>
          <w:lang w:eastAsia="pl-PL" w:bidi="pl-PL"/>
        </w:rPr>
        <w:t>rezultat</w:t>
      </w:r>
      <w:r w:rsidR="00C73524">
        <w:rPr>
          <w:b/>
          <w:noProof/>
          <w:lang w:eastAsia="pl-PL" w:bidi="pl-PL"/>
        </w:rPr>
        <w: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7"/>
        <w:gridCol w:w="1373"/>
        <w:gridCol w:w="956"/>
        <w:gridCol w:w="1177"/>
        <w:gridCol w:w="1517"/>
        <w:gridCol w:w="1586"/>
        <w:gridCol w:w="1217"/>
        <w:gridCol w:w="1207"/>
        <w:gridCol w:w="1207"/>
        <w:gridCol w:w="1106"/>
        <w:gridCol w:w="847"/>
        <w:gridCol w:w="688"/>
      </w:tblGrid>
      <w:tr w:rsidR="00884E32" w:rsidRPr="005F76BC" w:rsidTr="00A47443">
        <w:trPr>
          <w:cantSplit/>
          <w:trHeight w:val="708"/>
          <w:tblHeader/>
        </w:trPr>
        <w:tc>
          <w:tcPr>
            <w:tcW w:w="470" w:type="pct"/>
          </w:tcPr>
          <w:p w:rsidR="007A42E5" w:rsidRPr="005F76BC" w:rsidRDefault="007A42E5" w:rsidP="007A42E5">
            <w:pPr>
              <w:spacing w:before="120" w:after="120" w:line="240" w:lineRule="auto"/>
              <w:jc w:val="both"/>
              <w:rPr>
                <w:rFonts w:eastAsia="Calibri" w:cs="Arial"/>
                <w:b/>
                <w:noProof/>
                <w:sz w:val="16"/>
                <w:szCs w:val="16"/>
                <w:lang w:eastAsia="pl-PL" w:bidi="pl-PL"/>
              </w:rPr>
            </w:pPr>
            <w:r w:rsidRPr="005F76BC">
              <w:rPr>
                <w:rFonts w:eastAsia="Calibri" w:cs="Arial"/>
                <w:b/>
                <w:noProof/>
                <w:sz w:val="16"/>
                <w:lang w:eastAsia="pl-PL" w:bidi="pl-PL"/>
              </w:rPr>
              <w:t xml:space="preserve">Priorytet </w:t>
            </w:r>
          </w:p>
        </w:tc>
        <w:tc>
          <w:tcPr>
            <w:tcW w:w="488" w:type="pct"/>
          </w:tcPr>
          <w:p w:rsidR="007A42E5" w:rsidRPr="001219A7" w:rsidRDefault="007A42E5" w:rsidP="0044111D">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szczegółowy </w:t>
            </w:r>
          </w:p>
        </w:tc>
        <w:tc>
          <w:tcPr>
            <w:tcW w:w="336"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Fundusz</w:t>
            </w:r>
          </w:p>
        </w:tc>
        <w:tc>
          <w:tcPr>
            <w:tcW w:w="414"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Kategoria regionu</w:t>
            </w:r>
          </w:p>
        </w:tc>
        <w:tc>
          <w:tcPr>
            <w:tcW w:w="533"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Nr identyfikacyjny [5]</w:t>
            </w:r>
          </w:p>
        </w:tc>
        <w:tc>
          <w:tcPr>
            <w:tcW w:w="581" w:type="pct"/>
            <w:shd w:val="clear" w:color="auto" w:fill="auto"/>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Wskaźnik [255]</w:t>
            </w:r>
          </w:p>
        </w:tc>
        <w:tc>
          <w:tcPr>
            <w:tcW w:w="498"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Jednostka miary</w:t>
            </w:r>
          </w:p>
        </w:tc>
        <w:tc>
          <w:tcPr>
            <w:tcW w:w="424"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Wartość bazowa lub wartość odniesienia</w:t>
            </w:r>
          </w:p>
        </w:tc>
        <w:tc>
          <w:tcPr>
            <w:tcW w:w="453" w:type="pct"/>
          </w:tcPr>
          <w:p w:rsidR="007A42E5" w:rsidRPr="001219A7" w:rsidRDefault="007A42E5" w:rsidP="00F940F3">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Rok </w:t>
            </w:r>
            <w:r w:rsidR="00F940F3">
              <w:rPr>
                <w:rFonts w:eastAsia="Calibri" w:cs="Arial"/>
                <w:b/>
                <w:noProof/>
                <w:sz w:val="18"/>
                <w:szCs w:val="18"/>
                <w:lang w:eastAsia="pl-PL" w:bidi="pl-PL"/>
              </w:rPr>
              <w:t xml:space="preserve"> odniesienia</w:t>
            </w:r>
          </w:p>
        </w:tc>
        <w:tc>
          <w:tcPr>
            <w:tcW w:w="259" w:type="pct"/>
            <w:shd w:val="clear" w:color="auto" w:fill="auto"/>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w:t>
            </w:r>
            <w:r w:rsidR="00F940F3">
              <w:rPr>
                <w:rFonts w:eastAsia="Calibri" w:cs="Arial"/>
                <w:b/>
                <w:noProof/>
                <w:sz w:val="18"/>
                <w:szCs w:val="18"/>
                <w:lang w:eastAsia="pl-PL" w:bidi="pl-PL"/>
              </w:rPr>
              <w:t xml:space="preserve">końcowy </w:t>
            </w:r>
            <w:r w:rsidRPr="001219A7">
              <w:rPr>
                <w:rFonts w:eastAsia="Calibri" w:cs="Arial"/>
                <w:b/>
                <w:noProof/>
                <w:sz w:val="18"/>
                <w:szCs w:val="18"/>
                <w:lang w:eastAsia="pl-PL" w:bidi="pl-PL"/>
              </w:rPr>
              <w:t>(2029)</w:t>
            </w:r>
          </w:p>
          <w:p w:rsidR="007A42E5" w:rsidRPr="001219A7" w:rsidRDefault="007A42E5" w:rsidP="001219A7">
            <w:pPr>
              <w:spacing w:before="120" w:after="120" w:line="240" w:lineRule="auto"/>
              <w:rPr>
                <w:rFonts w:eastAsia="Calibri" w:cs="Arial"/>
                <w:b/>
                <w:noProof/>
                <w:sz w:val="18"/>
                <w:szCs w:val="18"/>
                <w:lang w:eastAsia="pl-PL" w:bidi="pl-PL"/>
              </w:rPr>
            </w:pPr>
          </w:p>
        </w:tc>
        <w:tc>
          <w:tcPr>
            <w:tcW w:w="298" w:type="pct"/>
            <w:shd w:val="clear" w:color="auto" w:fill="auto"/>
          </w:tcPr>
          <w:p w:rsidR="007A42E5" w:rsidRPr="001219A7" w:rsidRDefault="007A42E5" w:rsidP="001219A7">
            <w:pPr>
              <w:spacing w:before="120" w:after="0" w:line="240" w:lineRule="auto"/>
              <w:rPr>
                <w:rFonts w:eastAsia="Calibri" w:cs="Arial"/>
                <w:b/>
                <w:noProof/>
                <w:sz w:val="18"/>
                <w:szCs w:val="18"/>
                <w:lang w:eastAsia="pl-PL" w:bidi="pl-PL"/>
              </w:rPr>
            </w:pPr>
            <w:r w:rsidRPr="001219A7">
              <w:rPr>
                <w:rFonts w:eastAsia="Calibri" w:cs="Arial"/>
                <w:b/>
                <w:noProof/>
                <w:sz w:val="18"/>
                <w:szCs w:val="18"/>
                <w:lang w:eastAsia="pl-PL" w:bidi="pl-PL"/>
              </w:rPr>
              <w:t>Źródło danych [200]</w:t>
            </w:r>
          </w:p>
        </w:tc>
        <w:tc>
          <w:tcPr>
            <w:tcW w:w="246" w:type="pct"/>
          </w:tcPr>
          <w:p w:rsidR="007A42E5" w:rsidRPr="005F76BC" w:rsidRDefault="007A42E5" w:rsidP="007A42E5">
            <w:pPr>
              <w:spacing w:before="120" w:after="120" w:line="480" w:lineRule="auto"/>
              <w:jc w:val="both"/>
              <w:rPr>
                <w:rFonts w:eastAsia="Calibri" w:cs="Arial"/>
                <w:b/>
                <w:noProof/>
                <w:sz w:val="16"/>
                <w:szCs w:val="16"/>
                <w:lang w:eastAsia="pl-PL" w:bidi="pl-PL"/>
              </w:rPr>
            </w:pPr>
            <w:r w:rsidRPr="005F76BC">
              <w:rPr>
                <w:rFonts w:eastAsia="Calibri" w:cs="Arial"/>
                <w:b/>
                <w:noProof/>
                <w:sz w:val="16"/>
                <w:lang w:eastAsia="pl-PL" w:bidi="pl-PL"/>
              </w:rPr>
              <w:t>Uwagi [200]</w:t>
            </w:r>
          </w:p>
        </w:tc>
      </w:tr>
      <w:tr w:rsidR="00884E32" w:rsidRPr="005F76BC" w:rsidTr="00A47443">
        <w:trPr>
          <w:cantSplit/>
          <w:trHeight w:val="434"/>
        </w:trPr>
        <w:tc>
          <w:tcPr>
            <w:tcW w:w="470" w:type="pct"/>
          </w:tcPr>
          <w:p w:rsidR="002F4AEF" w:rsidRPr="00040599" w:rsidRDefault="002F4AEF"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Zaawansowane usługi cyfrowe</w:t>
            </w:r>
          </w:p>
        </w:tc>
        <w:tc>
          <w:tcPr>
            <w:tcW w:w="488" w:type="pct"/>
          </w:tcPr>
          <w:p w:rsidR="002F4AEF" w:rsidRPr="00040599" w:rsidRDefault="002F4AEF" w:rsidP="005450D4">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5450D4">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5450D4">
              <w:rPr>
                <w:rFonts w:eastAsia="Calibri" w:cs="Arial"/>
                <w:noProof/>
                <w:sz w:val="16"/>
                <w:szCs w:val="16"/>
                <w:lang w:eastAsia="pl-PL" w:bidi="pl-PL"/>
              </w:rPr>
              <w:t>instytucji publicznych</w:t>
            </w:r>
          </w:p>
        </w:tc>
        <w:tc>
          <w:tcPr>
            <w:tcW w:w="336" w:type="pct"/>
          </w:tcPr>
          <w:p w:rsidR="002F4AEF" w:rsidRPr="00040599" w:rsidRDefault="002F4AEF"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2F4AEF" w:rsidRPr="00040599" w:rsidRDefault="002F4AEF"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Bardziej rozwinięty</w:t>
            </w:r>
          </w:p>
        </w:tc>
        <w:tc>
          <w:tcPr>
            <w:tcW w:w="533" w:type="pct"/>
          </w:tcPr>
          <w:p w:rsidR="002F4AEF" w:rsidRPr="00040599" w:rsidRDefault="00937CCC" w:rsidP="00040599">
            <w:pPr>
              <w:spacing w:after="0" w:line="240" w:lineRule="auto"/>
              <w:rPr>
                <w:rFonts w:eastAsia="Calibri" w:cs="Arial"/>
                <w:noProof/>
                <w:sz w:val="16"/>
                <w:szCs w:val="16"/>
                <w:lang w:eastAsia="pl-PL" w:bidi="pl-PL"/>
              </w:rPr>
            </w:pPr>
            <w:r w:rsidRPr="00040599">
              <w:rPr>
                <w:rFonts w:eastAsia="Calibri" w:cs="Arial"/>
                <w:noProof/>
                <w:sz w:val="16"/>
                <w:szCs w:val="16"/>
                <w:lang w:eastAsia="pl-PL" w:bidi="pl-PL"/>
              </w:rPr>
              <w:t>RCR 11</w:t>
            </w:r>
          </w:p>
        </w:tc>
        <w:tc>
          <w:tcPr>
            <w:tcW w:w="581" w:type="pct"/>
            <w:shd w:val="clear" w:color="auto" w:fill="auto"/>
          </w:tcPr>
          <w:p w:rsidR="00937CCC" w:rsidRDefault="00937CCC" w:rsidP="00040599">
            <w:pPr>
              <w:spacing w:after="0" w:line="240" w:lineRule="auto"/>
              <w:rPr>
                <w:rFonts w:cs="Arial"/>
                <w:sz w:val="16"/>
                <w:szCs w:val="16"/>
              </w:rPr>
            </w:pPr>
            <w:r w:rsidRPr="00040599">
              <w:rPr>
                <w:rFonts w:cs="Arial"/>
                <w:sz w:val="16"/>
                <w:szCs w:val="16"/>
              </w:rPr>
              <w:t xml:space="preserve">Użytkownicy nowych </w:t>
            </w:r>
            <w:r w:rsidR="00E82E25">
              <w:rPr>
                <w:rFonts w:cs="Arial"/>
                <w:sz w:val="16"/>
                <w:szCs w:val="16"/>
              </w:rPr>
              <w:t xml:space="preserve">i zmodernizowanych </w:t>
            </w:r>
            <w:r w:rsidRPr="00040599">
              <w:rPr>
                <w:rFonts w:cs="Arial"/>
                <w:sz w:val="16"/>
                <w:szCs w:val="16"/>
              </w:rPr>
              <w:t>publicznych usług</w:t>
            </w:r>
            <w:r w:rsidR="00E82E25">
              <w:rPr>
                <w:rFonts w:cs="Arial"/>
                <w:sz w:val="16"/>
                <w:szCs w:val="16"/>
              </w:rPr>
              <w:t>, produktów i procesów cyfrowych</w:t>
            </w:r>
          </w:p>
          <w:p w:rsidR="00946E42" w:rsidRPr="00040599" w:rsidRDefault="00946E42" w:rsidP="00040599">
            <w:pPr>
              <w:spacing w:after="0" w:line="240" w:lineRule="auto"/>
              <w:rPr>
                <w:rFonts w:cs="Arial"/>
                <w:sz w:val="16"/>
                <w:szCs w:val="16"/>
              </w:rPr>
            </w:pPr>
          </w:p>
          <w:p w:rsidR="002F4AEF" w:rsidRPr="00040599" w:rsidRDefault="002F4AEF" w:rsidP="00040599">
            <w:pPr>
              <w:spacing w:after="0" w:line="240" w:lineRule="auto"/>
              <w:rPr>
                <w:rFonts w:eastAsia="Calibri" w:cs="Arial"/>
                <w:i/>
                <w:noProof/>
                <w:sz w:val="16"/>
                <w:szCs w:val="16"/>
                <w:lang w:eastAsia="pl-PL" w:bidi="pl-PL"/>
              </w:rPr>
            </w:pPr>
          </w:p>
        </w:tc>
        <w:tc>
          <w:tcPr>
            <w:tcW w:w="498" w:type="pct"/>
          </w:tcPr>
          <w:p w:rsidR="002F4AEF" w:rsidRPr="00040599" w:rsidRDefault="00E82E25" w:rsidP="00781425">
            <w:pPr>
              <w:spacing w:after="0" w:line="240" w:lineRule="auto"/>
              <w:rPr>
                <w:rFonts w:eastAsia="Calibri" w:cs="Arial"/>
                <w:noProof/>
                <w:sz w:val="16"/>
                <w:szCs w:val="16"/>
                <w:lang w:eastAsia="pl-PL" w:bidi="pl-PL"/>
              </w:rPr>
            </w:pPr>
            <w:r>
              <w:rPr>
                <w:rFonts w:eastAsia="Calibri" w:cs="Arial"/>
                <w:noProof/>
                <w:sz w:val="16"/>
                <w:szCs w:val="16"/>
                <w:lang w:eastAsia="pl-PL" w:bidi="pl-PL"/>
              </w:rPr>
              <w:t>u</w:t>
            </w:r>
            <w:r w:rsidR="00040599" w:rsidRPr="00040599">
              <w:rPr>
                <w:rFonts w:eastAsia="Calibri" w:cs="Arial"/>
                <w:noProof/>
                <w:sz w:val="16"/>
                <w:szCs w:val="16"/>
                <w:lang w:eastAsia="pl-PL" w:bidi="pl-PL"/>
              </w:rPr>
              <w:t>żytkownicy</w:t>
            </w:r>
            <w:r>
              <w:rPr>
                <w:rFonts w:eastAsia="Calibri" w:cs="Arial"/>
                <w:noProof/>
                <w:sz w:val="16"/>
                <w:szCs w:val="16"/>
                <w:lang w:eastAsia="pl-PL" w:bidi="pl-PL"/>
              </w:rPr>
              <w:t xml:space="preserve"> </w:t>
            </w:r>
            <w:r w:rsidR="00781425">
              <w:rPr>
                <w:rFonts w:eastAsia="Calibri" w:cs="Arial"/>
                <w:noProof/>
                <w:sz w:val="16"/>
                <w:szCs w:val="16"/>
                <w:lang w:eastAsia="pl-PL" w:bidi="pl-PL"/>
              </w:rPr>
              <w:t xml:space="preserve">/ rok </w:t>
            </w:r>
          </w:p>
        </w:tc>
        <w:tc>
          <w:tcPr>
            <w:tcW w:w="424" w:type="pct"/>
          </w:tcPr>
          <w:p w:rsidR="002F4AEF" w:rsidRPr="00040599" w:rsidRDefault="002F4AEF" w:rsidP="00040599">
            <w:pPr>
              <w:spacing w:after="0" w:line="240" w:lineRule="auto"/>
              <w:rPr>
                <w:rFonts w:eastAsia="Calibri" w:cs="Arial"/>
                <w:i/>
                <w:noProof/>
                <w:sz w:val="16"/>
                <w:szCs w:val="16"/>
                <w:lang w:eastAsia="pl-PL" w:bidi="pl-PL"/>
              </w:rPr>
            </w:pPr>
          </w:p>
        </w:tc>
        <w:tc>
          <w:tcPr>
            <w:tcW w:w="453" w:type="pct"/>
          </w:tcPr>
          <w:p w:rsidR="002F4AEF" w:rsidRPr="00040599" w:rsidRDefault="002F4AEF" w:rsidP="00040599">
            <w:pPr>
              <w:spacing w:after="0" w:line="240" w:lineRule="auto"/>
              <w:rPr>
                <w:rFonts w:eastAsia="Calibri" w:cs="Arial"/>
                <w:b/>
                <w:noProof/>
                <w:sz w:val="16"/>
                <w:szCs w:val="16"/>
                <w:lang w:eastAsia="pl-PL" w:bidi="pl-PL"/>
              </w:rPr>
            </w:pPr>
          </w:p>
        </w:tc>
        <w:tc>
          <w:tcPr>
            <w:tcW w:w="259" w:type="pct"/>
            <w:shd w:val="clear" w:color="auto" w:fill="auto"/>
          </w:tcPr>
          <w:p w:rsidR="002F4AEF"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2F4AEF" w:rsidRPr="00040599" w:rsidRDefault="002F4AEF" w:rsidP="00040599">
            <w:pPr>
              <w:spacing w:after="0" w:line="240" w:lineRule="auto"/>
              <w:rPr>
                <w:rFonts w:eastAsia="Calibri" w:cs="Arial"/>
                <w:i/>
                <w:noProof/>
                <w:sz w:val="16"/>
                <w:szCs w:val="16"/>
                <w:lang w:eastAsia="pl-PL" w:bidi="pl-PL"/>
              </w:rPr>
            </w:pPr>
          </w:p>
        </w:tc>
        <w:tc>
          <w:tcPr>
            <w:tcW w:w="246" w:type="pct"/>
          </w:tcPr>
          <w:p w:rsidR="002F4AEF" w:rsidRPr="00040599" w:rsidRDefault="002F4AEF" w:rsidP="00040599">
            <w:pPr>
              <w:spacing w:after="0" w:line="240" w:lineRule="auto"/>
              <w:rPr>
                <w:rFonts w:eastAsia="Calibri" w:cs="Arial"/>
                <w:i/>
                <w:noProof/>
                <w:sz w:val="16"/>
                <w:szCs w:val="16"/>
                <w:lang w:eastAsia="pl-PL" w:bidi="pl-PL"/>
              </w:rPr>
            </w:pPr>
          </w:p>
        </w:tc>
      </w:tr>
      <w:tr w:rsidR="00884E32" w:rsidRPr="005F76BC" w:rsidTr="00A47443">
        <w:trPr>
          <w:cantSplit/>
          <w:trHeight w:val="286"/>
        </w:trPr>
        <w:tc>
          <w:tcPr>
            <w:tcW w:w="470"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Zaawansowane usługi cyfrowe</w:t>
            </w:r>
          </w:p>
        </w:tc>
        <w:tc>
          <w:tcPr>
            <w:tcW w:w="488" w:type="pct"/>
          </w:tcPr>
          <w:p w:rsidR="00E82E25" w:rsidRPr="00040599" w:rsidRDefault="00E82E25" w:rsidP="002B13DE">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2B13DE">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2B13DE">
              <w:rPr>
                <w:rFonts w:eastAsia="Calibri" w:cs="Arial"/>
                <w:noProof/>
                <w:sz w:val="16"/>
                <w:szCs w:val="16"/>
                <w:lang w:eastAsia="pl-PL" w:bidi="pl-PL"/>
              </w:rPr>
              <w:t>instytucji publicznych</w:t>
            </w:r>
          </w:p>
        </w:tc>
        <w:tc>
          <w:tcPr>
            <w:tcW w:w="336"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W okresie przejściowym</w:t>
            </w:r>
          </w:p>
        </w:tc>
        <w:tc>
          <w:tcPr>
            <w:tcW w:w="533"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RCR 11</w:t>
            </w:r>
          </w:p>
        </w:tc>
        <w:tc>
          <w:tcPr>
            <w:tcW w:w="581" w:type="pct"/>
            <w:shd w:val="clear" w:color="auto" w:fill="auto"/>
          </w:tcPr>
          <w:p w:rsidR="00E82E25" w:rsidRPr="00040599" w:rsidRDefault="00E82E25" w:rsidP="00E82E25">
            <w:pPr>
              <w:spacing w:after="0" w:line="240" w:lineRule="auto"/>
              <w:rPr>
                <w:rFonts w:cs="Arial"/>
                <w:sz w:val="16"/>
                <w:szCs w:val="16"/>
              </w:rPr>
            </w:pPr>
            <w:r w:rsidRPr="00040599">
              <w:rPr>
                <w:rFonts w:cs="Arial"/>
                <w:sz w:val="16"/>
                <w:szCs w:val="16"/>
              </w:rPr>
              <w:t xml:space="preserve">Użytkownicy nowych </w:t>
            </w:r>
            <w:r>
              <w:rPr>
                <w:rFonts w:cs="Arial"/>
                <w:sz w:val="16"/>
                <w:szCs w:val="16"/>
              </w:rPr>
              <w:t xml:space="preserve">i zmodernizowanych </w:t>
            </w:r>
            <w:r w:rsidRPr="00040599">
              <w:rPr>
                <w:rFonts w:cs="Arial"/>
                <w:sz w:val="16"/>
                <w:szCs w:val="16"/>
              </w:rPr>
              <w:t>publicznych usług</w:t>
            </w:r>
            <w:r>
              <w:rPr>
                <w:rFonts w:cs="Arial"/>
                <w:sz w:val="16"/>
                <w:szCs w:val="16"/>
              </w:rPr>
              <w:t>, produktów i procesów cyfrowych</w:t>
            </w:r>
          </w:p>
          <w:p w:rsidR="00E82E25" w:rsidRPr="00040599" w:rsidRDefault="00E82E25" w:rsidP="00040599">
            <w:pPr>
              <w:spacing w:after="0" w:line="240" w:lineRule="auto"/>
              <w:rPr>
                <w:rFonts w:eastAsia="Calibri" w:cs="Arial"/>
                <w:i/>
                <w:noProof/>
                <w:sz w:val="16"/>
                <w:szCs w:val="16"/>
                <w:lang w:eastAsia="pl-PL" w:bidi="pl-PL"/>
              </w:rPr>
            </w:pPr>
          </w:p>
        </w:tc>
        <w:tc>
          <w:tcPr>
            <w:tcW w:w="498" w:type="pct"/>
          </w:tcPr>
          <w:p w:rsidR="00E82E25" w:rsidRPr="00040599" w:rsidRDefault="00E82E25" w:rsidP="00781425">
            <w:pPr>
              <w:spacing w:after="0" w:line="240" w:lineRule="auto"/>
              <w:rPr>
                <w:rFonts w:eastAsia="Calibri" w:cs="Arial"/>
                <w:noProof/>
                <w:sz w:val="16"/>
                <w:szCs w:val="16"/>
                <w:lang w:eastAsia="pl-PL" w:bidi="pl-PL"/>
              </w:rPr>
            </w:pPr>
            <w:r>
              <w:rPr>
                <w:rFonts w:eastAsia="Calibri" w:cs="Arial"/>
                <w:noProof/>
                <w:sz w:val="16"/>
                <w:szCs w:val="16"/>
                <w:lang w:eastAsia="pl-PL" w:bidi="pl-PL"/>
              </w:rPr>
              <w:t>u</w:t>
            </w:r>
            <w:r w:rsidRPr="00040599">
              <w:rPr>
                <w:rFonts w:eastAsia="Calibri" w:cs="Arial"/>
                <w:noProof/>
                <w:sz w:val="16"/>
                <w:szCs w:val="16"/>
                <w:lang w:eastAsia="pl-PL" w:bidi="pl-PL"/>
              </w:rPr>
              <w:t>żytkownicy</w:t>
            </w:r>
            <w:r>
              <w:rPr>
                <w:rFonts w:eastAsia="Calibri" w:cs="Arial"/>
                <w:noProof/>
                <w:sz w:val="16"/>
                <w:szCs w:val="16"/>
                <w:lang w:eastAsia="pl-PL" w:bidi="pl-PL"/>
              </w:rPr>
              <w:t xml:space="preserve"> </w:t>
            </w:r>
            <w:r w:rsidR="00781425">
              <w:rPr>
                <w:rFonts w:eastAsia="Calibri" w:cs="Arial"/>
                <w:noProof/>
                <w:sz w:val="16"/>
                <w:szCs w:val="16"/>
                <w:lang w:eastAsia="pl-PL" w:bidi="pl-PL"/>
              </w:rPr>
              <w:t xml:space="preserve">/ rok </w:t>
            </w:r>
          </w:p>
        </w:tc>
        <w:tc>
          <w:tcPr>
            <w:tcW w:w="424" w:type="pct"/>
          </w:tcPr>
          <w:p w:rsidR="00E82E25" w:rsidRPr="00040599" w:rsidRDefault="00E82E25" w:rsidP="00040599">
            <w:pPr>
              <w:spacing w:after="0" w:line="240" w:lineRule="auto"/>
              <w:rPr>
                <w:rFonts w:eastAsia="Calibri" w:cs="Arial"/>
                <w:i/>
                <w:noProof/>
                <w:sz w:val="16"/>
                <w:szCs w:val="16"/>
                <w:lang w:eastAsia="pl-PL" w:bidi="pl-PL"/>
              </w:rPr>
            </w:pPr>
          </w:p>
        </w:tc>
        <w:tc>
          <w:tcPr>
            <w:tcW w:w="453" w:type="pct"/>
          </w:tcPr>
          <w:p w:rsidR="00E82E25" w:rsidRPr="00040599" w:rsidRDefault="00E82E25" w:rsidP="00040599">
            <w:pPr>
              <w:spacing w:after="0" w:line="240" w:lineRule="auto"/>
              <w:rPr>
                <w:rFonts w:eastAsia="Calibri" w:cs="Arial"/>
                <w:b/>
                <w:noProof/>
                <w:sz w:val="16"/>
                <w:szCs w:val="16"/>
                <w:lang w:eastAsia="pl-PL" w:bidi="pl-PL"/>
              </w:rPr>
            </w:pPr>
          </w:p>
        </w:tc>
        <w:tc>
          <w:tcPr>
            <w:tcW w:w="259" w:type="pct"/>
            <w:shd w:val="clear" w:color="auto" w:fill="auto"/>
          </w:tcPr>
          <w:p w:rsidR="00E82E25"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E82E25" w:rsidRPr="00040599" w:rsidRDefault="00E82E25" w:rsidP="00040599">
            <w:pPr>
              <w:spacing w:after="0" w:line="240" w:lineRule="auto"/>
              <w:rPr>
                <w:rFonts w:eastAsia="Calibri" w:cs="Arial"/>
                <w:i/>
                <w:noProof/>
                <w:sz w:val="16"/>
                <w:szCs w:val="16"/>
                <w:lang w:eastAsia="pl-PL" w:bidi="pl-PL"/>
              </w:rPr>
            </w:pPr>
          </w:p>
        </w:tc>
        <w:tc>
          <w:tcPr>
            <w:tcW w:w="246" w:type="pct"/>
          </w:tcPr>
          <w:p w:rsidR="00E82E25" w:rsidRPr="00040599" w:rsidRDefault="00E82E25" w:rsidP="00040599">
            <w:pPr>
              <w:spacing w:after="0" w:line="240" w:lineRule="auto"/>
              <w:rPr>
                <w:rFonts w:eastAsia="Calibri" w:cs="Arial"/>
                <w:i/>
                <w:noProof/>
                <w:sz w:val="16"/>
                <w:szCs w:val="16"/>
                <w:lang w:eastAsia="pl-PL" w:bidi="pl-PL"/>
              </w:rPr>
            </w:pPr>
          </w:p>
        </w:tc>
      </w:tr>
      <w:tr w:rsidR="00884E32" w:rsidRPr="005F76BC" w:rsidTr="00A47443">
        <w:trPr>
          <w:cantSplit/>
          <w:trHeight w:val="286"/>
        </w:trPr>
        <w:tc>
          <w:tcPr>
            <w:tcW w:w="470"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Zaawansowane usługi cyfrowe</w:t>
            </w:r>
          </w:p>
        </w:tc>
        <w:tc>
          <w:tcPr>
            <w:tcW w:w="488" w:type="pct"/>
          </w:tcPr>
          <w:p w:rsidR="00E82E25" w:rsidRPr="00040599" w:rsidRDefault="00E82E25" w:rsidP="00A2572F">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A2572F">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A2572F">
              <w:rPr>
                <w:rFonts w:eastAsia="Calibri" w:cs="Arial"/>
                <w:noProof/>
                <w:sz w:val="16"/>
                <w:szCs w:val="16"/>
                <w:lang w:eastAsia="pl-PL" w:bidi="pl-PL"/>
              </w:rPr>
              <w:t>instytucji publicznych</w:t>
            </w:r>
          </w:p>
        </w:tc>
        <w:tc>
          <w:tcPr>
            <w:tcW w:w="336"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Słabiej rozwinięte</w:t>
            </w:r>
          </w:p>
        </w:tc>
        <w:tc>
          <w:tcPr>
            <w:tcW w:w="533"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RCR 11</w:t>
            </w:r>
          </w:p>
        </w:tc>
        <w:tc>
          <w:tcPr>
            <w:tcW w:w="581" w:type="pct"/>
            <w:shd w:val="clear" w:color="auto" w:fill="auto"/>
          </w:tcPr>
          <w:p w:rsidR="00E82E25" w:rsidRPr="00040599" w:rsidRDefault="00E82E25" w:rsidP="00E82E25">
            <w:pPr>
              <w:spacing w:after="0" w:line="240" w:lineRule="auto"/>
              <w:rPr>
                <w:rFonts w:cs="Arial"/>
                <w:sz w:val="16"/>
                <w:szCs w:val="16"/>
              </w:rPr>
            </w:pPr>
            <w:r w:rsidRPr="00040599">
              <w:rPr>
                <w:rFonts w:cs="Arial"/>
                <w:sz w:val="16"/>
                <w:szCs w:val="16"/>
              </w:rPr>
              <w:t xml:space="preserve">Użytkownicy nowych </w:t>
            </w:r>
            <w:r>
              <w:rPr>
                <w:rFonts w:cs="Arial"/>
                <w:sz w:val="16"/>
                <w:szCs w:val="16"/>
              </w:rPr>
              <w:t xml:space="preserve">i zmodernizowanych </w:t>
            </w:r>
            <w:r w:rsidRPr="00040599">
              <w:rPr>
                <w:rFonts w:cs="Arial"/>
                <w:sz w:val="16"/>
                <w:szCs w:val="16"/>
              </w:rPr>
              <w:t>publicznych usług</w:t>
            </w:r>
            <w:r>
              <w:rPr>
                <w:rFonts w:cs="Arial"/>
                <w:sz w:val="16"/>
                <w:szCs w:val="16"/>
              </w:rPr>
              <w:t>, produktów i procesów cyfrowych</w:t>
            </w:r>
          </w:p>
          <w:p w:rsidR="00E82E25" w:rsidRPr="00040599" w:rsidRDefault="00E82E25" w:rsidP="00040599">
            <w:pPr>
              <w:spacing w:after="0" w:line="240" w:lineRule="auto"/>
              <w:rPr>
                <w:rFonts w:eastAsia="Calibri" w:cs="Arial"/>
                <w:i/>
                <w:noProof/>
                <w:sz w:val="16"/>
                <w:szCs w:val="16"/>
                <w:lang w:eastAsia="pl-PL" w:bidi="pl-PL"/>
              </w:rPr>
            </w:pPr>
          </w:p>
        </w:tc>
        <w:tc>
          <w:tcPr>
            <w:tcW w:w="498" w:type="pct"/>
          </w:tcPr>
          <w:p w:rsidR="00E82E25" w:rsidRPr="00040599" w:rsidRDefault="00E82E25" w:rsidP="00781425">
            <w:pPr>
              <w:spacing w:after="0" w:line="240" w:lineRule="auto"/>
              <w:rPr>
                <w:rFonts w:eastAsia="Calibri" w:cs="Arial"/>
                <w:noProof/>
                <w:sz w:val="16"/>
                <w:szCs w:val="16"/>
                <w:lang w:eastAsia="pl-PL" w:bidi="pl-PL"/>
              </w:rPr>
            </w:pPr>
            <w:r>
              <w:rPr>
                <w:rFonts w:eastAsia="Calibri" w:cs="Arial"/>
                <w:noProof/>
                <w:sz w:val="16"/>
                <w:szCs w:val="16"/>
                <w:lang w:eastAsia="pl-PL" w:bidi="pl-PL"/>
              </w:rPr>
              <w:t>u</w:t>
            </w:r>
            <w:r w:rsidRPr="00040599">
              <w:rPr>
                <w:rFonts w:eastAsia="Calibri" w:cs="Arial"/>
                <w:noProof/>
                <w:sz w:val="16"/>
                <w:szCs w:val="16"/>
                <w:lang w:eastAsia="pl-PL" w:bidi="pl-PL"/>
              </w:rPr>
              <w:t>żytkownicy</w:t>
            </w:r>
            <w:r>
              <w:rPr>
                <w:rFonts w:eastAsia="Calibri" w:cs="Arial"/>
                <w:noProof/>
                <w:sz w:val="16"/>
                <w:szCs w:val="16"/>
                <w:lang w:eastAsia="pl-PL" w:bidi="pl-PL"/>
              </w:rPr>
              <w:t xml:space="preserve"> </w:t>
            </w:r>
            <w:r w:rsidR="00781425">
              <w:rPr>
                <w:rFonts w:eastAsia="Calibri" w:cs="Arial"/>
                <w:noProof/>
                <w:sz w:val="16"/>
                <w:szCs w:val="16"/>
                <w:lang w:eastAsia="pl-PL" w:bidi="pl-PL"/>
              </w:rPr>
              <w:t xml:space="preserve">/ rok </w:t>
            </w:r>
          </w:p>
        </w:tc>
        <w:tc>
          <w:tcPr>
            <w:tcW w:w="424" w:type="pct"/>
          </w:tcPr>
          <w:p w:rsidR="00E82E25" w:rsidRPr="00040599" w:rsidRDefault="00E82E25" w:rsidP="00040599">
            <w:pPr>
              <w:spacing w:after="0" w:line="240" w:lineRule="auto"/>
              <w:rPr>
                <w:rFonts w:eastAsia="Calibri" w:cs="Arial"/>
                <w:i/>
                <w:noProof/>
                <w:sz w:val="16"/>
                <w:szCs w:val="16"/>
                <w:lang w:eastAsia="pl-PL" w:bidi="pl-PL"/>
              </w:rPr>
            </w:pPr>
          </w:p>
        </w:tc>
        <w:tc>
          <w:tcPr>
            <w:tcW w:w="453" w:type="pct"/>
          </w:tcPr>
          <w:p w:rsidR="00E82E25" w:rsidRPr="00040599" w:rsidRDefault="00E82E25" w:rsidP="00040599">
            <w:pPr>
              <w:spacing w:after="0" w:line="240" w:lineRule="auto"/>
              <w:rPr>
                <w:rFonts w:eastAsia="Calibri" w:cs="Arial"/>
                <w:b/>
                <w:noProof/>
                <w:sz w:val="16"/>
                <w:szCs w:val="16"/>
                <w:lang w:eastAsia="pl-PL" w:bidi="pl-PL"/>
              </w:rPr>
            </w:pPr>
          </w:p>
        </w:tc>
        <w:tc>
          <w:tcPr>
            <w:tcW w:w="259" w:type="pct"/>
            <w:shd w:val="clear" w:color="auto" w:fill="auto"/>
          </w:tcPr>
          <w:p w:rsidR="00E82E25"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E82E25" w:rsidRPr="00040599" w:rsidRDefault="00E82E25" w:rsidP="00040599">
            <w:pPr>
              <w:spacing w:after="0" w:line="240" w:lineRule="auto"/>
              <w:rPr>
                <w:rFonts w:eastAsia="Calibri" w:cs="Arial"/>
                <w:i/>
                <w:noProof/>
                <w:sz w:val="16"/>
                <w:szCs w:val="16"/>
                <w:lang w:eastAsia="pl-PL" w:bidi="pl-PL"/>
              </w:rPr>
            </w:pPr>
          </w:p>
        </w:tc>
        <w:tc>
          <w:tcPr>
            <w:tcW w:w="246" w:type="pct"/>
          </w:tcPr>
          <w:p w:rsidR="00E82E25" w:rsidRPr="00040599" w:rsidRDefault="00E82E25" w:rsidP="00040599">
            <w:pPr>
              <w:spacing w:after="0" w:line="240" w:lineRule="auto"/>
              <w:rPr>
                <w:rFonts w:eastAsia="Calibri" w:cs="Arial"/>
                <w:i/>
                <w:noProof/>
                <w:sz w:val="16"/>
                <w:szCs w:val="16"/>
                <w:lang w:eastAsia="pl-PL" w:bidi="pl-PL"/>
              </w:rPr>
            </w:pPr>
          </w:p>
        </w:tc>
      </w:tr>
      <w:tr w:rsidR="00884E32" w:rsidRPr="005F76BC" w:rsidTr="00A47443">
        <w:trPr>
          <w:cantSplit/>
          <w:trHeight w:val="286"/>
        </w:trPr>
        <w:tc>
          <w:tcPr>
            <w:tcW w:w="470" w:type="pct"/>
          </w:tcPr>
          <w:p w:rsidR="00040599" w:rsidRPr="00040599" w:rsidRDefault="00040599"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Zaawansowane usługi cyfrowe</w:t>
            </w:r>
          </w:p>
        </w:tc>
        <w:tc>
          <w:tcPr>
            <w:tcW w:w="488" w:type="pct"/>
          </w:tcPr>
          <w:p w:rsidR="00040599" w:rsidRPr="00040599" w:rsidRDefault="00040599" w:rsidP="000D2028">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0D2028">
              <w:rPr>
                <w:rFonts w:eastAsia="Calibri" w:cs="Arial"/>
                <w:noProof/>
                <w:sz w:val="16"/>
                <w:szCs w:val="16"/>
                <w:lang w:eastAsia="pl-PL" w:bidi="pl-PL"/>
              </w:rPr>
              <w:t>organizacji</w:t>
            </w:r>
            <w:r w:rsidR="000D2028" w:rsidRPr="00344DAE">
              <w:rPr>
                <w:rFonts w:eastAsia="Calibri" w:cs="Arial"/>
                <w:noProof/>
                <w:sz w:val="16"/>
                <w:szCs w:val="16"/>
                <w:lang w:eastAsia="pl-PL" w:bidi="pl-PL"/>
              </w:rPr>
              <w:t xml:space="preserve"> </w:t>
            </w:r>
            <w:r w:rsidR="00344DAE" w:rsidRPr="00344DAE">
              <w:rPr>
                <w:rFonts w:eastAsia="Calibri" w:cs="Arial"/>
                <w:noProof/>
                <w:sz w:val="16"/>
                <w:szCs w:val="16"/>
                <w:lang w:eastAsia="pl-PL" w:bidi="pl-PL"/>
              </w:rPr>
              <w:t xml:space="preserve">badawczych i </w:t>
            </w:r>
            <w:r w:rsidR="000D2028">
              <w:rPr>
                <w:rFonts w:eastAsia="Calibri" w:cs="Arial"/>
                <w:noProof/>
                <w:sz w:val="16"/>
                <w:szCs w:val="16"/>
                <w:lang w:eastAsia="pl-PL" w:bidi="pl-PL"/>
              </w:rPr>
              <w:t>instytucji publicznych</w:t>
            </w:r>
          </w:p>
        </w:tc>
        <w:tc>
          <w:tcPr>
            <w:tcW w:w="336" w:type="pct"/>
          </w:tcPr>
          <w:p w:rsidR="00040599" w:rsidRPr="00040599" w:rsidRDefault="00040599"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040599" w:rsidRPr="00040599" w:rsidRDefault="00040599"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Bardziej rozwinięty</w:t>
            </w:r>
          </w:p>
        </w:tc>
        <w:tc>
          <w:tcPr>
            <w:tcW w:w="533" w:type="pct"/>
          </w:tcPr>
          <w:p w:rsidR="00040599" w:rsidRPr="00040599" w:rsidRDefault="00040599" w:rsidP="00040599">
            <w:pPr>
              <w:spacing w:after="0" w:line="240" w:lineRule="auto"/>
              <w:rPr>
                <w:rFonts w:eastAsia="Calibri" w:cs="Arial"/>
                <w:noProof/>
                <w:sz w:val="16"/>
                <w:szCs w:val="16"/>
                <w:lang w:eastAsia="pl-PL" w:bidi="pl-PL"/>
              </w:rPr>
            </w:pPr>
            <w:r w:rsidRPr="00040599">
              <w:rPr>
                <w:rFonts w:eastAsia="Calibri" w:cs="Arial"/>
                <w:noProof/>
                <w:sz w:val="16"/>
                <w:szCs w:val="16"/>
                <w:lang w:eastAsia="pl-PL" w:bidi="pl-PL"/>
              </w:rPr>
              <w:t>RCR 12</w:t>
            </w:r>
          </w:p>
        </w:tc>
        <w:tc>
          <w:tcPr>
            <w:tcW w:w="581" w:type="pct"/>
            <w:shd w:val="clear" w:color="auto" w:fill="auto"/>
          </w:tcPr>
          <w:p w:rsidR="00946E42" w:rsidRPr="00946E42" w:rsidRDefault="00946E42" w:rsidP="00946E42">
            <w:pPr>
              <w:spacing w:after="0" w:line="240" w:lineRule="auto"/>
              <w:rPr>
                <w:sz w:val="16"/>
              </w:rPr>
            </w:pPr>
            <w:r w:rsidRPr="00946E42">
              <w:rPr>
                <w:rStyle w:val="markedcontent"/>
                <w:rFonts w:cs="Arial"/>
                <w:sz w:val="16"/>
              </w:rPr>
              <w:t>Użytkownicy nowych i zmodernizowanych usług, produktów i procesów cyfrowych opracowanych przez przedsiębiorstwa</w:t>
            </w:r>
          </w:p>
          <w:p w:rsidR="00946E42" w:rsidRPr="00E82E25" w:rsidRDefault="00946E42" w:rsidP="00E82E25">
            <w:pPr>
              <w:spacing w:after="0" w:line="240" w:lineRule="auto"/>
              <w:rPr>
                <w:rFonts w:eastAsia="Calibri" w:cs="Arial"/>
                <w:i/>
                <w:noProof/>
                <w:sz w:val="16"/>
                <w:szCs w:val="16"/>
                <w:lang w:eastAsia="pl-PL" w:bidi="pl-PL"/>
              </w:rPr>
            </w:pPr>
          </w:p>
        </w:tc>
        <w:tc>
          <w:tcPr>
            <w:tcW w:w="498" w:type="pct"/>
          </w:tcPr>
          <w:p w:rsidR="00040599" w:rsidRPr="00040599" w:rsidRDefault="00781425" w:rsidP="00781425">
            <w:pPr>
              <w:spacing w:after="0" w:line="240" w:lineRule="auto"/>
              <w:rPr>
                <w:rFonts w:eastAsia="Calibri" w:cs="Arial"/>
                <w:i/>
                <w:noProof/>
                <w:sz w:val="16"/>
                <w:szCs w:val="16"/>
                <w:lang w:eastAsia="pl-PL" w:bidi="pl-PL"/>
              </w:rPr>
            </w:pPr>
            <w:r>
              <w:rPr>
                <w:rFonts w:eastAsia="Calibri" w:cs="Arial"/>
                <w:noProof/>
                <w:sz w:val="16"/>
                <w:szCs w:val="16"/>
                <w:lang w:eastAsia="pl-PL" w:bidi="pl-PL"/>
              </w:rPr>
              <w:t>u</w:t>
            </w:r>
            <w:r w:rsidR="00040599" w:rsidRPr="00040599">
              <w:rPr>
                <w:rFonts w:eastAsia="Calibri" w:cs="Arial"/>
                <w:noProof/>
                <w:sz w:val="16"/>
                <w:szCs w:val="16"/>
                <w:lang w:eastAsia="pl-PL" w:bidi="pl-PL"/>
              </w:rPr>
              <w:t>żytkownicy</w:t>
            </w:r>
            <w:r w:rsidR="008B7DD3">
              <w:rPr>
                <w:rFonts w:eastAsia="Calibri" w:cs="Arial"/>
                <w:noProof/>
                <w:sz w:val="16"/>
                <w:szCs w:val="16"/>
                <w:lang w:eastAsia="pl-PL" w:bidi="pl-PL"/>
              </w:rPr>
              <w:t xml:space="preserve"> </w:t>
            </w:r>
            <w:r>
              <w:rPr>
                <w:rFonts w:eastAsia="Calibri" w:cs="Arial"/>
                <w:noProof/>
                <w:sz w:val="16"/>
                <w:szCs w:val="16"/>
                <w:lang w:eastAsia="pl-PL" w:bidi="pl-PL"/>
              </w:rPr>
              <w:t xml:space="preserve">/ rok </w:t>
            </w:r>
          </w:p>
        </w:tc>
        <w:tc>
          <w:tcPr>
            <w:tcW w:w="424" w:type="pct"/>
          </w:tcPr>
          <w:p w:rsidR="00040599" w:rsidRPr="00040599" w:rsidRDefault="00040599" w:rsidP="00040599">
            <w:pPr>
              <w:spacing w:after="0" w:line="240" w:lineRule="auto"/>
              <w:rPr>
                <w:rFonts w:eastAsia="Calibri" w:cs="Arial"/>
                <w:i/>
                <w:noProof/>
                <w:sz w:val="16"/>
                <w:szCs w:val="16"/>
                <w:lang w:eastAsia="pl-PL" w:bidi="pl-PL"/>
              </w:rPr>
            </w:pPr>
          </w:p>
        </w:tc>
        <w:tc>
          <w:tcPr>
            <w:tcW w:w="453" w:type="pct"/>
          </w:tcPr>
          <w:p w:rsidR="00040599" w:rsidRPr="00040599" w:rsidRDefault="00040599" w:rsidP="00040599">
            <w:pPr>
              <w:spacing w:after="0" w:line="240" w:lineRule="auto"/>
              <w:rPr>
                <w:rFonts w:eastAsia="Calibri" w:cs="Arial"/>
                <w:b/>
                <w:noProof/>
                <w:sz w:val="16"/>
                <w:szCs w:val="16"/>
                <w:lang w:eastAsia="pl-PL" w:bidi="pl-PL"/>
              </w:rPr>
            </w:pPr>
          </w:p>
        </w:tc>
        <w:tc>
          <w:tcPr>
            <w:tcW w:w="259" w:type="pct"/>
            <w:shd w:val="clear" w:color="auto" w:fill="auto"/>
          </w:tcPr>
          <w:p w:rsidR="00040599"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040599" w:rsidRPr="00040599" w:rsidRDefault="00040599" w:rsidP="00040599">
            <w:pPr>
              <w:spacing w:after="0" w:line="240" w:lineRule="auto"/>
              <w:rPr>
                <w:rFonts w:eastAsia="Calibri" w:cs="Arial"/>
                <w:i/>
                <w:noProof/>
                <w:sz w:val="16"/>
                <w:szCs w:val="16"/>
                <w:lang w:eastAsia="pl-PL" w:bidi="pl-PL"/>
              </w:rPr>
            </w:pPr>
          </w:p>
        </w:tc>
        <w:tc>
          <w:tcPr>
            <w:tcW w:w="246" w:type="pct"/>
          </w:tcPr>
          <w:p w:rsidR="00040599" w:rsidRPr="00040599" w:rsidRDefault="00040599" w:rsidP="00040599">
            <w:pPr>
              <w:spacing w:after="0" w:line="240" w:lineRule="auto"/>
              <w:rPr>
                <w:rFonts w:eastAsia="Calibri" w:cs="Arial"/>
                <w:i/>
                <w:noProof/>
                <w:sz w:val="16"/>
                <w:szCs w:val="16"/>
                <w:lang w:eastAsia="pl-PL" w:bidi="pl-PL"/>
              </w:rPr>
            </w:pPr>
          </w:p>
        </w:tc>
      </w:tr>
      <w:tr w:rsidR="00884E32" w:rsidRPr="005F76BC" w:rsidTr="00A47443">
        <w:trPr>
          <w:cantSplit/>
          <w:trHeight w:val="286"/>
        </w:trPr>
        <w:tc>
          <w:tcPr>
            <w:tcW w:w="470"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lastRenderedPageBreak/>
              <w:t>Zaawansowane usługi cyfrowe</w:t>
            </w:r>
          </w:p>
        </w:tc>
        <w:tc>
          <w:tcPr>
            <w:tcW w:w="488" w:type="pct"/>
          </w:tcPr>
          <w:p w:rsidR="00E82E25" w:rsidRPr="00040599" w:rsidRDefault="00E82E25" w:rsidP="009223BB">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9223BB">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9223BB">
              <w:rPr>
                <w:rFonts w:eastAsia="Calibri" w:cs="Arial"/>
                <w:noProof/>
                <w:sz w:val="16"/>
                <w:szCs w:val="16"/>
                <w:lang w:eastAsia="pl-PL" w:bidi="pl-PL"/>
              </w:rPr>
              <w:t>instytucji publicznych</w:t>
            </w:r>
          </w:p>
        </w:tc>
        <w:tc>
          <w:tcPr>
            <w:tcW w:w="336"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W okresie przejściowym</w:t>
            </w:r>
          </w:p>
        </w:tc>
        <w:tc>
          <w:tcPr>
            <w:tcW w:w="533"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RCR 12</w:t>
            </w:r>
          </w:p>
        </w:tc>
        <w:tc>
          <w:tcPr>
            <w:tcW w:w="581" w:type="pct"/>
            <w:shd w:val="clear" w:color="auto" w:fill="auto"/>
          </w:tcPr>
          <w:p w:rsidR="00946E42" w:rsidRDefault="00946E42" w:rsidP="00946E42">
            <w:pPr>
              <w:spacing w:after="0" w:line="240" w:lineRule="auto"/>
            </w:pPr>
            <w:r w:rsidRPr="00946E42">
              <w:rPr>
                <w:rStyle w:val="markedcontent"/>
                <w:rFonts w:cs="Arial"/>
                <w:sz w:val="16"/>
              </w:rPr>
              <w:t>Użytkownicy nowych i zmodernizowanych usług, produktów i procesów cyfrowych opracowanych przez przedsiębiorstwa</w:t>
            </w:r>
          </w:p>
        </w:tc>
        <w:tc>
          <w:tcPr>
            <w:tcW w:w="498" w:type="pct"/>
          </w:tcPr>
          <w:p w:rsidR="00E82E25" w:rsidRPr="00040599" w:rsidRDefault="00781425" w:rsidP="00781425">
            <w:pPr>
              <w:spacing w:after="0" w:line="240" w:lineRule="auto"/>
              <w:rPr>
                <w:rFonts w:eastAsia="Calibri" w:cs="Arial"/>
                <w:i/>
                <w:noProof/>
                <w:sz w:val="16"/>
                <w:szCs w:val="16"/>
                <w:lang w:eastAsia="pl-PL" w:bidi="pl-PL"/>
              </w:rPr>
            </w:pPr>
            <w:r>
              <w:rPr>
                <w:rFonts w:eastAsia="Calibri" w:cs="Arial"/>
                <w:noProof/>
                <w:sz w:val="16"/>
                <w:szCs w:val="16"/>
                <w:lang w:eastAsia="pl-PL" w:bidi="pl-PL"/>
              </w:rPr>
              <w:t>u</w:t>
            </w:r>
            <w:r w:rsidR="00E82E25" w:rsidRPr="00040599">
              <w:rPr>
                <w:rFonts w:eastAsia="Calibri" w:cs="Arial"/>
                <w:noProof/>
                <w:sz w:val="16"/>
                <w:szCs w:val="16"/>
                <w:lang w:eastAsia="pl-PL" w:bidi="pl-PL"/>
              </w:rPr>
              <w:t>żytkownicy</w:t>
            </w:r>
            <w:r w:rsidR="008B7DD3">
              <w:rPr>
                <w:rFonts w:eastAsia="Calibri" w:cs="Arial"/>
                <w:noProof/>
                <w:sz w:val="16"/>
                <w:szCs w:val="16"/>
                <w:lang w:eastAsia="pl-PL" w:bidi="pl-PL"/>
              </w:rPr>
              <w:t xml:space="preserve"> </w:t>
            </w:r>
            <w:r>
              <w:rPr>
                <w:rFonts w:eastAsia="Calibri" w:cs="Arial"/>
                <w:noProof/>
                <w:sz w:val="16"/>
                <w:szCs w:val="16"/>
                <w:lang w:eastAsia="pl-PL" w:bidi="pl-PL"/>
              </w:rPr>
              <w:t xml:space="preserve">/ rok </w:t>
            </w:r>
          </w:p>
        </w:tc>
        <w:tc>
          <w:tcPr>
            <w:tcW w:w="424" w:type="pct"/>
          </w:tcPr>
          <w:p w:rsidR="00E82E25" w:rsidRPr="00040599" w:rsidRDefault="00E82E25" w:rsidP="00040599">
            <w:pPr>
              <w:spacing w:after="0" w:line="240" w:lineRule="auto"/>
              <w:rPr>
                <w:rFonts w:eastAsia="Calibri" w:cs="Arial"/>
                <w:i/>
                <w:noProof/>
                <w:sz w:val="16"/>
                <w:szCs w:val="16"/>
                <w:lang w:eastAsia="pl-PL" w:bidi="pl-PL"/>
              </w:rPr>
            </w:pPr>
          </w:p>
        </w:tc>
        <w:tc>
          <w:tcPr>
            <w:tcW w:w="453" w:type="pct"/>
          </w:tcPr>
          <w:p w:rsidR="00E82E25" w:rsidRPr="00040599" w:rsidRDefault="00E82E25" w:rsidP="00040599">
            <w:pPr>
              <w:spacing w:after="0" w:line="240" w:lineRule="auto"/>
              <w:rPr>
                <w:rFonts w:eastAsia="Calibri" w:cs="Arial"/>
                <w:b/>
                <w:noProof/>
                <w:sz w:val="16"/>
                <w:szCs w:val="16"/>
                <w:lang w:eastAsia="pl-PL" w:bidi="pl-PL"/>
              </w:rPr>
            </w:pPr>
          </w:p>
        </w:tc>
        <w:tc>
          <w:tcPr>
            <w:tcW w:w="259" w:type="pct"/>
            <w:shd w:val="clear" w:color="auto" w:fill="auto"/>
          </w:tcPr>
          <w:p w:rsidR="00E82E25"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E82E25" w:rsidRPr="00040599" w:rsidRDefault="00E82E25" w:rsidP="00040599">
            <w:pPr>
              <w:spacing w:after="0" w:line="240" w:lineRule="auto"/>
              <w:rPr>
                <w:rFonts w:eastAsia="Calibri" w:cs="Arial"/>
                <w:i/>
                <w:noProof/>
                <w:sz w:val="16"/>
                <w:szCs w:val="16"/>
                <w:lang w:eastAsia="pl-PL" w:bidi="pl-PL"/>
              </w:rPr>
            </w:pPr>
          </w:p>
        </w:tc>
        <w:tc>
          <w:tcPr>
            <w:tcW w:w="246" w:type="pct"/>
          </w:tcPr>
          <w:p w:rsidR="00E82E25" w:rsidRPr="00040599" w:rsidRDefault="00E82E25" w:rsidP="00040599">
            <w:pPr>
              <w:spacing w:after="0" w:line="240" w:lineRule="auto"/>
              <w:rPr>
                <w:rFonts w:eastAsia="Calibri" w:cs="Arial"/>
                <w:i/>
                <w:noProof/>
                <w:sz w:val="16"/>
                <w:szCs w:val="16"/>
                <w:lang w:eastAsia="pl-PL" w:bidi="pl-PL"/>
              </w:rPr>
            </w:pPr>
          </w:p>
        </w:tc>
      </w:tr>
      <w:tr w:rsidR="00884E32" w:rsidRPr="005F76BC" w:rsidTr="00A47443">
        <w:trPr>
          <w:cantSplit/>
          <w:trHeight w:val="286"/>
        </w:trPr>
        <w:tc>
          <w:tcPr>
            <w:tcW w:w="470"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Zaawansowane usługi cyfrowe</w:t>
            </w:r>
          </w:p>
        </w:tc>
        <w:tc>
          <w:tcPr>
            <w:tcW w:w="488" w:type="pct"/>
          </w:tcPr>
          <w:p w:rsidR="00E82E25" w:rsidRPr="00040599" w:rsidRDefault="00E82E25" w:rsidP="00884E32">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884E32">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884E32">
              <w:rPr>
                <w:rFonts w:eastAsia="Calibri" w:cs="Arial"/>
                <w:noProof/>
                <w:sz w:val="16"/>
                <w:szCs w:val="16"/>
                <w:lang w:eastAsia="pl-PL" w:bidi="pl-PL"/>
              </w:rPr>
              <w:t>instytucji publicznych</w:t>
            </w:r>
          </w:p>
        </w:tc>
        <w:tc>
          <w:tcPr>
            <w:tcW w:w="336"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Słabiej rozwinięte</w:t>
            </w:r>
          </w:p>
        </w:tc>
        <w:tc>
          <w:tcPr>
            <w:tcW w:w="533"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RCR 12</w:t>
            </w:r>
          </w:p>
        </w:tc>
        <w:tc>
          <w:tcPr>
            <w:tcW w:w="581" w:type="pct"/>
            <w:shd w:val="clear" w:color="auto" w:fill="auto"/>
          </w:tcPr>
          <w:p w:rsidR="00946E42" w:rsidRDefault="00946E42" w:rsidP="00946E42">
            <w:pPr>
              <w:spacing w:after="0" w:line="240" w:lineRule="auto"/>
            </w:pPr>
            <w:r w:rsidRPr="00946E42">
              <w:rPr>
                <w:rStyle w:val="markedcontent"/>
                <w:rFonts w:cs="Arial"/>
                <w:sz w:val="16"/>
              </w:rPr>
              <w:t>Użytkownicy nowych i zmodernizowanych usług, produktów i procesów cyfrowych opracowanych przez przedsiębiorstwa</w:t>
            </w:r>
          </w:p>
        </w:tc>
        <w:tc>
          <w:tcPr>
            <w:tcW w:w="498" w:type="pct"/>
          </w:tcPr>
          <w:p w:rsidR="00E82E25" w:rsidRPr="00040599" w:rsidRDefault="00781425" w:rsidP="00781425">
            <w:pPr>
              <w:spacing w:after="0" w:line="240" w:lineRule="auto"/>
              <w:rPr>
                <w:rFonts w:eastAsia="Calibri" w:cs="Arial"/>
                <w:i/>
                <w:noProof/>
                <w:sz w:val="16"/>
                <w:szCs w:val="16"/>
                <w:lang w:eastAsia="pl-PL" w:bidi="pl-PL"/>
              </w:rPr>
            </w:pPr>
            <w:r>
              <w:rPr>
                <w:rFonts w:eastAsia="Calibri" w:cs="Arial"/>
                <w:noProof/>
                <w:sz w:val="16"/>
                <w:szCs w:val="16"/>
                <w:lang w:eastAsia="pl-PL" w:bidi="pl-PL"/>
              </w:rPr>
              <w:t>u</w:t>
            </w:r>
            <w:r w:rsidR="00E82E25" w:rsidRPr="00040599">
              <w:rPr>
                <w:rFonts w:eastAsia="Calibri" w:cs="Arial"/>
                <w:noProof/>
                <w:sz w:val="16"/>
                <w:szCs w:val="16"/>
                <w:lang w:eastAsia="pl-PL" w:bidi="pl-PL"/>
              </w:rPr>
              <w:t>żytkownicy</w:t>
            </w:r>
            <w:r w:rsidR="008B7DD3">
              <w:rPr>
                <w:rFonts w:eastAsia="Calibri" w:cs="Arial"/>
                <w:noProof/>
                <w:sz w:val="16"/>
                <w:szCs w:val="16"/>
                <w:lang w:eastAsia="pl-PL" w:bidi="pl-PL"/>
              </w:rPr>
              <w:t xml:space="preserve"> </w:t>
            </w:r>
            <w:r>
              <w:rPr>
                <w:rFonts w:eastAsia="Calibri" w:cs="Arial"/>
                <w:noProof/>
                <w:sz w:val="16"/>
                <w:szCs w:val="16"/>
                <w:lang w:eastAsia="pl-PL" w:bidi="pl-PL"/>
              </w:rPr>
              <w:t xml:space="preserve">/ rok </w:t>
            </w:r>
          </w:p>
        </w:tc>
        <w:tc>
          <w:tcPr>
            <w:tcW w:w="424" w:type="pct"/>
          </w:tcPr>
          <w:p w:rsidR="00E82E25" w:rsidRPr="00040599" w:rsidRDefault="00E82E25" w:rsidP="00040599">
            <w:pPr>
              <w:spacing w:after="0" w:line="240" w:lineRule="auto"/>
              <w:rPr>
                <w:rFonts w:eastAsia="Calibri" w:cs="Arial"/>
                <w:i/>
                <w:noProof/>
                <w:sz w:val="16"/>
                <w:szCs w:val="16"/>
                <w:lang w:eastAsia="pl-PL" w:bidi="pl-PL"/>
              </w:rPr>
            </w:pPr>
          </w:p>
        </w:tc>
        <w:tc>
          <w:tcPr>
            <w:tcW w:w="453" w:type="pct"/>
          </w:tcPr>
          <w:p w:rsidR="00E82E25" w:rsidRPr="00040599" w:rsidRDefault="00E82E25" w:rsidP="00040599">
            <w:pPr>
              <w:spacing w:after="0" w:line="240" w:lineRule="auto"/>
              <w:rPr>
                <w:rFonts w:eastAsia="Calibri" w:cs="Arial"/>
                <w:b/>
                <w:noProof/>
                <w:sz w:val="16"/>
                <w:szCs w:val="16"/>
                <w:lang w:eastAsia="pl-PL" w:bidi="pl-PL"/>
              </w:rPr>
            </w:pPr>
          </w:p>
        </w:tc>
        <w:tc>
          <w:tcPr>
            <w:tcW w:w="259" w:type="pct"/>
            <w:shd w:val="clear" w:color="auto" w:fill="auto"/>
          </w:tcPr>
          <w:p w:rsidR="00E82E25"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E82E25" w:rsidRPr="00040599" w:rsidRDefault="00E82E25" w:rsidP="00040599">
            <w:pPr>
              <w:spacing w:after="0" w:line="240" w:lineRule="auto"/>
              <w:rPr>
                <w:rFonts w:eastAsia="Calibri" w:cs="Arial"/>
                <w:i/>
                <w:noProof/>
                <w:sz w:val="16"/>
                <w:szCs w:val="16"/>
                <w:lang w:eastAsia="pl-PL" w:bidi="pl-PL"/>
              </w:rPr>
            </w:pPr>
          </w:p>
        </w:tc>
        <w:tc>
          <w:tcPr>
            <w:tcW w:w="246" w:type="pct"/>
          </w:tcPr>
          <w:p w:rsidR="00E82E25" w:rsidRPr="00040599" w:rsidRDefault="00E82E25" w:rsidP="00040599">
            <w:pPr>
              <w:spacing w:after="0" w:line="240" w:lineRule="auto"/>
              <w:rPr>
                <w:rFonts w:eastAsia="Calibri" w:cs="Arial"/>
                <w:i/>
                <w:noProof/>
                <w:sz w:val="16"/>
                <w:szCs w:val="16"/>
                <w:lang w:eastAsia="pl-PL" w:bidi="pl-PL"/>
              </w:rPr>
            </w:pPr>
          </w:p>
        </w:tc>
      </w:tr>
    </w:tbl>
    <w:p w:rsidR="00637357" w:rsidRDefault="00637357" w:rsidP="001219A7">
      <w:pPr>
        <w:spacing w:after="0" w:line="240" w:lineRule="auto"/>
        <w:jc w:val="both"/>
        <w:rPr>
          <w:rFonts w:eastAsia="Calibri" w:cs="Arial"/>
          <w:b/>
          <w:noProof/>
          <w:sz w:val="20"/>
          <w:szCs w:val="20"/>
          <w:lang w:eastAsia="pl-PL" w:bidi="pl-PL"/>
        </w:rPr>
        <w:sectPr w:rsidR="00637357" w:rsidSect="00637357">
          <w:footnotePr>
            <w:numRestart w:val="eachSect"/>
          </w:footnotePr>
          <w:pgSz w:w="16838" w:h="11906" w:orient="landscape" w:code="9"/>
          <w:pgMar w:top="1418" w:right="1418" w:bottom="1418" w:left="1418" w:header="709" w:footer="709" w:gutter="0"/>
          <w:cols w:space="708"/>
          <w:titlePg/>
          <w:docGrid w:linePitch="360"/>
        </w:sectPr>
      </w:pPr>
    </w:p>
    <w:p w:rsidR="007A42E5" w:rsidRPr="001219A7" w:rsidRDefault="0067790F" w:rsidP="00C2099E">
      <w:pPr>
        <w:spacing w:before="240" w:after="240" w:line="240" w:lineRule="auto"/>
        <w:rPr>
          <w:rFonts w:eastAsia="Times New Roman" w:cs="Arial"/>
          <w:b/>
          <w:iCs/>
          <w:noProof/>
          <w:sz w:val="20"/>
          <w:szCs w:val="20"/>
          <w:lang w:eastAsia="pl-PL" w:bidi="pl-PL"/>
        </w:rPr>
      </w:pPr>
      <w:bookmarkStart w:id="405" w:name="_Toc67650465"/>
      <w:bookmarkStart w:id="406" w:name="_Toc67650798"/>
      <w:bookmarkStart w:id="407" w:name="_Toc67654910"/>
      <w:bookmarkStart w:id="408" w:name="_Toc87283003"/>
      <w:r>
        <w:rPr>
          <w:rStyle w:val="Nagwek2Znak"/>
          <w:rFonts w:eastAsia="Calibri"/>
        </w:rPr>
        <w:lastRenderedPageBreak/>
        <w:t>Indykatywny</w:t>
      </w:r>
      <w:r w:rsidRPr="0090039C">
        <w:rPr>
          <w:rStyle w:val="Nagwek2Znak"/>
          <w:rFonts w:eastAsia="Calibri"/>
        </w:rPr>
        <w:t xml:space="preserve"> </w:t>
      </w:r>
      <w:r w:rsidR="007A42E5" w:rsidRPr="0090039C">
        <w:rPr>
          <w:rStyle w:val="Nagwek2Znak"/>
          <w:rFonts w:eastAsia="Calibri"/>
        </w:rPr>
        <w:t xml:space="preserve">podział </w:t>
      </w:r>
      <w:r>
        <w:rPr>
          <w:rStyle w:val="Nagwek2Znak"/>
          <w:rFonts w:eastAsia="Calibri"/>
        </w:rPr>
        <w:t xml:space="preserve">zaprogramowanych </w:t>
      </w:r>
      <w:r w:rsidR="007A42E5" w:rsidRPr="0090039C">
        <w:rPr>
          <w:rStyle w:val="Nagwek2Znak"/>
          <w:rFonts w:eastAsia="Calibri"/>
        </w:rPr>
        <w:t>zasobów</w:t>
      </w:r>
      <w:r>
        <w:rPr>
          <w:rStyle w:val="Nagwek2Znak"/>
          <w:rFonts w:eastAsia="Calibri"/>
        </w:rPr>
        <w:t xml:space="preserve"> </w:t>
      </w:r>
      <w:r w:rsidR="007A42E5" w:rsidRPr="0090039C">
        <w:rPr>
          <w:rStyle w:val="Nagwek2Znak"/>
          <w:rFonts w:eastAsia="Calibri"/>
        </w:rPr>
        <w:t>(UE) według rodzaju interwencji</w:t>
      </w:r>
      <w:bookmarkEnd w:id="405"/>
      <w:bookmarkEnd w:id="406"/>
      <w:bookmarkEnd w:id="407"/>
      <w:bookmarkEnd w:id="408"/>
    </w:p>
    <w:p w:rsidR="007A42E5" w:rsidRDefault="00267890" w:rsidP="00081DCE">
      <w:pPr>
        <w:rPr>
          <w:noProof/>
          <w:lang w:eastAsia="pl-PL" w:bidi="pl-PL"/>
        </w:rPr>
      </w:pPr>
      <w:r w:rsidRPr="00267890">
        <w:rPr>
          <w:b/>
          <w:noProof/>
          <w:lang w:eastAsia="pl-PL" w:bidi="pl-PL"/>
        </w:rPr>
        <w:t xml:space="preserve">Tabela </w:t>
      </w:r>
      <w:r w:rsidR="00DB4CA7">
        <w:rPr>
          <w:b/>
          <w:noProof/>
          <w:lang w:eastAsia="pl-PL" w:bidi="pl-PL"/>
        </w:rPr>
        <w:t>10</w:t>
      </w:r>
      <w:r w:rsidRPr="00267890">
        <w:rPr>
          <w:b/>
          <w:noProof/>
          <w:lang w:eastAsia="pl-PL" w:bidi="pl-PL"/>
        </w:rPr>
        <w:t>: Wymiar 1 – zakres interwencji</w:t>
      </w:r>
      <w:r w:rsidRPr="00267890" w:rsidDel="00267890">
        <w:rPr>
          <w:noProof/>
          <w:lang w:eastAsia="pl-PL" w:bidi="pl-PL"/>
        </w:rPr>
        <w:t xml:space="preserve"> </w:t>
      </w:r>
    </w:p>
    <w:tbl>
      <w:tblPr>
        <w:tblW w:w="8379" w:type="dxa"/>
        <w:tblInd w:w="55" w:type="dxa"/>
        <w:tblCellMar>
          <w:left w:w="70" w:type="dxa"/>
          <w:right w:w="70" w:type="dxa"/>
        </w:tblCellMar>
        <w:tblLook w:val="04A0" w:firstRow="1" w:lastRow="0" w:firstColumn="1" w:lastColumn="0" w:noHBand="0" w:noVBand="1"/>
      </w:tblPr>
      <w:tblGrid>
        <w:gridCol w:w="1074"/>
        <w:gridCol w:w="1018"/>
        <w:gridCol w:w="1452"/>
        <w:gridCol w:w="2547"/>
        <w:gridCol w:w="554"/>
        <w:gridCol w:w="1734"/>
      </w:tblGrid>
      <w:tr w:rsidR="00827478" w:rsidRPr="00827478" w:rsidTr="008C71DD">
        <w:trPr>
          <w:trHeight w:val="690"/>
        </w:trPr>
        <w:tc>
          <w:tcPr>
            <w:tcW w:w="107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Nr priorytetu</w:t>
            </w:r>
          </w:p>
        </w:tc>
        <w:tc>
          <w:tcPr>
            <w:tcW w:w="1018"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Fundusz</w:t>
            </w:r>
            <w:r w:rsidRPr="00775D8D">
              <w:rPr>
                <w:rFonts w:eastAsia="Times New Roman" w:cs="Arial"/>
                <w:color w:val="000000"/>
                <w:sz w:val="16"/>
                <w:szCs w:val="16"/>
                <w:lang w:eastAsia="pl-PL"/>
              </w:rPr>
              <w:t> </w:t>
            </w:r>
          </w:p>
        </w:tc>
        <w:tc>
          <w:tcPr>
            <w:tcW w:w="1452"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Kategoria regionu</w:t>
            </w:r>
          </w:p>
        </w:tc>
        <w:tc>
          <w:tcPr>
            <w:tcW w:w="2547"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Cel szczegółowy</w:t>
            </w:r>
          </w:p>
        </w:tc>
        <w:tc>
          <w:tcPr>
            <w:tcW w:w="554"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xml:space="preserve">Kod </w:t>
            </w:r>
          </w:p>
        </w:tc>
        <w:tc>
          <w:tcPr>
            <w:tcW w:w="1734"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Kwota (w EUR)</w:t>
            </w:r>
          </w:p>
        </w:tc>
      </w:tr>
      <w:tr w:rsidR="00827478" w:rsidRPr="00827478" w:rsidTr="008C71D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2</w:t>
            </w:r>
          </w:p>
        </w:tc>
        <w:tc>
          <w:tcPr>
            <w:tcW w:w="101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Lepiej rozwinięte</w:t>
            </w:r>
          </w:p>
        </w:tc>
        <w:tc>
          <w:tcPr>
            <w:tcW w:w="254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w:t>
            </w:r>
            <w:r w:rsidR="00EE33D5" w:rsidRPr="00775D8D">
              <w:rPr>
                <w:rFonts w:eastAsia="Times New Roman" w:cs="Arial"/>
                <w:b/>
                <w:bCs/>
                <w:color w:val="000000"/>
                <w:sz w:val="16"/>
                <w:szCs w:val="16"/>
                <w:lang w:eastAsia="pl-PL"/>
              </w:rPr>
              <w:t xml:space="preserve">, </w:t>
            </w:r>
            <w:r w:rsidR="00692EA6" w:rsidRPr="00775D8D">
              <w:rPr>
                <w:rFonts w:eastAsia="Times New Roman" w:cs="Arial"/>
                <w:b/>
                <w:bCs/>
                <w:color w:val="000000"/>
                <w:sz w:val="16"/>
                <w:szCs w:val="16"/>
                <w:lang w:eastAsia="pl-PL"/>
              </w:rPr>
              <w:t xml:space="preserve">organizacji </w:t>
            </w:r>
            <w:r w:rsidR="00EE33D5" w:rsidRPr="00775D8D">
              <w:rPr>
                <w:rFonts w:eastAsia="Times New Roman" w:cs="Arial"/>
                <w:b/>
                <w:bCs/>
                <w:color w:val="000000"/>
                <w:sz w:val="16"/>
                <w:szCs w:val="16"/>
                <w:lang w:eastAsia="pl-PL"/>
              </w:rPr>
              <w:t>badawczych</w:t>
            </w:r>
            <w:r w:rsidRPr="00775D8D">
              <w:rPr>
                <w:rFonts w:eastAsia="Times New Roman" w:cs="Arial"/>
                <w:b/>
                <w:bCs/>
                <w:color w:val="000000"/>
                <w:sz w:val="16"/>
                <w:szCs w:val="16"/>
                <w:lang w:eastAsia="pl-PL"/>
              </w:rPr>
              <w:t xml:space="preserve"> i </w:t>
            </w:r>
            <w:r w:rsidR="00692EA6" w:rsidRPr="00775D8D">
              <w:rPr>
                <w:rFonts w:eastAsia="Times New Roman" w:cs="Arial"/>
                <w:b/>
                <w:bCs/>
                <w:color w:val="000000"/>
                <w:sz w:val="16"/>
                <w:szCs w:val="16"/>
                <w:lang w:eastAsia="pl-PL"/>
              </w:rPr>
              <w:t>instytucji publicznych</w:t>
            </w:r>
          </w:p>
        </w:tc>
        <w:tc>
          <w:tcPr>
            <w:tcW w:w="554" w:type="dxa"/>
            <w:tcBorders>
              <w:top w:val="nil"/>
              <w:left w:val="nil"/>
              <w:bottom w:val="nil"/>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016</w:t>
            </w:r>
          </w:p>
        </w:tc>
        <w:tc>
          <w:tcPr>
            <w:tcW w:w="1734" w:type="dxa"/>
            <w:tcBorders>
              <w:top w:val="nil"/>
              <w:left w:val="nil"/>
              <w:bottom w:val="nil"/>
              <w:right w:val="single" w:sz="8" w:space="0" w:color="auto"/>
            </w:tcBorders>
            <w:shd w:val="clear" w:color="auto" w:fill="auto"/>
            <w:vAlign w:val="center"/>
            <w:hideMark/>
          </w:tcPr>
          <w:p w:rsidR="0029391C" w:rsidRPr="00E47992" w:rsidRDefault="00304CD3"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61 076 413</w:t>
            </w:r>
            <w:r w:rsidR="0029391C" w:rsidRPr="00E47992">
              <w:rPr>
                <w:rFonts w:cs="Arial"/>
                <w:b/>
                <w:bCs/>
                <w:color w:val="000000"/>
                <w:sz w:val="16"/>
                <w:szCs w:val="16"/>
              </w:rPr>
              <w:t>,00</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018</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5 882 352,00</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cs="Arial"/>
                <w:b/>
                <w:bCs/>
                <w:color w:val="000000"/>
                <w:sz w:val="16"/>
                <w:szCs w:val="16"/>
              </w:rPr>
              <w:t> </w:t>
            </w:r>
          </w:p>
        </w:tc>
      </w:tr>
      <w:tr w:rsidR="0029391C" w:rsidRPr="00827478" w:rsidTr="008C71D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single" w:sz="8" w:space="0" w:color="auto"/>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c>
          <w:tcPr>
            <w:tcW w:w="1734" w:type="dxa"/>
            <w:tcBorders>
              <w:top w:val="nil"/>
              <w:left w:val="nil"/>
              <w:bottom w:val="single" w:sz="8" w:space="0" w:color="auto"/>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cs="Arial"/>
                <w:b/>
                <w:bCs/>
                <w:color w:val="000000"/>
                <w:sz w:val="16"/>
                <w:szCs w:val="16"/>
              </w:rPr>
              <w:t> </w:t>
            </w:r>
          </w:p>
        </w:tc>
      </w:tr>
      <w:tr w:rsidR="0029391C" w:rsidRPr="00827478" w:rsidTr="008C71D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2</w:t>
            </w:r>
          </w:p>
        </w:tc>
        <w:tc>
          <w:tcPr>
            <w:tcW w:w="1018"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W okresie przejściowym</w:t>
            </w:r>
          </w:p>
        </w:tc>
        <w:tc>
          <w:tcPr>
            <w:tcW w:w="2547"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554" w:type="dxa"/>
            <w:tcBorders>
              <w:top w:val="nil"/>
              <w:left w:val="nil"/>
              <w:bottom w:val="nil"/>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29391C" w:rsidRPr="00775D8D" w:rsidRDefault="0029391C" w:rsidP="00827478">
            <w:pPr>
              <w:spacing w:after="0" w:line="240" w:lineRule="auto"/>
              <w:rPr>
                <w:rFonts w:eastAsia="Times New Roman" w:cs="Arial"/>
                <w:b/>
                <w:bCs/>
                <w:color w:val="000000"/>
                <w:sz w:val="16"/>
                <w:szCs w:val="16"/>
                <w:lang w:eastAsia="pl-PL"/>
              </w:rPr>
            </w:pPr>
            <w:r w:rsidRPr="00775D8D">
              <w:rPr>
                <w:rFonts w:cs="Arial"/>
                <w:b/>
                <w:bCs/>
                <w:color w:val="000000"/>
                <w:sz w:val="16"/>
                <w:szCs w:val="16"/>
              </w:rPr>
              <w:t> </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016</w:t>
            </w:r>
          </w:p>
        </w:tc>
        <w:tc>
          <w:tcPr>
            <w:tcW w:w="1734" w:type="dxa"/>
            <w:tcBorders>
              <w:top w:val="nil"/>
              <w:left w:val="nil"/>
              <w:bottom w:val="nil"/>
              <w:right w:val="single" w:sz="8" w:space="0" w:color="auto"/>
            </w:tcBorders>
            <w:shd w:val="clear" w:color="auto" w:fill="auto"/>
            <w:vAlign w:val="center"/>
            <w:hideMark/>
          </w:tcPr>
          <w:p w:rsidR="0029391C" w:rsidRPr="00E47992" w:rsidRDefault="00304CD3"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122 152 828</w:t>
            </w:r>
            <w:r w:rsidR="0029391C" w:rsidRPr="00E47992">
              <w:rPr>
                <w:rFonts w:cs="Arial"/>
                <w:b/>
                <w:bCs/>
                <w:color w:val="000000"/>
                <w:sz w:val="16"/>
                <w:szCs w:val="16"/>
              </w:rPr>
              <w:t>,00</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018</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11 764 706,00</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r w:rsidRPr="00E47992">
              <w:rPr>
                <w:rFonts w:cs="Arial"/>
                <w:b/>
                <w:bCs/>
                <w:color w:val="000000"/>
                <w:sz w:val="16"/>
                <w:szCs w:val="16"/>
              </w:rPr>
              <w:t> </w:t>
            </w:r>
          </w:p>
        </w:tc>
      </w:tr>
      <w:tr w:rsidR="0029391C" w:rsidRPr="00827478" w:rsidTr="008C71D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single" w:sz="8" w:space="0" w:color="auto"/>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c>
          <w:tcPr>
            <w:tcW w:w="1734" w:type="dxa"/>
            <w:tcBorders>
              <w:top w:val="nil"/>
              <w:left w:val="nil"/>
              <w:bottom w:val="single" w:sz="8" w:space="0" w:color="auto"/>
              <w:right w:val="single" w:sz="8" w:space="0" w:color="auto"/>
            </w:tcBorders>
            <w:shd w:val="clear" w:color="auto" w:fill="auto"/>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r w:rsidRPr="00E47992">
              <w:rPr>
                <w:rFonts w:cs="Arial"/>
                <w:b/>
                <w:bCs/>
                <w:color w:val="000000"/>
                <w:sz w:val="16"/>
                <w:szCs w:val="16"/>
              </w:rPr>
              <w:t> </w:t>
            </w:r>
          </w:p>
        </w:tc>
      </w:tr>
      <w:tr w:rsidR="0029391C" w:rsidRPr="00827478" w:rsidTr="008C71D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2</w:t>
            </w:r>
          </w:p>
        </w:tc>
        <w:tc>
          <w:tcPr>
            <w:tcW w:w="1018"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Słabiej rozwinięte</w:t>
            </w:r>
          </w:p>
        </w:tc>
        <w:tc>
          <w:tcPr>
            <w:tcW w:w="2547"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554" w:type="dxa"/>
            <w:tcBorders>
              <w:top w:val="nil"/>
              <w:left w:val="nil"/>
              <w:bottom w:val="nil"/>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29391C" w:rsidRPr="00775D8D" w:rsidRDefault="0029391C" w:rsidP="00827478">
            <w:pPr>
              <w:spacing w:after="0" w:line="240" w:lineRule="auto"/>
              <w:rPr>
                <w:rFonts w:eastAsia="Times New Roman" w:cs="Arial"/>
                <w:b/>
                <w:bCs/>
                <w:color w:val="000000"/>
                <w:sz w:val="16"/>
                <w:szCs w:val="16"/>
                <w:lang w:eastAsia="pl-PL"/>
              </w:rPr>
            </w:pPr>
            <w:r w:rsidRPr="00775D8D">
              <w:rPr>
                <w:rFonts w:cs="Arial"/>
                <w:b/>
                <w:bCs/>
                <w:color w:val="000000"/>
                <w:sz w:val="16"/>
                <w:szCs w:val="16"/>
              </w:rPr>
              <w:t> </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016</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855 069 787,00</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018</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82 352 942,00</w:t>
            </w:r>
          </w:p>
        </w:tc>
      </w:tr>
      <w:tr w:rsidR="00827478"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827478" w:rsidRPr="00E47992" w:rsidRDefault="00827478"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827478" w:rsidRPr="00E47992" w:rsidRDefault="00827478"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827478" w:rsidRPr="00E47992" w:rsidRDefault="00827478" w:rsidP="00827478">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827478" w:rsidRPr="00E47992" w:rsidRDefault="00827478" w:rsidP="00827478">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827478" w:rsidRPr="00E47992" w:rsidRDefault="00827478"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827478" w:rsidRPr="00E47992" w:rsidRDefault="00827478" w:rsidP="00827478">
            <w:pPr>
              <w:spacing w:after="0" w:line="240" w:lineRule="auto"/>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r>
      <w:tr w:rsidR="00827478" w:rsidRPr="00827478" w:rsidTr="008C71D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54"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 </w:t>
            </w:r>
          </w:p>
        </w:tc>
        <w:tc>
          <w:tcPr>
            <w:tcW w:w="1734"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w:t>
            </w:r>
          </w:p>
        </w:tc>
      </w:tr>
    </w:tbl>
    <w:p w:rsidR="007A42E5" w:rsidRDefault="00267890" w:rsidP="00081DCE">
      <w:pPr>
        <w:spacing w:before="240"/>
        <w:rPr>
          <w:b/>
          <w:noProof/>
          <w:lang w:eastAsia="pl-PL" w:bidi="pl-PL"/>
        </w:rPr>
      </w:pPr>
      <w:r w:rsidRPr="00267890">
        <w:rPr>
          <w:b/>
          <w:noProof/>
          <w:lang w:eastAsia="pl-PL" w:bidi="pl-PL"/>
        </w:rPr>
        <w:t xml:space="preserve">Tabela </w:t>
      </w:r>
      <w:r w:rsidR="00DB4CA7">
        <w:rPr>
          <w:b/>
          <w:noProof/>
          <w:lang w:eastAsia="pl-PL" w:bidi="pl-PL"/>
        </w:rPr>
        <w:t>11</w:t>
      </w:r>
      <w:r w:rsidRPr="00267890">
        <w:rPr>
          <w:b/>
          <w:noProof/>
          <w:lang w:eastAsia="pl-PL" w:bidi="pl-PL"/>
        </w:rPr>
        <w:t>: Wymiar 2 – forma finansowania</w:t>
      </w:r>
    </w:p>
    <w:tbl>
      <w:tblPr>
        <w:tblW w:w="8379" w:type="dxa"/>
        <w:tblInd w:w="55" w:type="dxa"/>
        <w:tblCellMar>
          <w:left w:w="70" w:type="dxa"/>
          <w:right w:w="70" w:type="dxa"/>
        </w:tblCellMar>
        <w:tblLook w:val="04A0" w:firstRow="1" w:lastRow="0" w:firstColumn="1" w:lastColumn="0" w:noHBand="0" w:noVBand="1"/>
      </w:tblPr>
      <w:tblGrid>
        <w:gridCol w:w="1074"/>
        <w:gridCol w:w="963"/>
        <w:gridCol w:w="1452"/>
        <w:gridCol w:w="2519"/>
        <w:gridCol w:w="640"/>
        <w:gridCol w:w="1731"/>
      </w:tblGrid>
      <w:tr w:rsidR="00827478" w:rsidRPr="00827478" w:rsidTr="008C71DD">
        <w:trPr>
          <w:trHeight w:val="690"/>
        </w:trPr>
        <w:tc>
          <w:tcPr>
            <w:tcW w:w="107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Nr priorytetu</w:t>
            </w:r>
          </w:p>
        </w:tc>
        <w:tc>
          <w:tcPr>
            <w:tcW w:w="963"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Fundusz</w:t>
            </w:r>
          </w:p>
        </w:tc>
        <w:tc>
          <w:tcPr>
            <w:tcW w:w="1452"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Kategoria regionu</w:t>
            </w:r>
          </w:p>
        </w:tc>
        <w:tc>
          <w:tcPr>
            <w:tcW w:w="2519"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Cel szczegółowy</w:t>
            </w:r>
          </w:p>
        </w:tc>
        <w:tc>
          <w:tcPr>
            <w:tcW w:w="640" w:type="dxa"/>
            <w:tcBorders>
              <w:top w:val="single" w:sz="8" w:space="0" w:color="auto"/>
              <w:left w:val="nil"/>
              <w:bottom w:val="nil"/>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xml:space="preserve">Kod </w:t>
            </w:r>
            <w:r w:rsidRPr="00775D8D">
              <w:rPr>
                <w:rFonts w:eastAsia="Times New Roman" w:cs="Arial"/>
                <w:color w:val="000000"/>
                <w:sz w:val="16"/>
                <w:szCs w:val="16"/>
                <w:lang w:eastAsia="pl-PL"/>
              </w:rPr>
              <w:t> </w:t>
            </w:r>
          </w:p>
        </w:tc>
        <w:tc>
          <w:tcPr>
            <w:tcW w:w="1731" w:type="dxa"/>
            <w:tcBorders>
              <w:top w:val="single" w:sz="8" w:space="0" w:color="auto"/>
              <w:left w:val="nil"/>
              <w:bottom w:val="nil"/>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Kwota (w EUR)</w:t>
            </w:r>
          </w:p>
        </w:tc>
      </w:tr>
      <w:tr w:rsidR="0029391C" w:rsidRPr="00827478" w:rsidTr="008C71D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963"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Lepiej rozwinięte</w:t>
            </w:r>
          </w:p>
        </w:tc>
        <w:tc>
          <w:tcPr>
            <w:tcW w:w="2519" w:type="dxa"/>
            <w:vMerge w:val="restart"/>
            <w:tcBorders>
              <w:top w:val="nil"/>
              <w:left w:val="single" w:sz="8" w:space="0" w:color="auto"/>
              <w:bottom w:val="single" w:sz="8" w:space="0" w:color="000000"/>
              <w:right w:val="nil"/>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01</w:t>
            </w:r>
          </w:p>
        </w:tc>
        <w:tc>
          <w:tcPr>
            <w:tcW w:w="1731" w:type="dxa"/>
            <w:tcBorders>
              <w:top w:val="single" w:sz="4" w:space="0" w:color="auto"/>
              <w:left w:val="nil"/>
              <w:bottom w:val="single" w:sz="4" w:space="0" w:color="auto"/>
              <w:right w:val="single" w:sz="8" w:space="0" w:color="auto"/>
            </w:tcBorders>
            <w:shd w:val="clear" w:color="auto" w:fill="auto"/>
            <w:vAlign w:val="center"/>
            <w:hideMark/>
          </w:tcPr>
          <w:p w:rsidR="0029391C" w:rsidRPr="00775D8D" w:rsidRDefault="00304CD3"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66 958 765</w:t>
            </w:r>
            <w:r w:rsidR="0029391C" w:rsidRPr="00775D8D">
              <w:rPr>
                <w:rFonts w:cs="Arial"/>
                <w:b/>
                <w:bCs/>
                <w:color w:val="000000"/>
                <w:sz w:val="16"/>
                <w:szCs w:val="16"/>
              </w:rPr>
              <w:t>,00</w:t>
            </w:r>
          </w:p>
        </w:tc>
      </w:tr>
      <w:tr w:rsidR="0029391C" w:rsidRPr="00827478" w:rsidTr="008C71DD">
        <w:trPr>
          <w:trHeight w:val="63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963"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19" w:type="dxa"/>
            <w:vMerge/>
            <w:tcBorders>
              <w:top w:val="nil"/>
              <w:left w:val="single" w:sz="8" w:space="0" w:color="auto"/>
              <w:bottom w:val="single" w:sz="8" w:space="0" w:color="000000"/>
              <w:right w:val="nil"/>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640" w:type="dxa"/>
            <w:tcBorders>
              <w:top w:val="nil"/>
              <w:left w:val="single" w:sz="4" w:space="0" w:color="auto"/>
              <w:bottom w:val="single" w:sz="4" w:space="0" w:color="auto"/>
              <w:right w:val="single" w:sz="4"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03</w:t>
            </w:r>
          </w:p>
        </w:tc>
        <w:tc>
          <w:tcPr>
            <w:tcW w:w="1731" w:type="dxa"/>
            <w:tcBorders>
              <w:top w:val="nil"/>
              <w:left w:val="nil"/>
              <w:bottom w:val="single" w:sz="4" w:space="0" w:color="auto"/>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0</w:t>
            </w:r>
          </w:p>
        </w:tc>
      </w:tr>
      <w:tr w:rsidR="0029391C" w:rsidRPr="00827478" w:rsidTr="008C71DD">
        <w:trPr>
          <w:trHeight w:val="300"/>
        </w:trPr>
        <w:tc>
          <w:tcPr>
            <w:tcW w:w="1074" w:type="dxa"/>
            <w:vMerge w:val="restart"/>
            <w:tcBorders>
              <w:top w:val="nil"/>
              <w:left w:val="single" w:sz="8" w:space="0" w:color="auto"/>
              <w:bottom w:val="nil"/>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963" w:type="dxa"/>
            <w:vMerge w:val="restart"/>
            <w:tcBorders>
              <w:top w:val="nil"/>
              <w:left w:val="single" w:sz="8" w:space="0" w:color="auto"/>
              <w:bottom w:val="nil"/>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nil"/>
              <w:left w:val="single" w:sz="8" w:space="0" w:color="auto"/>
              <w:bottom w:val="nil"/>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W okresie przejściowym</w:t>
            </w:r>
          </w:p>
        </w:tc>
        <w:tc>
          <w:tcPr>
            <w:tcW w:w="2519" w:type="dxa"/>
            <w:vMerge w:val="restart"/>
            <w:tcBorders>
              <w:top w:val="nil"/>
              <w:left w:val="single" w:sz="8" w:space="0" w:color="auto"/>
              <w:bottom w:val="single" w:sz="8" w:space="0" w:color="000000"/>
              <w:right w:val="nil"/>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640" w:type="dxa"/>
            <w:tcBorders>
              <w:top w:val="nil"/>
              <w:left w:val="single" w:sz="4" w:space="0" w:color="auto"/>
              <w:bottom w:val="single" w:sz="4" w:space="0" w:color="auto"/>
              <w:right w:val="single" w:sz="4"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01</w:t>
            </w:r>
          </w:p>
        </w:tc>
        <w:tc>
          <w:tcPr>
            <w:tcW w:w="1731" w:type="dxa"/>
            <w:tcBorders>
              <w:top w:val="nil"/>
              <w:left w:val="nil"/>
              <w:bottom w:val="single" w:sz="4" w:space="0" w:color="auto"/>
              <w:right w:val="single" w:sz="8" w:space="0" w:color="auto"/>
            </w:tcBorders>
            <w:shd w:val="clear" w:color="auto" w:fill="auto"/>
            <w:vAlign w:val="center"/>
            <w:hideMark/>
          </w:tcPr>
          <w:p w:rsidR="0029391C" w:rsidRPr="00775D8D" w:rsidRDefault="00304CD3"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133 917 534</w:t>
            </w:r>
            <w:r w:rsidR="0029391C" w:rsidRPr="00775D8D">
              <w:rPr>
                <w:rFonts w:cs="Arial"/>
                <w:b/>
                <w:bCs/>
                <w:color w:val="000000"/>
                <w:sz w:val="16"/>
                <w:szCs w:val="16"/>
              </w:rPr>
              <w:t>,00</w:t>
            </w:r>
          </w:p>
        </w:tc>
      </w:tr>
      <w:tr w:rsidR="0029391C" w:rsidRPr="00827478" w:rsidTr="008C71DD">
        <w:trPr>
          <w:trHeight w:val="732"/>
        </w:trPr>
        <w:tc>
          <w:tcPr>
            <w:tcW w:w="1074" w:type="dxa"/>
            <w:vMerge/>
            <w:tcBorders>
              <w:top w:val="nil"/>
              <w:left w:val="single" w:sz="8" w:space="0" w:color="auto"/>
              <w:bottom w:val="nil"/>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963" w:type="dxa"/>
            <w:vMerge/>
            <w:tcBorders>
              <w:top w:val="nil"/>
              <w:left w:val="single" w:sz="8" w:space="0" w:color="auto"/>
              <w:bottom w:val="nil"/>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nil"/>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19" w:type="dxa"/>
            <w:vMerge/>
            <w:tcBorders>
              <w:top w:val="nil"/>
              <w:left w:val="single" w:sz="8" w:space="0" w:color="auto"/>
              <w:bottom w:val="single" w:sz="8" w:space="0" w:color="000000"/>
              <w:right w:val="nil"/>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640" w:type="dxa"/>
            <w:tcBorders>
              <w:top w:val="nil"/>
              <w:left w:val="single" w:sz="4" w:space="0" w:color="auto"/>
              <w:bottom w:val="single" w:sz="4" w:space="0" w:color="auto"/>
              <w:right w:val="single" w:sz="4"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03</w:t>
            </w:r>
          </w:p>
        </w:tc>
        <w:tc>
          <w:tcPr>
            <w:tcW w:w="1731" w:type="dxa"/>
            <w:tcBorders>
              <w:top w:val="nil"/>
              <w:left w:val="nil"/>
              <w:bottom w:val="single" w:sz="4" w:space="0" w:color="auto"/>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0</w:t>
            </w:r>
          </w:p>
        </w:tc>
      </w:tr>
      <w:tr w:rsidR="0029391C" w:rsidRPr="00827478" w:rsidTr="008C71DD">
        <w:trPr>
          <w:trHeight w:val="300"/>
        </w:trPr>
        <w:tc>
          <w:tcPr>
            <w:tcW w:w="1074"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29391C" w:rsidRPr="00775D8D" w:rsidRDefault="0029391C" w:rsidP="00827478">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963"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29391C" w:rsidRPr="00775D8D" w:rsidRDefault="0029391C" w:rsidP="00827478">
            <w:pPr>
              <w:spacing w:after="0" w:line="240" w:lineRule="auto"/>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29391C" w:rsidRPr="00775D8D" w:rsidRDefault="0029391C" w:rsidP="00FF3518">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Słabiej rozwinięte</w:t>
            </w:r>
          </w:p>
        </w:tc>
        <w:tc>
          <w:tcPr>
            <w:tcW w:w="2519" w:type="dxa"/>
            <w:vMerge w:val="restart"/>
            <w:tcBorders>
              <w:top w:val="nil"/>
              <w:left w:val="nil"/>
              <w:bottom w:val="single" w:sz="8" w:space="0" w:color="000000"/>
              <w:right w:val="nil"/>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640" w:type="dxa"/>
            <w:tcBorders>
              <w:top w:val="nil"/>
              <w:left w:val="single" w:sz="4" w:space="0" w:color="auto"/>
              <w:bottom w:val="single" w:sz="4" w:space="0" w:color="auto"/>
              <w:right w:val="single" w:sz="4" w:space="0" w:color="auto"/>
            </w:tcBorders>
            <w:shd w:val="clear" w:color="auto" w:fill="auto"/>
            <w:vAlign w:val="center"/>
            <w:hideMark/>
          </w:tcPr>
          <w:p w:rsidR="0029391C" w:rsidRPr="00775D8D" w:rsidRDefault="0029391C" w:rsidP="00827478">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01</w:t>
            </w:r>
          </w:p>
        </w:tc>
        <w:tc>
          <w:tcPr>
            <w:tcW w:w="1731" w:type="dxa"/>
            <w:tcBorders>
              <w:top w:val="nil"/>
              <w:left w:val="nil"/>
              <w:bottom w:val="single" w:sz="4" w:space="0" w:color="auto"/>
              <w:right w:val="single" w:sz="8" w:space="0" w:color="auto"/>
            </w:tcBorders>
            <w:shd w:val="clear" w:color="auto" w:fill="auto"/>
            <w:vAlign w:val="center"/>
            <w:hideMark/>
          </w:tcPr>
          <w:p w:rsidR="0029391C" w:rsidRPr="00775D8D" w:rsidRDefault="0029391C"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937 422 729,00</w:t>
            </w:r>
          </w:p>
        </w:tc>
      </w:tr>
      <w:tr w:rsidR="0029391C" w:rsidRPr="00827478" w:rsidTr="008C71DD">
        <w:trPr>
          <w:trHeight w:val="690"/>
        </w:trPr>
        <w:tc>
          <w:tcPr>
            <w:tcW w:w="1074" w:type="dxa"/>
            <w:vMerge/>
            <w:tcBorders>
              <w:top w:val="single" w:sz="4" w:space="0" w:color="auto"/>
              <w:left w:val="single" w:sz="8" w:space="0" w:color="auto"/>
              <w:bottom w:val="single" w:sz="8" w:space="0" w:color="000000"/>
              <w:right w:val="single" w:sz="4"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963" w:type="dxa"/>
            <w:vMerge/>
            <w:tcBorders>
              <w:top w:val="single" w:sz="4" w:space="0" w:color="auto"/>
              <w:left w:val="single" w:sz="4" w:space="0" w:color="auto"/>
              <w:bottom w:val="single" w:sz="8" w:space="0" w:color="000000"/>
              <w:right w:val="single" w:sz="4"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single" w:sz="4" w:space="0" w:color="auto"/>
              <w:left w:val="single" w:sz="4" w:space="0" w:color="auto"/>
              <w:bottom w:val="single" w:sz="8" w:space="0" w:color="000000"/>
              <w:right w:val="single" w:sz="4"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2519" w:type="dxa"/>
            <w:vMerge/>
            <w:tcBorders>
              <w:top w:val="nil"/>
              <w:left w:val="nil"/>
              <w:bottom w:val="single" w:sz="8" w:space="0" w:color="000000"/>
              <w:right w:val="nil"/>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640" w:type="dxa"/>
            <w:tcBorders>
              <w:top w:val="nil"/>
              <w:left w:val="single" w:sz="4" w:space="0" w:color="auto"/>
              <w:bottom w:val="single" w:sz="8" w:space="0" w:color="auto"/>
              <w:right w:val="single" w:sz="4" w:space="0" w:color="auto"/>
            </w:tcBorders>
            <w:shd w:val="clear" w:color="auto" w:fill="auto"/>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r w:rsidRPr="00E47992">
              <w:rPr>
                <w:rFonts w:eastAsia="Times New Roman" w:cs="Arial"/>
                <w:b/>
                <w:bCs/>
                <w:color w:val="000000"/>
                <w:sz w:val="16"/>
                <w:szCs w:val="16"/>
                <w:lang w:eastAsia="pl-PL"/>
              </w:rPr>
              <w:t>03</w:t>
            </w:r>
          </w:p>
        </w:tc>
        <w:tc>
          <w:tcPr>
            <w:tcW w:w="1731" w:type="dxa"/>
            <w:tcBorders>
              <w:top w:val="nil"/>
              <w:left w:val="nil"/>
              <w:bottom w:val="single" w:sz="8" w:space="0" w:color="auto"/>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0</w:t>
            </w:r>
          </w:p>
        </w:tc>
      </w:tr>
    </w:tbl>
    <w:p w:rsidR="00542896" w:rsidRDefault="00542896" w:rsidP="00081DCE">
      <w:pPr>
        <w:spacing w:before="240"/>
        <w:rPr>
          <w:b/>
          <w:noProof/>
          <w:lang w:eastAsia="pl-PL" w:bidi="pl-PL"/>
        </w:rPr>
      </w:pPr>
    </w:p>
    <w:p w:rsidR="00542896" w:rsidRDefault="00542896">
      <w:pPr>
        <w:spacing w:line="276" w:lineRule="auto"/>
        <w:rPr>
          <w:b/>
          <w:noProof/>
          <w:lang w:eastAsia="pl-PL" w:bidi="pl-PL"/>
        </w:rPr>
      </w:pPr>
      <w:r>
        <w:rPr>
          <w:b/>
          <w:noProof/>
          <w:lang w:eastAsia="pl-PL" w:bidi="pl-PL"/>
        </w:rPr>
        <w:br w:type="page"/>
      </w:r>
    </w:p>
    <w:p w:rsidR="007A42E5" w:rsidRDefault="00267890" w:rsidP="00081DCE">
      <w:pPr>
        <w:spacing w:before="240"/>
        <w:rPr>
          <w:b/>
          <w:noProof/>
        </w:rPr>
      </w:pPr>
      <w:r w:rsidRPr="00081DCE">
        <w:rPr>
          <w:b/>
          <w:noProof/>
        </w:rPr>
        <w:lastRenderedPageBreak/>
        <w:t xml:space="preserve">Tabela </w:t>
      </w:r>
      <w:r w:rsidR="00DB4CA7">
        <w:rPr>
          <w:b/>
          <w:noProof/>
        </w:rPr>
        <w:t>12</w:t>
      </w:r>
      <w:r w:rsidRPr="00081DCE">
        <w:rPr>
          <w:b/>
          <w:noProof/>
        </w:rPr>
        <w:t xml:space="preserve">: Wymiar </w:t>
      </w:r>
      <w:r w:rsidR="0043281F">
        <w:rPr>
          <w:b/>
          <w:noProof/>
        </w:rPr>
        <w:t>6</w:t>
      </w:r>
      <w:r w:rsidR="0043281F" w:rsidRPr="00081DCE">
        <w:rPr>
          <w:b/>
          <w:noProof/>
        </w:rPr>
        <w:t xml:space="preserve"> </w:t>
      </w:r>
      <w:r w:rsidRPr="00081DCE">
        <w:rPr>
          <w:b/>
          <w:noProof/>
        </w:rPr>
        <w:t>– terytorialny mechanizm realizacji i ukierunkowanie terytorialne</w:t>
      </w:r>
    </w:p>
    <w:tbl>
      <w:tblPr>
        <w:tblW w:w="8520" w:type="dxa"/>
        <w:tblInd w:w="55" w:type="dxa"/>
        <w:tblLayout w:type="fixed"/>
        <w:tblCellMar>
          <w:left w:w="70" w:type="dxa"/>
          <w:right w:w="70" w:type="dxa"/>
        </w:tblCellMar>
        <w:tblLook w:val="04A0" w:firstRow="1" w:lastRow="0" w:firstColumn="1" w:lastColumn="0" w:noHBand="0" w:noVBand="1"/>
      </w:tblPr>
      <w:tblGrid>
        <w:gridCol w:w="1291"/>
        <w:gridCol w:w="851"/>
        <w:gridCol w:w="1417"/>
        <w:gridCol w:w="2410"/>
        <w:gridCol w:w="709"/>
        <w:gridCol w:w="1842"/>
      </w:tblGrid>
      <w:tr w:rsidR="00827478" w:rsidRPr="008C71DD" w:rsidTr="008C71DD">
        <w:trPr>
          <w:trHeight w:val="690"/>
        </w:trPr>
        <w:tc>
          <w:tcPr>
            <w:tcW w:w="129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Nr priorytetu</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Fundusz</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Kategoria regionu</w:t>
            </w:r>
          </w:p>
        </w:tc>
        <w:tc>
          <w:tcPr>
            <w:tcW w:w="2410"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Cel szczegółowy</w:t>
            </w:r>
          </w:p>
        </w:tc>
        <w:tc>
          <w:tcPr>
            <w:tcW w:w="709"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xml:space="preserve">Kod </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Kwota (w EUR)</w:t>
            </w:r>
          </w:p>
        </w:tc>
      </w:tr>
      <w:tr w:rsidR="0029391C" w:rsidRPr="008C71DD" w:rsidTr="008C71DD">
        <w:trPr>
          <w:trHeight w:val="46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851"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1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Lepiej rozwinięte</w:t>
            </w:r>
          </w:p>
        </w:tc>
        <w:tc>
          <w:tcPr>
            <w:tcW w:w="2410"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709"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33</w:t>
            </w:r>
          </w:p>
        </w:tc>
        <w:tc>
          <w:tcPr>
            <w:tcW w:w="1842" w:type="dxa"/>
            <w:tcBorders>
              <w:top w:val="nil"/>
              <w:left w:val="nil"/>
              <w:bottom w:val="single" w:sz="8" w:space="0" w:color="auto"/>
              <w:right w:val="single" w:sz="8" w:space="0" w:color="auto"/>
            </w:tcBorders>
            <w:shd w:val="clear" w:color="auto" w:fill="auto"/>
            <w:vAlign w:val="center"/>
            <w:hideMark/>
          </w:tcPr>
          <w:p w:rsidR="0029391C" w:rsidRPr="00775D8D" w:rsidRDefault="00304CD3"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66 958 765</w:t>
            </w:r>
            <w:r w:rsidR="0029391C" w:rsidRPr="00775D8D">
              <w:rPr>
                <w:rFonts w:cs="Arial"/>
                <w:b/>
                <w:bCs/>
                <w:color w:val="000000"/>
                <w:sz w:val="16"/>
                <w:szCs w:val="16"/>
              </w:rPr>
              <w:t>,00</w:t>
            </w:r>
          </w:p>
        </w:tc>
      </w:tr>
      <w:tr w:rsidR="0029391C" w:rsidRPr="008C71DD" w:rsidTr="008C71DD">
        <w:trPr>
          <w:trHeight w:val="690"/>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851"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1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W okresie przejściowym</w:t>
            </w:r>
          </w:p>
        </w:tc>
        <w:tc>
          <w:tcPr>
            <w:tcW w:w="2410"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709"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33</w:t>
            </w:r>
          </w:p>
        </w:tc>
        <w:tc>
          <w:tcPr>
            <w:tcW w:w="1842" w:type="dxa"/>
            <w:tcBorders>
              <w:top w:val="nil"/>
              <w:left w:val="nil"/>
              <w:bottom w:val="single" w:sz="8" w:space="0" w:color="auto"/>
              <w:right w:val="single" w:sz="8" w:space="0" w:color="auto"/>
            </w:tcBorders>
            <w:shd w:val="clear" w:color="auto" w:fill="auto"/>
            <w:vAlign w:val="center"/>
            <w:hideMark/>
          </w:tcPr>
          <w:p w:rsidR="0029391C" w:rsidRPr="00775D8D" w:rsidRDefault="00304CD3"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133 917 534</w:t>
            </w:r>
            <w:r w:rsidR="0029391C" w:rsidRPr="00775D8D">
              <w:rPr>
                <w:rFonts w:cs="Arial"/>
                <w:b/>
                <w:bCs/>
                <w:color w:val="000000"/>
                <w:sz w:val="16"/>
                <w:szCs w:val="16"/>
              </w:rPr>
              <w:t>,00</w:t>
            </w:r>
          </w:p>
        </w:tc>
      </w:tr>
      <w:tr w:rsidR="0029391C" w:rsidRPr="008C71DD" w:rsidTr="008C71DD">
        <w:trPr>
          <w:trHeight w:val="46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851"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1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Słabiej rozwinięte</w:t>
            </w:r>
          </w:p>
        </w:tc>
        <w:tc>
          <w:tcPr>
            <w:tcW w:w="2410"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709"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33</w:t>
            </w:r>
          </w:p>
        </w:tc>
        <w:tc>
          <w:tcPr>
            <w:tcW w:w="1842"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937 422 729,00</w:t>
            </w:r>
          </w:p>
        </w:tc>
      </w:tr>
    </w:tbl>
    <w:p w:rsidR="00673A18" w:rsidRPr="008C71DD" w:rsidRDefault="00267890" w:rsidP="00081DCE">
      <w:pPr>
        <w:spacing w:before="240"/>
        <w:rPr>
          <w:rFonts w:eastAsia="Times New Roman" w:cs="Arial"/>
          <w:b/>
          <w:noProof/>
          <w:szCs w:val="24"/>
          <w:lang w:eastAsia="pl-PL" w:bidi="pl-PL"/>
        </w:rPr>
      </w:pPr>
      <w:r w:rsidRPr="008C71DD">
        <w:rPr>
          <w:rFonts w:cs="Arial"/>
          <w:b/>
          <w:noProof/>
          <w:szCs w:val="24"/>
        </w:rPr>
        <w:t xml:space="preserve">Tabela </w:t>
      </w:r>
      <w:r w:rsidR="00DB4CA7" w:rsidRPr="008C71DD">
        <w:rPr>
          <w:rFonts w:cs="Arial"/>
          <w:b/>
          <w:noProof/>
          <w:szCs w:val="24"/>
        </w:rPr>
        <w:t>13</w:t>
      </w:r>
      <w:r w:rsidRPr="008C71DD">
        <w:rPr>
          <w:rFonts w:cs="Arial"/>
          <w:b/>
          <w:noProof/>
          <w:szCs w:val="24"/>
        </w:rPr>
        <w:t xml:space="preserve">: Wymiar 7 – </w:t>
      </w:r>
      <w:r w:rsidR="0048258B" w:rsidRPr="008C71DD">
        <w:rPr>
          <w:rFonts w:cs="Arial"/>
          <w:b/>
          <w:iCs/>
          <w:noProof/>
          <w:szCs w:val="24"/>
          <w:lang w:bidi="pl-PL"/>
        </w:rPr>
        <w:t xml:space="preserve">wymiar </w:t>
      </w:r>
      <w:r w:rsidR="008C71DD">
        <w:rPr>
          <w:rFonts w:cs="Arial"/>
          <w:b/>
          <w:iCs/>
          <w:noProof/>
          <w:szCs w:val="24"/>
          <w:lang w:bidi="pl-PL"/>
        </w:rPr>
        <w:t>„</w:t>
      </w:r>
      <w:r w:rsidR="0048258B" w:rsidRPr="008C71DD">
        <w:rPr>
          <w:rFonts w:cs="Arial"/>
          <w:b/>
          <w:iCs/>
          <w:noProof/>
          <w:szCs w:val="24"/>
          <w:lang w:bidi="pl-PL"/>
        </w:rPr>
        <w:t>Równouprawnienie płci</w:t>
      </w:r>
      <w:r w:rsidR="008C71DD">
        <w:rPr>
          <w:rFonts w:cs="Arial"/>
          <w:b/>
          <w:iCs/>
          <w:noProof/>
          <w:szCs w:val="24"/>
          <w:lang w:bidi="pl-PL"/>
        </w:rPr>
        <w:t>”</w:t>
      </w:r>
      <w:r w:rsidR="008C71DD" w:rsidRPr="008C71DD">
        <w:rPr>
          <w:rFonts w:cs="Arial"/>
          <w:b/>
          <w:iCs/>
          <w:noProof/>
          <w:szCs w:val="24"/>
          <w:lang w:bidi="pl-PL"/>
        </w:rPr>
        <w:t xml:space="preserve"> </w:t>
      </w:r>
      <w:r w:rsidR="0048258B" w:rsidRPr="008C71DD">
        <w:rPr>
          <w:rFonts w:cs="Arial"/>
          <w:b/>
          <w:iCs/>
          <w:noProof/>
          <w:szCs w:val="24"/>
          <w:lang w:bidi="pl-PL"/>
        </w:rPr>
        <w:t>w ramach EFS+*, EFRR, Funduszu Spójności i FST</w:t>
      </w:r>
    </w:p>
    <w:tbl>
      <w:tblPr>
        <w:tblStyle w:val="Tabela-Siatka"/>
        <w:tblW w:w="0" w:type="auto"/>
        <w:tblInd w:w="108" w:type="dxa"/>
        <w:tblLayout w:type="fixed"/>
        <w:tblLook w:val="04A0" w:firstRow="1" w:lastRow="0" w:firstColumn="1" w:lastColumn="0" w:noHBand="0" w:noVBand="1"/>
      </w:tblPr>
      <w:tblGrid>
        <w:gridCol w:w="1276"/>
        <w:gridCol w:w="851"/>
        <w:gridCol w:w="1417"/>
        <w:gridCol w:w="2410"/>
        <w:gridCol w:w="709"/>
        <w:gridCol w:w="1842"/>
      </w:tblGrid>
      <w:tr w:rsidR="00673A18" w:rsidRPr="008C71DD" w:rsidTr="008C71DD">
        <w:tc>
          <w:tcPr>
            <w:tcW w:w="1276" w:type="dxa"/>
          </w:tcPr>
          <w:p w:rsidR="00673A18" w:rsidRPr="00775D8D" w:rsidRDefault="00673A18" w:rsidP="00765A3D">
            <w:pPr>
              <w:spacing w:line="240" w:lineRule="auto"/>
              <w:jc w:val="both"/>
              <w:rPr>
                <w:rFonts w:eastAsia="Calibri" w:cs="Arial"/>
                <w:b/>
                <w:iCs/>
                <w:noProof/>
                <w:sz w:val="16"/>
                <w:szCs w:val="16"/>
                <w:lang w:val="en-GB"/>
              </w:rPr>
            </w:pPr>
            <w:r w:rsidRPr="00775D8D">
              <w:rPr>
                <w:rFonts w:eastAsia="Times New Roman" w:cs="Arial"/>
                <w:b/>
                <w:bCs/>
                <w:color w:val="000000"/>
                <w:sz w:val="16"/>
                <w:szCs w:val="16"/>
              </w:rPr>
              <w:t>Nr priorytetu</w:t>
            </w:r>
          </w:p>
        </w:tc>
        <w:tc>
          <w:tcPr>
            <w:tcW w:w="851" w:type="dxa"/>
          </w:tcPr>
          <w:p w:rsidR="00673A18" w:rsidRPr="00775D8D" w:rsidRDefault="00673A18" w:rsidP="00765A3D">
            <w:pPr>
              <w:spacing w:line="240" w:lineRule="auto"/>
              <w:jc w:val="both"/>
              <w:rPr>
                <w:rFonts w:eastAsia="Calibri" w:cs="Arial"/>
                <w:b/>
                <w:iCs/>
                <w:noProof/>
                <w:sz w:val="16"/>
                <w:szCs w:val="16"/>
                <w:lang w:val="en-GB"/>
              </w:rPr>
            </w:pPr>
            <w:r w:rsidRPr="00775D8D">
              <w:rPr>
                <w:rFonts w:eastAsia="Times New Roman" w:cs="Arial"/>
                <w:b/>
                <w:bCs/>
                <w:color w:val="000000"/>
                <w:sz w:val="16"/>
                <w:szCs w:val="16"/>
              </w:rPr>
              <w:t>Fundusz</w:t>
            </w:r>
          </w:p>
        </w:tc>
        <w:tc>
          <w:tcPr>
            <w:tcW w:w="1417" w:type="dxa"/>
          </w:tcPr>
          <w:p w:rsidR="00673A18" w:rsidRPr="00775D8D" w:rsidRDefault="00673A18" w:rsidP="00765A3D">
            <w:pPr>
              <w:spacing w:line="240" w:lineRule="auto"/>
              <w:jc w:val="both"/>
              <w:rPr>
                <w:rFonts w:eastAsia="Calibri" w:cs="Arial"/>
                <w:b/>
                <w:iCs/>
                <w:noProof/>
                <w:sz w:val="16"/>
                <w:szCs w:val="16"/>
                <w:lang w:val="en-GB"/>
              </w:rPr>
            </w:pPr>
            <w:r w:rsidRPr="00775D8D">
              <w:rPr>
                <w:rFonts w:eastAsia="Times New Roman" w:cs="Arial"/>
                <w:b/>
                <w:bCs/>
                <w:color w:val="000000"/>
                <w:sz w:val="16"/>
                <w:szCs w:val="16"/>
              </w:rPr>
              <w:t>Kategoria regionu</w:t>
            </w:r>
          </w:p>
        </w:tc>
        <w:tc>
          <w:tcPr>
            <w:tcW w:w="2410" w:type="dxa"/>
          </w:tcPr>
          <w:p w:rsidR="00673A18" w:rsidRPr="00775D8D" w:rsidRDefault="00673A18" w:rsidP="00765A3D">
            <w:pPr>
              <w:spacing w:line="240" w:lineRule="auto"/>
              <w:jc w:val="both"/>
              <w:rPr>
                <w:rFonts w:eastAsia="Calibri" w:cs="Arial"/>
                <w:b/>
                <w:iCs/>
                <w:noProof/>
                <w:sz w:val="16"/>
                <w:szCs w:val="16"/>
                <w:lang w:val="en-GB"/>
              </w:rPr>
            </w:pPr>
            <w:r w:rsidRPr="00775D8D">
              <w:rPr>
                <w:rFonts w:eastAsia="Times New Roman" w:cs="Arial"/>
                <w:b/>
                <w:bCs/>
                <w:color w:val="000000"/>
                <w:sz w:val="16"/>
                <w:szCs w:val="16"/>
              </w:rPr>
              <w:t>Cel szczegółowy</w:t>
            </w:r>
          </w:p>
        </w:tc>
        <w:tc>
          <w:tcPr>
            <w:tcW w:w="709" w:type="dxa"/>
          </w:tcPr>
          <w:p w:rsidR="00673A18" w:rsidRPr="00775D8D" w:rsidRDefault="00673A18"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Kod</w:t>
            </w:r>
          </w:p>
        </w:tc>
        <w:tc>
          <w:tcPr>
            <w:tcW w:w="1842" w:type="dxa"/>
          </w:tcPr>
          <w:p w:rsidR="00673A18" w:rsidRPr="00775D8D" w:rsidRDefault="00673A18" w:rsidP="00765A3D">
            <w:pPr>
              <w:spacing w:line="240" w:lineRule="auto"/>
              <w:jc w:val="both"/>
              <w:rPr>
                <w:rFonts w:eastAsia="Calibri" w:cs="Arial"/>
                <w:b/>
                <w:iCs/>
                <w:noProof/>
                <w:sz w:val="16"/>
                <w:szCs w:val="16"/>
                <w:lang w:val="en-GB"/>
              </w:rPr>
            </w:pPr>
            <w:r w:rsidRPr="00775D8D">
              <w:rPr>
                <w:rFonts w:eastAsia="Times New Roman" w:cs="Arial"/>
                <w:b/>
                <w:bCs/>
                <w:color w:val="000000"/>
                <w:sz w:val="16"/>
                <w:szCs w:val="16"/>
              </w:rPr>
              <w:t>Kwota (w EUR)</w:t>
            </w:r>
          </w:p>
        </w:tc>
      </w:tr>
      <w:tr w:rsidR="00981E69" w:rsidRPr="008C71DD" w:rsidTr="008C71DD">
        <w:tc>
          <w:tcPr>
            <w:tcW w:w="1276"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2</w:t>
            </w:r>
          </w:p>
        </w:tc>
        <w:tc>
          <w:tcPr>
            <w:tcW w:w="851" w:type="dxa"/>
          </w:tcPr>
          <w:p w:rsidR="00981E69" w:rsidRPr="00775D8D" w:rsidRDefault="00981E69" w:rsidP="00765A3D">
            <w:pPr>
              <w:spacing w:line="240" w:lineRule="auto"/>
              <w:jc w:val="both"/>
              <w:rPr>
                <w:rFonts w:eastAsia="Times New Roman" w:cs="Arial"/>
                <w:color w:val="000000"/>
                <w:sz w:val="16"/>
                <w:szCs w:val="16"/>
              </w:rPr>
            </w:pPr>
            <w:r w:rsidRPr="00775D8D">
              <w:rPr>
                <w:rFonts w:eastAsia="Times New Roman" w:cs="Arial"/>
                <w:color w:val="000000"/>
                <w:sz w:val="16"/>
                <w:szCs w:val="16"/>
              </w:rPr>
              <w:t>EFRR</w:t>
            </w:r>
          </w:p>
        </w:tc>
        <w:tc>
          <w:tcPr>
            <w:tcW w:w="1417"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Lepiej rozwinięte</w:t>
            </w:r>
          </w:p>
        </w:tc>
        <w:tc>
          <w:tcPr>
            <w:tcW w:w="2410"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Czerpanie korzyści z cyfryzacji dla obywateli, przedsiębiorstw, organizacji badawczych i instytucji publicznych</w:t>
            </w:r>
          </w:p>
        </w:tc>
        <w:tc>
          <w:tcPr>
            <w:tcW w:w="709"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03</w:t>
            </w:r>
          </w:p>
        </w:tc>
        <w:tc>
          <w:tcPr>
            <w:tcW w:w="1842" w:type="dxa"/>
            <w:vAlign w:val="center"/>
          </w:tcPr>
          <w:p w:rsidR="00981E69" w:rsidRPr="00775D8D" w:rsidRDefault="00304CD3" w:rsidP="00765A3D">
            <w:pPr>
              <w:spacing w:line="240" w:lineRule="auto"/>
              <w:jc w:val="right"/>
              <w:rPr>
                <w:rFonts w:eastAsia="Times New Roman" w:cs="Arial"/>
                <w:b/>
                <w:bCs/>
                <w:color w:val="000000"/>
                <w:sz w:val="16"/>
                <w:szCs w:val="16"/>
              </w:rPr>
            </w:pPr>
            <w:r w:rsidRPr="00775D8D">
              <w:rPr>
                <w:rFonts w:cs="Arial"/>
                <w:b/>
                <w:bCs/>
                <w:color w:val="000000"/>
                <w:sz w:val="16"/>
                <w:szCs w:val="16"/>
              </w:rPr>
              <w:t>66 958 765</w:t>
            </w:r>
            <w:r w:rsidR="00981E69" w:rsidRPr="00775D8D">
              <w:rPr>
                <w:rFonts w:cs="Arial"/>
                <w:b/>
                <w:bCs/>
                <w:color w:val="000000"/>
                <w:sz w:val="16"/>
                <w:szCs w:val="16"/>
              </w:rPr>
              <w:t>,00</w:t>
            </w:r>
          </w:p>
        </w:tc>
      </w:tr>
      <w:tr w:rsidR="00981E69" w:rsidRPr="008C71DD" w:rsidTr="008C71DD">
        <w:trPr>
          <w:trHeight w:val="845"/>
        </w:trPr>
        <w:tc>
          <w:tcPr>
            <w:tcW w:w="1276"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2</w:t>
            </w:r>
          </w:p>
        </w:tc>
        <w:tc>
          <w:tcPr>
            <w:tcW w:w="851" w:type="dxa"/>
          </w:tcPr>
          <w:p w:rsidR="00981E69" w:rsidRPr="00775D8D" w:rsidRDefault="00981E69" w:rsidP="00765A3D">
            <w:pPr>
              <w:spacing w:line="240" w:lineRule="auto"/>
              <w:jc w:val="both"/>
              <w:rPr>
                <w:rFonts w:eastAsia="Times New Roman" w:cs="Arial"/>
                <w:color w:val="000000"/>
                <w:sz w:val="16"/>
                <w:szCs w:val="16"/>
              </w:rPr>
            </w:pPr>
            <w:r w:rsidRPr="00775D8D">
              <w:rPr>
                <w:rFonts w:eastAsia="Times New Roman" w:cs="Arial"/>
                <w:color w:val="000000"/>
                <w:sz w:val="16"/>
                <w:szCs w:val="16"/>
              </w:rPr>
              <w:t>EFRR</w:t>
            </w:r>
          </w:p>
        </w:tc>
        <w:tc>
          <w:tcPr>
            <w:tcW w:w="1417"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W okresie przejściowym</w:t>
            </w:r>
          </w:p>
        </w:tc>
        <w:tc>
          <w:tcPr>
            <w:tcW w:w="2410"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Czerpanie korzyści z cyfryzacji dla obywateli, przedsiębiorstw, organizacji badawczych i instytucji publicznych</w:t>
            </w:r>
          </w:p>
        </w:tc>
        <w:tc>
          <w:tcPr>
            <w:tcW w:w="709"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03</w:t>
            </w:r>
          </w:p>
        </w:tc>
        <w:tc>
          <w:tcPr>
            <w:tcW w:w="1842" w:type="dxa"/>
            <w:vAlign w:val="center"/>
          </w:tcPr>
          <w:p w:rsidR="00981E69" w:rsidRPr="00775D8D" w:rsidRDefault="00304CD3" w:rsidP="00765A3D">
            <w:pPr>
              <w:spacing w:line="240" w:lineRule="auto"/>
              <w:jc w:val="right"/>
              <w:rPr>
                <w:rFonts w:eastAsia="Times New Roman" w:cs="Arial"/>
                <w:b/>
                <w:bCs/>
                <w:color w:val="000000"/>
                <w:sz w:val="16"/>
                <w:szCs w:val="16"/>
              </w:rPr>
            </w:pPr>
            <w:r w:rsidRPr="00775D8D">
              <w:rPr>
                <w:rFonts w:cs="Arial"/>
                <w:b/>
                <w:bCs/>
                <w:color w:val="000000"/>
                <w:sz w:val="16"/>
                <w:szCs w:val="16"/>
              </w:rPr>
              <w:t>133 917 534</w:t>
            </w:r>
            <w:r w:rsidR="00981E69" w:rsidRPr="00775D8D">
              <w:rPr>
                <w:rFonts w:cs="Arial"/>
                <w:b/>
                <w:bCs/>
                <w:color w:val="000000"/>
                <w:sz w:val="16"/>
                <w:szCs w:val="16"/>
              </w:rPr>
              <w:t>,00</w:t>
            </w:r>
          </w:p>
        </w:tc>
      </w:tr>
      <w:tr w:rsidR="00981E69" w:rsidRPr="008C71DD" w:rsidTr="008C71DD">
        <w:tc>
          <w:tcPr>
            <w:tcW w:w="1276"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2</w:t>
            </w:r>
          </w:p>
        </w:tc>
        <w:tc>
          <w:tcPr>
            <w:tcW w:w="851" w:type="dxa"/>
          </w:tcPr>
          <w:p w:rsidR="00981E69" w:rsidRPr="00775D8D" w:rsidRDefault="00981E69" w:rsidP="00765A3D">
            <w:pPr>
              <w:spacing w:line="240" w:lineRule="auto"/>
              <w:jc w:val="both"/>
              <w:rPr>
                <w:rFonts w:eastAsia="Times New Roman" w:cs="Arial"/>
                <w:color w:val="000000"/>
                <w:sz w:val="16"/>
                <w:szCs w:val="16"/>
              </w:rPr>
            </w:pPr>
            <w:r w:rsidRPr="00775D8D">
              <w:rPr>
                <w:rFonts w:eastAsia="Times New Roman" w:cs="Arial"/>
                <w:color w:val="000000"/>
                <w:sz w:val="16"/>
                <w:szCs w:val="16"/>
              </w:rPr>
              <w:t>EFRR</w:t>
            </w:r>
          </w:p>
        </w:tc>
        <w:tc>
          <w:tcPr>
            <w:tcW w:w="1417"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Słabiej rozwinięte</w:t>
            </w:r>
          </w:p>
        </w:tc>
        <w:tc>
          <w:tcPr>
            <w:tcW w:w="2410"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Czerpanie korzyści z cyfryzacji dla obywateli, przedsiębiorstw, organizacji badawczych i instytucji publicznych</w:t>
            </w:r>
          </w:p>
        </w:tc>
        <w:tc>
          <w:tcPr>
            <w:tcW w:w="709"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03</w:t>
            </w:r>
          </w:p>
        </w:tc>
        <w:tc>
          <w:tcPr>
            <w:tcW w:w="1842" w:type="dxa"/>
            <w:vAlign w:val="center"/>
          </w:tcPr>
          <w:p w:rsidR="00981E69" w:rsidRPr="00775D8D" w:rsidRDefault="00981E69" w:rsidP="00765A3D">
            <w:pPr>
              <w:spacing w:line="240" w:lineRule="auto"/>
              <w:jc w:val="right"/>
              <w:rPr>
                <w:rFonts w:eastAsia="Times New Roman" w:cs="Arial"/>
                <w:b/>
                <w:bCs/>
                <w:color w:val="000000"/>
                <w:sz w:val="16"/>
                <w:szCs w:val="16"/>
              </w:rPr>
            </w:pPr>
            <w:r w:rsidRPr="00775D8D">
              <w:rPr>
                <w:rFonts w:cs="Arial"/>
                <w:b/>
                <w:bCs/>
                <w:color w:val="000000"/>
                <w:sz w:val="16"/>
                <w:szCs w:val="16"/>
              </w:rPr>
              <w:t>937 422 729,00</w:t>
            </w:r>
          </w:p>
        </w:tc>
      </w:tr>
    </w:tbl>
    <w:p w:rsidR="00673A18" w:rsidRPr="00081DCE" w:rsidRDefault="00673A18" w:rsidP="00CC7C19">
      <w:pPr>
        <w:spacing w:before="200" w:after="0" w:line="276" w:lineRule="auto"/>
        <w:rPr>
          <w:rFonts w:eastAsia="Times New Roman" w:cs="Arial"/>
          <w:iCs/>
          <w:sz w:val="18"/>
          <w:szCs w:val="18"/>
        </w:rPr>
      </w:pPr>
      <w:r w:rsidRPr="00081DCE">
        <w:rPr>
          <w:rFonts w:eastAsia="Times New Roman" w:cs="Arial"/>
          <w:b/>
          <w:iCs/>
          <w:sz w:val="18"/>
          <w:szCs w:val="18"/>
        </w:rPr>
        <w:t>*</w:t>
      </w:r>
      <w:r w:rsidR="008B6CDD" w:rsidRPr="008B6CDD">
        <w:rPr>
          <w:rFonts w:eastAsia="Times New Roman" w:cs="Arial"/>
          <w:iCs/>
          <w:sz w:val="18"/>
          <w:szCs w:val="18"/>
        </w:rPr>
        <w:t xml:space="preserve"> W przypadku wkładu z EFS+ na rzecz monitorowania kwestii równouprawnienia płci zastosowanie ma co do zas</w:t>
      </w:r>
      <w:r w:rsidR="002026E1">
        <w:rPr>
          <w:rFonts w:eastAsia="Times New Roman" w:cs="Arial"/>
          <w:iCs/>
          <w:sz w:val="18"/>
          <w:szCs w:val="18"/>
        </w:rPr>
        <w:t>ady współczynnik w wysokości 40%. Współczynnik w wysokości 100</w:t>
      </w:r>
      <w:r w:rsidR="008B6CDD" w:rsidRPr="008B6CDD">
        <w:rPr>
          <w:rFonts w:eastAsia="Times New Roman" w:cs="Arial"/>
          <w:iCs/>
          <w:sz w:val="18"/>
          <w:szCs w:val="18"/>
        </w:rPr>
        <w:t>% ma zastosowanie w przypadku gdy państwo członkowskie zdecyduje się skorzystać z art. 6 rozporządzenia EFS+, a także w przypadku działań dotyczących równouprawnienia płci w ramach poszczególnych programów.</w:t>
      </w:r>
    </w:p>
    <w:p w:rsidR="00673A18" w:rsidRDefault="00673A18" w:rsidP="007A42E5">
      <w:pPr>
        <w:spacing w:before="120" w:after="0" w:line="240" w:lineRule="auto"/>
        <w:jc w:val="both"/>
        <w:rPr>
          <w:rFonts w:eastAsia="Times New Roman" w:cs="Arial"/>
          <w:b/>
          <w:iCs/>
          <w:noProof/>
          <w:sz w:val="20"/>
          <w:szCs w:val="20"/>
          <w:lang w:eastAsia="pl-PL" w:bidi="pl-PL"/>
        </w:rPr>
      </w:pPr>
    </w:p>
    <w:p w:rsidR="00673A18" w:rsidRPr="001219A7" w:rsidRDefault="00673A18" w:rsidP="00673A18">
      <w:pPr>
        <w:spacing w:line="276" w:lineRule="auto"/>
        <w:rPr>
          <w:rFonts w:eastAsia="Times New Roman" w:cs="Arial"/>
          <w:b/>
          <w:iCs/>
          <w:noProof/>
          <w:sz w:val="20"/>
          <w:szCs w:val="20"/>
          <w:lang w:eastAsia="pl-PL" w:bidi="pl-PL"/>
        </w:rPr>
      </w:pPr>
      <w:r>
        <w:rPr>
          <w:rFonts w:eastAsia="Times New Roman" w:cs="Arial"/>
          <w:b/>
          <w:iCs/>
          <w:noProof/>
          <w:sz w:val="20"/>
          <w:szCs w:val="20"/>
          <w:lang w:eastAsia="pl-PL" w:bidi="pl-PL"/>
        </w:rPr>
        <w:br w:type="page"/>
      </w:r>
    </w:p>
    <w:p w:rsidR="009E4211" w:rsidRDefault="0038172C" w:rsidP="0090039C">
      <w:pPr>
        <w:pStyle w:val="Nagwek2"/>
        <w:rPr>
          <w:rFonts w:eastAsia="Calibri"/>
          <w:noProof/>
        </w:rPr>
      </w:pPr>
      <w:bookmarkStart w:id="409" w:name="_Toc67650466"/>
      <w:bookmarkStart w:id="410" w:name="_Toc67650799"/>
      <w:bookmarkStart w:id="411" w:name="_Toc67654911"/>
      <w:bookmarkStart w:id="412" w:name="_Toc87283004"/>
      <w:r w:rsidRPr="0038172C">
        <w:rPr>
          <w:rFonts w:eastAsia="Calibri"/>
          <w:noProof/>
        </w:rPr>
        <w:lastRenderedPageBreak/>
        <w:t>Priorytet I</w:t>
      </w:r>
      <w:r>
        <w:rPr>
          <w:rFonts w:eastAsia="Calibri"/>
          <w:noProof/>
        </w:rPr>
        <w:t>I</w:t>
      </w:r>
      <w:r w:rsidRPr="0038172C">
        <w:rPr>
          <w:rFonts w:eastAsia="Calibri"/>
          <w:noProof/>
        </w:rPr>
        <w:t>I</w:t>
      </w:r>
      <w:r>
        <w:rPr>
          <w:rFonts w:eastAsia="Calibri"/>
          <w:noProof/>
        </w:rPr>
        <w:t>:</w:t>
      </w:r>
      <w:r w:rsidRPr="0038172C">
        <w:rPr>
          <w:rFonts w:eastAsia="Calibri"/>
          <w:noProof/>
        </w:rPr>
        <w:t xml:space="preserve"> </w:t>
      </w:r>
      <w:r>
        <w:rPr>
          <w:rFonts w:eastAsia="Calibri"/>
          <w:noProof/>
        </w:rPr>
        <w:t>P</w:t>
      </w:r>
      <w:r w:rsidR="009E4211" w:rsidRPr="00081DCE">
        <w:rPr>
          <w:rFonts w:eastAsia="Calibri"/>
          <w:noProof/>
        </w:rPr>
        <w:t>omoc techniczn</w:t>
      </w:r>
      <w:r>
        <w:rPr>
          <w:rFonts w:eastAsia="Calibri"/>
          <w:noProof/>
        </w:rPr>
        <w:t>a</w:t>
      </w:r>
      <w:bookmarkEnd w:id="409"/>
      <w:bookmarkEnd w:id="410"/>
      <w:bookmarkEnd w:id="411"/>
      <w:bookmarkEnd w:id="412"/>
    </w:p>
    <w:p w:rsidR="00707F5A" w:rsidRPr="00603ECB" w:rsidRDefault="00707F5A" w:rsidP="00081DCE">
      <w:pPr>
        <w:pStyle w:val="Limitznakw"/>
      </w:pPr>
      <w:r w:rsidRPr="00603ECB">
        <w:t>[</w:t>
      </w:r>
      <w:r w:rsidR="00267890">
        <w:t xml:space="preserve">limit znaków </w:t>
      </w:r>
      <w:r w:rsidRPr="00603ECB">
        <w:t>8 000]</w:t>
      </w:r>
    </w:p>
    <w:p w:rsidR="00707F5A" w:rsidRDefault="00707F5A" w:rsidP="00E55609">
      <w:pPr>
        <w:spacing w:after="0"/>
      </w:pPr>
      <w:r>
        <w:t xml:space="preserve">Mając na uwadze doświadczenia z perspektywy finansowej 2014-2020 w zakresie wsparcia realizacji </w:t>
      </w:r>
      <w:r w:rsidR="00E417DF">
        <w:t xml:space="preserve">Programu </w:t>
      </w:r>
      <w:r>
        <w:t>dotyczącego cyfryzacji, w perspektywie finansowej 2021-2027 w</w:t>
      </w:r>
      <w:r w:rsidRPr="00603ECB">
        <w:t xml:space="preserve"> ramach Pomocy Technicznej</w:t>
      </w:r>
      <w:r>
        <w:t xml:space="preserve"> (PT)</w:t>
      </w:r>
      <w:r w:rsidRPr="00603ECB">
        <w:t xml:space="preserve"> wsparte zostaną działani</w:t>
      </w:r>
      <w:r>
        <w:t>a</w:t>
      </w:r>
      <w:r w:rsidRPr="00603ECB">
        <w:t xml:space="preserve"> w</w:t>
      </w:r>
      <w:r w:rsidR="00173847">
        <w:t> </w:t>
      </w:r>
      <w:r w:rsidRPr="00603ECB">
        <w:t>3</w:t>
      </w:r>
      <w:r w:rsidR="00173847">
        <w:t> </w:t>
      </w:r>
      <w:r w:rsidRPr="00603ECB">
        <w:t>zakresach</w:t>
      </w:r>
      <w:r>
        <w:t>:</w:t>
      </w:r>
    </w:p>
    <w:p w:rsidR="00707F5A" w:rsidRPr="00603ECB" w:rsidRDefault="00707F5A" w:rsidP="00081DCE">
      <w:pPr>
        <w:pStyle w:val="Akapitzlist"/>
        <w:numPr>
          <w:ilvl w:val="0"/>
          <w:numId w:val="61"/>
        </w:numPr>
      </w:pPr>
      <w:r w:rsidRPr="00603ECB">
        <w:t xml:space="preserve">Sprawne zarządzanie i wdrażanie </w:t>
      </w:r>
      <w:r w:rsidR="00E417DF">
        <w:t>P</w:t>
      </w:r>
      <w:r w:rsidR="00E417DF" w:rsidRPr="00603ECB">
        <w:t>rogramu</w:t>
      </w:r>
    </w:p>
    <w:p w:rsidR="00707F5A" w:rsidRPr="00603ECB" w:rsidRDefault="00707F5A" w:rsidP="00081DCE">
      <w:pPr>
        <w:pStyle w:val="Akapitzlist"/>
        <w:numPr>
          <w:ilvl w:val="0"/>
          <w:numId w:val="61"/>
        </w:numPr>
      </w:pPr>
      <w:r w:rsidRPr="00603ECB">
        <w:t>Informacja, edukacja i promocja</w:t>
      </w:r>
      <w:r>
        <w:t xml:space="preserve"> </w:t>
      </w:r>
      <w:r w:rsidR="00BB0E05">
        <w:t>Programu</w:t>
      </w:r>
    </w:p>
    <w:p w:rsidR="00707F5A" w:rsidRPr="00603ECB" w:rsidRDefault="00707F5A" w:rsidP="00081DCE">
      <w:pPr>
        <w:pStyle w:val="Akapitzlist"/>
        <w:numPr>
          <w:ilvl w:val="0"/>
          <w:numId w:val="61"/>
        </w:numPr>
      </w:pPr>
      <w:r w:rsidRPr="00603ECB">
        <w:t>Skuteczni beneficjenci</w:t>
      </w:r>
    </w:p>
    <w:p w:rsidR="005F2336" w:rsidRDefault="00707F5A" w:rsidP="00707F5A">
      <w:r w:rsidRPr="00603ECB">
        <w:t xml:space="preserve">Ze względu na wymagania stojące </w:t>
      </w:r>
      <w:r w:rsidR="005F2336" w:rsidRPr="00603ECB">
        <w:t>przed</w:t>
      </w:r>
      <w:r w:rsidR="005F2336">
        <w:t xml:space="preserve"> </w:t>
      </w:r>
      <w:r w:rsidR="005F2336" w:rsidRPr="00603ECB">
        <w:t>beneficjent</w:t>
      </w:r>
      <w:r w:rsidR="005F2336">
        <w:t>ami</w:t>
      </w:r>
      <w:r w:rsidR="005F2336" w:rsidRPr="00603ECB">
        <w:t xml:space="preserve"> </w:t>
      </w:r>
      <w:r w:rsidR="00250BB2">
        <w:t>P</w:t>
      </w:r>
      <w:r w:rsidR="00250BB2" w:rsidRPr="00603ECB">
        <w:t xml:space="preserve">rogramu </w:t>
      </w:r>
      <w:r w:rsidRPr="00603ECB">
        <w:t xml:space="preserve">w procesie aplikacji i realizacji projektów oraz </w:t>
      </w:r>
      <w:r w:rsidR="005F2336">
        <w:t>mając na uwadze</w:t>
      </w:r>
      <w:r w:rsidRPr="00603ECB">
        <w:t xml:space="preserve"> zidentyfikowan</w:t>
      </w:r>
      <w:r w:rsidR="005F2336">
        <w:t>e</w:t>
      </w:r>
      <w:r w:rsidRPr="00603ECB">
        <w:t xml:space="preserve"> w perspektywie 2014-2020 </w:t>
      </w:r>
      <w:r w:rsidR="00FE1A55">
        <w:t>niezbędne</w:t>
      </w:r>
      <w:r w:rsidR="005F2336">
        <w:t xml:space="preserve"> kierunki wsparcia beneficjentów</w:t>
      </w:r>
      <w:r w:rsidRPr="00603ECB">
        <w:t xml:space="preserve">, </w:t>
      </w:r>
      <w:r w:rsidR="005F2336">
        <w:t xml:space="preserve">w perspektywie 2021-2027 </w:t>
      </w:r>
      <w:r w:rsidRPr="00603ECB">
        <w:t xml:space="preserve">planuje się </w:t>
      </w:r>
      <w:r w:rsidRPr="00863E9A">
        <w:t>zwiększenie i rozszerzenie</w:t>
      </w:r>
      <w:r w:rsidRPr="00603ECB">
        <w:t xml:space="preserve"> działań </w:t>
      </w:r>
      <w:r>
        <w:t>s</w:t>
      </w:r>
      <w:r w:rsidRPr="00603ECB">
        <w:t>kierowanych na podniesienie kompetencji beneficjentów oraz potencjalnych beneficjentów</w:t>
      </w:r>
      <w:r w:rsidR="005F2336">
        <w:t xml:space="preserve"> Programu</w:t>
      </w:r>
      <w:r>
        <w:t>. U</w:t>
      </w:r>
      <w:r w:rsidRPr="00603ECB">
        <w:t xml:space="preserve">dzielenie wsparcia </w:t>
      </w:r>
      <w:r>
        <w:t>obejmować będzie zarówno etap przygotowania jak i realizacji projektów</w:t>
      </w:r>
      <w:r w:rsidR="005F2336">
        <w:t>.</w:t>
      </w:r>
      <w:r>
        <w:t xml:space="preserve"> </w:t>
      </w:r>
      <w:r w:rsidR="005F2336">
        <w:t>Mając na uwadze pozytywny wpływ</w:t>
      </w:r>
      <w:r w:rsidR="00F57FD2">
        <w:t xml:space="preserve">, </w:t>
      </w:r>
      <w:r w:rsidR="005F2336">
        <w:t xml:space="preserve"> jaki wniosły na jakość przygotowywanej dokumentacji aplikacyjnej przez beneficjentów</w:t>
      </w:r>
      <w:r w:rsidR="00F57FD2">
        <w:t>,</w:t>
      </w:r>
      <w:r w:rsidR="005F2336">
        <w:t xml:space="preserve"> kontynuowane będą  dotychczasowe działania w zakresie wsparcia w przygotowaniu dokumentacji projektowej, doradztwa i wymiany dobrych praktyk</w:t>
      </w:r>
      <w:r w:rsidR="00AA2220">
        <w:t xml:space="preserve">. </w:t>
      </w:r>
      <w:r w:rsidR="005F2336">
        <w:t>Zwiększone</w:t>
      </w:r>
      <w:r>
        <w:t xml:space="preserve"> wsparcie z PT zostanie </w:t>
      </w:r>
      <w:r w:rsidR="005F2336">
        <w:t xml:space="preserve"> </w:t>
      </w:r>
      <w:r>
        <w:t>skierowane d</w:t>
      </w:r>
      <w:r w:rsidR="005F2336">
        <w:t>o</w:t>
      </w:r>
      <w:r>
        <w:t xml:space="preserve"> beneficjentów i instytucji systemu wdrażania w zakresie przygotowania i rozliczania wniosków o płatność zarówno w postaci szkoleń, warsztatów, konferencji, wymiany dobrych praktyk, jak również w postaci wsparcia eksperckiego</w:t>
      </w:r>
      <w:r w:rsidRPr="00603ECB">
        <w:t xml:space="preserve">. </w:t>
      </w:r>
    </w:p>
    <w:p w:rsidR="00707F5A" w:rsidRDefault="00707F5A" w:rsidP="00707F5A">
      <w:r w:rsidRPr="00603ECB">
        <w:t>Planowane jest zapewnienie optymalnych warunków dla kadr zaangażowanych w</w:t>
      </w:r>
      <w:r w:rsidR="00492FEF">
        <w:t> </w:t>
      </w:r>
      <w:r w:rsidRPr="00603ECB">
        <w:t xml:space="preserve">system wdrażania poprzez zapewnienie stabilnego systemu </w:t>
      </w:r>
      <w:r>
        <w:t>zatrudnienia dla instytucji w systemie wdrażania</w:t>
      </w:r>
      <w:r w:rsidR="00DD4F49">
        <w:t>,</w:t>
      </w:r>
      <w:r>
        <w:t xml:space="preserve"> jak i instytucji wspierających proces wdrażania </w:t>
      </w:r>
      <w:r w:rsidR="004E5306">
        <w:t>Programu</w:t>
      </w:r>
      <w:r>
        <w:t xml:space="preserve">. Wsparcie będzie obejmować </w:t>
      </w:r>
      <w:r w:rsidR="00283EC7">
        <w:t>ciągłe</w:t>
      </w:r>
      <w:r w:rsidR="00683E7B">
        <w:t xml:space="preserve"> </w:t>
      </w:r>
      <w:r w:rsidRPr="00603ECB">
        <w:t>podnoszeni</w:t>
      </w:r>
      <w:r>
        <w:t>e</w:t>
      </w:r>
      <w:r w:rsidRPr="00603ECB">
        <w:t xml:space="preserve"> kompetencji </w:t>
      </w:r>
      <w:r>
        <w:t xml:space="preserve">oraz wprowadzenie dodatkowego </w:t>
      </w:r>
      <w:r w:rsidR="00DD4F49">
        <w:t xml:space="preserve">wsparcia </w:t>
      </w:r>
      <w:r>
        <w:t xml:space="preserve">pozapłacowego </w:t>
      </w:r>
      <w:r w:rsidRPr="00603ECB">
        <w:t>(zapobiegającego fluktuacji kadr</w:t>
      </w:r>
      <w:r>
        <w:t xml:space="preserve"> i utracie pamięci instytucjonalnej</w:t>
      </w:r>
      <w:r w:rsidRPr="00603ECB">
        <w:t>, co stanowi problem dla instytucji wdrażających Program na polu jakim jest cyfryzacja w stosunku do sytuacji rynkowej), jak i</w:t>
      </w:r>
      <w:r w:rsidR="00492FEF">
        <w:t> </w:t>
      </w:r>
      <w:r w:rsidRPr="00603ECB">
        <w:t>właściwego wsparcia technicznego i eksperckiego.</w:t>
      </w:r>
      <w:r>
        <w:t xml:space="preserve"> Planowane jest stworzenie na poziomie horyzontalnym (rola </w:t>
      </w:r>
      <w:r w:rsidRPr="00536A40">
        <w:t xml:space="preserve">wiodąca </w:t>
      </w:r>
      <w:r w:rsidRPr="00643CA1">
        <w:t xml:space="preserve">PT FE </w:t>
      </w:r>
      <w:r w:rsidR="00E73019">
        <w:t>na lata</w:t>
      </w:r>
      <w:r w:rsidRPr="00643CA1">
        <w:t xml:space="preserve"> 2021-2027</w:t>
      </w:r>
      <w:r w:rsidRPr="008A64F9">
        <w:t xml:space="preserve">) </w:t>
      </w:r>
      <w:r w:rsidRPr="00536A40">
        <w:t xml:space="preserve">dokumentu </w:t>
      </w:r>
      <w:r>
        <w:t>w</w:t>
      </w:r>
      <w:r w:rsidR="00492FEF">
        <w:t> </w:t>
      </w:r>
      <w:r>
        <w:t xml:space="preserve">postaci </w:t>
      </w:r>
      <w:r w:rsidRPr="00DE6BDE">
        <w:t>Plan</w:t>
      </w:r>
      <w:r>
        <w:t>u</w:t>
      </w:r>
      <w:r w:rsidRPr="00DE6BDE">
        <w:t xml:space="preserve"> zarządzania zasobami ludzkimi na lata 2021-2027</w:t>
      </w:r>
      <w:r>
        <w:t xml:space="preserve">. </w:t>
      </w:r>
      <w:r w:rsidRPr="00DE6BDE">
        <w:t xml:space="preserve">Celem niniejszego dokumentu </w:t>
      </w:r>
      <w:r>
        <w:t>będzie</w:t>
      </w:r>
      <w:r w:rsidRPr="00DE6BDE">
        <w:t xml:space="preserve"> wskazanie rozwiązań dotyczących planowania kadr instytucji zaangażowanych we wdrażanie polityki spójności w perspektywie 2021-2027, które umożliwią sprawne i skuteczne realizowanie powierzonych im zadań. </w:t>
      </w:r>
      <w:r>
        <w:t>Dokument ten wypełni</w:t>
      </w:r>
      <w:r w:rsidRPr="00DE6BDE">
        <w:t xml:space="preserve"> założenia Umowy Partnerstwa, zgodnie z którymi opracowane </w:t>
      </w:r>
      <w:r w:rsidRPr="00DE6BDE">
        <w:lastRenderedPageBreak/>
        <w:t xml:space="preserve">zostaną standardy i rekomendacje dotyczące zarządzania zasobami ludzkimi wobec kadr pracujących w obszarze funduszy Unii Europejskiej we wszystkich instytucjach polityki spójności. </w:t>
      </w:r>
    </w:p>
    <w:p w:rsidR="00707F5A" w:rsidRDefault="00707F5A" w:rsidP="00707F5A">
      <w:r w:rsidRPr="0076094F">
        <w:t>Wsparcie z Pomocy technicznej przeznaczone będzie również dla instytucji uczestniczących w systemie wdrażania oraz wykonujących działania niezbędne do zapewni</w:t>
      </w:r>
      <w:r w:rsidR="00DD4F49">
        <w:t>eni</w:t>
      </w:r>
      <w:r w:rsidRPr="0076094F">
        <w:t xml:space="preserve">a skutecznego wdrażania Programu m.in. przygotowania, zarządzania, wdrażania, koordynacji, prowadzenia naborów, monitorowania, ewaluacji, komunikacji oraz kontroli i audytu, rozliczania projektów oraz </w:t>
      </w:r>
      <w:r w:rsidR="00DD4F49" w:rsidRPr="0076094F">
        <w:t>wsparci</w:t>
      </w:r>
      <w:r w:rsidR="00DD4F49">
        <w:t>a</w:t>
      </w:r>
      <w:r w:rsidR="00DD4F49" w:rsidRPr="0076094F">
        <w:t xml:space="preserve"> </w:t>
      </w:r>
      <w:r w:rsidRPr="0076094F">
        <w:t>przeszłych i</w:t>
      </w:r>
      <w:r w:rsidR="00492FEF">
        <w:t> </w:t>
      </w:r>
      <w:r w:rsidRPr="0076094F">
        <w:t>nowych interwencji w zakresie rozwoju cyfryzacji.</w:t>
      </w:r>
    </w:p>
    <w:p w:rsidR="00990197" w:rsidRPr="00603ECB" w:rsidRDefault="00990197" w:rsidP="00707F5A">
      <w:r w:rsidRPr="00990197">
        <w:t xml:space="preserve">W ramach powyższego wsparcia możliwe będzie również finansowanie wynagrodzeń oraz innych wydatków </w:t>
      </w:r>
      <w:r>
        <w:t xml:space="preserve">instytucji zaangażowanych </w:t>
      </w:r>
      <w:r w:rsidRPr="00990197">
        <w:t>w</w:t>
      </w:r>
      <w:r>
        <w:t xml:space="preserve"> implementacj</w:t>
      </w:r>
      <w:r w:rsidR="00FF3518">
        <w:t>ę</w:t>
      </w:r>
      <w:r w:rsidRPr="00990197">
        <w:t xml:space="preserve"> dyrektywy kosztowej </w:t>
      </w:r>
      <w:r>
        <w:rPr>
          <w:rStyle w:val="Odwoanieprzypisudolnego"/>
        </w:rPr>
        <w:footnoteReference w:id="36"/>
      </w:r>
      <w:r w:rsidRPr="00990197">
        <w:t>.</w:t>
      </w:r>
    </w:p>
    <w:p w:rsidR="00707F5A" w:rsidRPr="00603ECB" w:rsidRDefault="00707F5A" w:rsidP="00081DCE">
      <w:pPr>
        <w:rPr>
          <w:rFonts w:eastAsia="Times New Roman" w:cs="Arial"/>
          <w:bCs/>
          <w:sz w:val="20"/>
          <w:szCs w:val="20"/>
        </w:rPr>
      </w:pPr>
      <w:r w:rsidRPr="00707F5A">
        <w:t>Działania informacyjno-promocyjno-edukacyjne skupią się na dostarczeniu potencjalnym beneficjentom i beneficjentom rzetelnej i wyczerpującej wiedzy o</w:t>
      </w:r>
      <w:r w:rsidR="00492FEF">
        <w:t> </w:t>
      </w:r>
      <w:r w:rsidRPr="00707F5A">
        <w:t xml:space="preserve">celach </w:t>
      </w:r>
      <w:r w:rsidR="004F46D8">
        <w:t>P</w:t>
      </w:r>
      <w:r w:rsidR="004F46D8" w:rsidRPr="00707F5A">
        <w:t xml:space="preserve">rogramu </w:t>
      </w:r>
      <w:r w:rsidRPr="00707F5A">
        <w:t>i poszczególnych osiach zarówno w zakresie wsparcia, jak i</w:t>
      </w:r>
      <w:r w:rsidR="00492FEF">
        <w:t> </w:t>
      </w:r>
      <w:r w:rsidRPr="00707F5A">
        <w:t>wymagań dotyczących realizacji projektów.</w:t>
      </w:r>
      <w:r w:rsidRPr="00603ECB">
        <w:rPr>
          <w:rFonts w:eastAsia="Times New Roman" w:cs="Arial"/>
          <w:bCs/>
          <w:sz w:val="20"/>
          <w:szCs w:val="20"/>
        </w:rPr>
        <w:t xml:space="preserve"> </w:t>
      </w:r>
    </w:p>
    <w:p w:rsidR="00707F5A" w:rsidRDefault="00707F5A" w:rsidP="00CF3D12">
      <w:pPr>
        <w:spacing w:line="360" w:lineRule="auto"/>
      </w:pPr>
      <w:r w:rsidRPr="00221C93">
        <w:t xml:space="preserve">Wsparcie w zakresie </w:t>
      </w:r>
      <w:r>
        <w:t>P</w:t>
      </w:r>
      <w:r w:rsidRPr="00221C93">
        <w:t>omocy technicznej</w:t>
      </w:r>
      <w:r>
        <w:t xml:space="preserve"> Programu</w:t>
      </w:r>
      <w:r w:rsidRPr="00221C93">
        <w:t xml:space="preserve"> odbywać się będzie zgodnie z</w:t>
      </w:r>
      <w:r w:rsidR="00492FEF">
        <w:t> </w:t>
      </w:r>
      <w:r w:rsidRPr="00221C93">
        <w:t xml:space="preserve">zapisami linii demarkacyjnej pomiędzy PT FE i komponentem Pomocy </w:t>
      </w:r>
      <w:r>
        <w:t>t</w:t>
      </w:r>
      <w:r w:rsidRPr="00221C93">
        <w:t>echnicznej</w:t>
      </w:r>
      <w:r w:rsidR="00CD4273">
        <w:t>,</w:t>
      </w:r>
      <w:r w:rsidR="00625E3B">
        <w:t xml:space="preserve"> </w:t>
      </w:r>
      <w:r w:rsidR="00625E3B" w:rsidRPr="00FF3518">
        <w:t>a także</w:t>
      </w:r>
      <w:r w:rsidR="00D14CE4">
        <w:t xml:space="preserve"> </w:t>
      </w:r>
      <w:r w:rsidR="00CD4273" w:rsidRPr="00CF3D12">
        <w:t>zgodnie z zasadą dostępności i projektowania uniwersalnego.</w:t>
      </w:r>
    </w:p>
    <w:p w:rsidR="00707F5A" w:rsidRPr="00603ECB" w:rsidRDefault="00707F5A" w:rsidP="0090039C">
      <w:pPr>
        <w:spacing w:after="0"/>
      </w:pPr>
      <w:r w:rsidRPr="00603ECB">
        <w:t>Wsparciu będą podlegać m.in. następujące kategorie wydatków:</w:t>
      </w:r>
    </w:p>
    <w:p w:rsidR="00707F5A" w:rsidRPr="00F73000" w:rsidRDefault="00707F5A" w:rsidP="00A545EF">
      <w:pPr>
        <w:pStyle w:val="Akapitzlist"/>
        <w:numPr>
          <w:ilvl w:val="0"/>
          <w:numId w:val="53"/>
        </w:numPr>
      </w:pPr>
      <w:r w:rsidRPr="00922708">
        <w:t xml:space="preserve">wynagrodzenia dla pracowników instytucji zaangażowanych w system wdrażania </w:t>
      </w:r>
      <w:r w:rsidR="00FC0353">
        <w:t>P</w:t>
      </w:r>
      <w:r w:rsidR="00FC0353" w:rsidRPr="00922708">
        <w:t xml:space="preserve">rogramu </w:t>
      </w:r>
      <w:r w:rsidRPr="00922708">
        <w:t>(</w:t>
      </w:r>
      <w:r w:rsidR="0040604D">
        <w:t xml:space="preserve">Centrum Projektów Polska Cyfrowa jako </w:t>
      </w:r>
      <w:r w:rsidRPr="00775D8D">
        <w:t>I</w:t>
      </w:r>
      <w:r w:rsidR="000413CE" w:rsidRPr="00775D8D">
        <w:t xml:space="preserve">nstytucja </w:t>
      </w:r>
      <w:r w:rsidRPr="00775D8D">
        <w:t>P</w:t>
      </w:r>
      <w:r w:rsidR="000413CE" w:rsidRPr="00775D8D">
        <w:t>ośrednicząca (IP</w:t>
      </w:r>
      <w:r w:rsidR="000413CE" w:rsidRPr="00D81144">
        <w:t>)</w:t>
      </w:r>
      <w:del w:id="413" w:author="Agnieszka Sosin" w:date="2021-12-08T11:18:00Z">
        <w:r w:rsidR="00FC206F" w:rsidRPr="00D81144" w:rsidDel="00A545EF">
          <w:delText>)</w:delText>
        </w:r>
      </w:del>
      <w:r w:rsidRPr="00922708">
        <w:t xml:space="preserve"> oraz </w:t>
      </w:r>
      <w:r w:rsidR="000413CE">
        <w:t xml:space="preserve">inne </w:t>
      </w:r>
      <w:r w:rsidRPr="00922708">
        <w:t>instytucj</w:t>
      </w:r>
      <w:r w:rsidR="000413CE">
        <w:t>e</w:t>
      </w:r>
      <w:r w:rsidRPr="00922708">
        <w:t xml:space="preserve"> </w:t>
      </w:r>
      <w:del w:id="414" w:author="Agnieszka Sosin" w:date="2021-12-08T13:59:00Z">
        <w:r w:rsidR="000413CE" w:rsidRPr="00922708" w:rsidDel="00A34833">
          <w:delText>niezbędn</w:delText>
        </w:r>
        <w:r w:rsidR="000413CE" w:rsidDel="00A34833">
          <w:delText>e</w:delText>
        </w:r>
        <w:r w:rsidR="000413CE" w:rsidRPr="00922708" w:rsidDel="00A34833">
          <w:delText xml:space="preserve"> </w:delText>
        </w:r>
        <w:r w:rsidRPr="00922708" w:rsidDel="00A34833">
          <w:delText>w</w:delText>
        </w:r>
      </w:del>
      <w:ins w:id="415" w:author="Agnieszka Sosin" w:date="2021-12-08T13:59:00Z">
        <w:r w:rsidR="00A34833">
          <w:t>wspierające</w:t>
        </w:r>
      </w:ins>
      <w:r w:rsidRPr="00922708">
        <w:t xml:space="preserve"> system wdrażania Programu</w:t>
      </w:r>
      <w:ins w:id="416" w:author="Agnieszka Sosin" w:date="2021-12-08T13:59:00Z">
        <w:r w:rsidR="00A34833">
          <w:t>, w tym Urząd Komunikacji Elektronicznej jako instytucja specjalistyczna</w:t>
        </w:r>
      </w:ins>
      <w:r w:rsidRPr="00922708">
        <w:t>)</w:t>
      </w:r>
      <w:ins w:id="417" w:author="Agnieszka Sosin" w:date="2021-12-08T13:59:00Z">
        <w:r w:rsidR="00A34833">
          <w:t>;</w:t>
        </w:r>
      </w:ins>
      <w:r w:rsidRPr="00922708" w:rsidDel="005504C1">
        <w:t xml:space="preserve"> </w:t>
      </w:r>
    </w:p>
    <w:p w:rsidR="00707F5A" w:rsidRPr="00F73000" w:rsidRDefault="00707F5A" w:rsidP="00707F5A">
      <w:pPr>
        <w:pStyle w:val="Akapitzlist"/>
        <w:numPr>
          <w:ilvl w:val="0"/>
          <w:numId w:val="53"/>
        </w:numPr>
      </w:pPr>
      <w:r w:rsidRPr="00922708">
        <w:t xml:space="preserve">podnoszenie kompetencji pracowników oraz sprawne funkcjonowanie instytucji zaangażowanych w zarządzanie i wdrażanie </w:t>
      </w:r>
      <w:r w:rsidR="00FC0353">
        <w:t>P</w:t>
      </w:r>
      <w:r w:rsidR="00FC0353" w:rsidRPr="00922708">
        <w:t>rogramu</w:t>
      </w:r>
      <w:r w:rsidRPr="00922708">
        <w:t>;</w:t>
      </w:r>
    </w:p>
    <w:p w:rsidR="00707F5A" w:rsidRDefault="00707F5A" w:rsidP="00707F5A">
      <w:pPr>
        <w:pStyle w:val="Akapitzlist"/>
        <w:numPr>
          <w:ilvl w:val="0"/>
          <w:numId w:val="53"/>
        </w:numPr>
      </w:pPr>
      <w:r w:rsidRPr="00922708">
        <w:t xml:space="preserve">skuteczny system wdrażania </w:t>
      </w:r>
      <w:r w:rsidR="00820610">
        <w:t>P</w:t>
      </w:r>
      <w:r w:rsidR="00820610" w:rsidRPr="00922708">
        <w:t xml:space="preserve">rogramu </w:t>
      </w:r>
      <w:r w:rsidRPr="00922708">
        <w:t>(nabór wniosków o dofinansowanie; wsparcie partnerów; zarządzanie finansowe; kontrola; audyt; zadania dot. certyfikacji wydatków; przeciwdziałanie nadużyciom; sprawozdawczość; monitoring; ewaluacja; budowa, wdrożenie i utrzymanie systemów informatycznych (opcjonalnie); proces zamknięcia poprzedniej perspektywy i</w:t>
      </w:r>
      <w:r w:rsidR="00492FEF">
        <w:t> </w:t>
      </w:r>
      <w:r w:rsidRPr="00922708">
        <w:t xml:space="preserve">przygotowania nowej; wsparcie eksperckie i prawne; wymiana dobrych praktyk; </w:t>
      </w:r>
      <w:r w:rsidRPr="00922708">
        <w:lastRenderedPageBreak/>
        <w:t>koordynacja działań w zakresie cyfryzacji;</w:t>
      </w:r>
      <w:r>
        <w:t xml:space="preserve"> </w:t>
      </w:r>
      <w:r w:rsidRPr="00922708">
        <w:t>działania z zakresu zwalczania i</w:t>
      </w:r>
      <w:r w:rsidR="00492FEF">
        <w:t> </w:t>
      </w:r>
      <w:r w:rsidRPr="00922708">
        <w:t>przeciwdziałania nadużyciom finansowym oraz korupcji w obszarze TIK itd.);</w:t>
      </w:r>
    </w:p>
    <w:p w:rsidR="00707F5A" w:rsidRDefault="00707F5A" w:rsidP="00707F5A">
      <w:pPr>
        <w:pStyle w:val="Akapitzlist"/>
        <w:numPr>
          <w:ilvl w:val="0"/>
          <w:numId w:val="53"/>
        </w:numPr>
      </w:pPr>
      <w:r w:rsidRPr="00922708">
        <w:t>wsparcie potencjalnych beneficjentów i beneficjentów w tym wsparcie potencjału beneficjentów w zakresie zdolności do efektywnego uczestnictwa w procesie realizacji projektów;</w:t>
      </w:r>
    </w:p>
    <w:p w:rsidR="00707F5A" w:rsidRDefault="00707F5A" w:rsidP="00707F5A">
      <w:pPr>
        <w:pStyle w:val="Akapitzlist"/>
        <w:numPr>
          <w:ilvl w:val="0"/>
          <w:numId w:val="53"/>
        </w:numPr>
      </w:pPr>
      <w:r w:rsidRPr="00922708">
        <w:t xml:space="preserve">wsparcie instytucji mających znaczący wpływ na potencjał beneficjentów/potencjalnych beneficjentów i/lub skuteczność działania IZ, IP </w:t>
      </w:r>
      <w:r>
        <w:t>(opcjonalnie);</w:t>
      </w:r>
    </w:p>
    <w:p w:rsidR="00707F5A" w:rsidRPr="00707F5A" w:rsidRDefault="00707F5A" w:rsidP="00707F5A">
      <w:pPr>
        <w:pStyle w:val="Akapitzlist"/>
        <w:numPr>
          <w:ilvl w:val="0"/>
          <w:numId w:val="53"/>
        </w:numPr>
        <w:rPr>
          <w:rFonts w:ascii="Calibri" w:eastAsia="Calibri" w:hAnsi="Calibri" w:cs="Times New Roman"/>
        </w:rPr>
      </w:pPr>
      <w:r w:rsidRPr="008D37C4">
        <w:t xml:space="preserve">informacja, promocja, edukacja o działaniach realizowanych w </w:t>
      </w:r>
      <w:r w:rsidR="008C2BD4">
        <w:t>P</w:t>
      </w:r>
      <w:r w:rsidR="008C2BD4" w:rsidRPr="008D37C4">
        <w:t>rogramie</w:t>
      </w:r>
      <w:r w:rsidRPr="008D37C4">
        <w:t>.</w:t>
      </w:r>
    </w:p>
    <w:p w:rsidR="00707F5A" w:rsidRDefault="00707F5A" w:rsidP="00707F5A">
      <w:r w:rsidRPr="008A64F9">
        <w:t>Jednocześnie planowane jest elastyczne podejście do planowanych do wsparcia zadań</w:t>
      </w:r>
      <w:r w:rsidR="00AE2B5E">
        <w:t>,</w:t>
      </w:r>
      <w:r w:rsidRPr="008A64F9">
        <w:t xml:space="preserve"> co </w:t>
      </w:r>
      <w:r>
        <w:t>umożliwi</w:t>
      </w:r>
      <w:r w:rsidRPr="008A64F9">
        <w:t xml:space="preserve"> jak najlepsze wsparcie instytucji zaangażowanych w realizację </w:t>
      </w:r>
      <w:r w:rsidR="008C2BD4">
        <w:t>P</w:t>
      </w:r>
      <w:r w:rsidR="008C2BD4" w:rsidRPr="008A64F9">
        <w:t>rogramu</w:t>
      </w:r>
      <w:r w:rsidRPr="008A64F9">
        <w:t>, potencjalnych beneficjentów i beneficjentów</w:t>
      </w:r>
      <w:r>
        <w:t xml:space="preserve">. W trakcie realizacji </w:t>
      </w:r>
      <w:r w:rsidR="008C2BD4">
        <w:t xml:space="preserve">Programu </w:t>
      </w:r>
      <w:r>
        <w:t>potrzeby poszczególnych uczestników procesu ulegają zmian</w:t>
      </w:r>
      <w:r w:rsidR="00216206">
        <w:t>om</w:t>
      </w:r>
      <w:r w:rsidR="00683E7B">
        <w:t xml:space="preserve">. </w:t>
      </w:r>
      <w:r>
        <w:t>PT jako narzędzie o</w:t>
      </w:r>
      <w:r w:rsidR="00492FEF">
        <w:t> </w:t>
      </w:r>
      <w:r>
        <w:t xml:space="preserve">charakterze wspierającym jak najlepsze zarządzanie, wdrażanie, rozliczenie </w:t>
      </w:r>
      <w:r w:rsidR="008C2BD4">
        <w:t xml:space="preserve">Programu </w:t>
      </w:r>
      <w:r>
        <w:t>powinna reagować i dostosowywać się do pojawiających się potrzeb i</w:t>
      </w:r>
      <w:r w:rsidR="00492FEF">
        <w:t> </w:t>
      </w:r>
      <w:r>
        <w:t>problemów m.in. poprzez korzystanie z doświadczeń innych programów lub tworzenie rozwiązań uwzgl</w:t>
      </w:r>
      <w:r w:rsidR="0090039C">
        <w:t xml:space="preserve">ędniających specyfikę </w:t>
      </w:r>
      <w:r w:rsidR="008C2BD4">
        <w:t>Programu</w:t>
      </w:r>
      <w:r w:rsidR="0090039C">
        <w:t>.</w:t>
      </w:r>
    </w:p>
    <w:p w:rsidR="00707F5A" w:rsidRDefault="00707F5A" w:rsidP="00707F5A">
      <w:pPr>
        <w:rPr>
          <w:b/>
          <w:iCs/>
          <w:noProof/>
          <w:lang w:eastAsia="pl-PL" w:bidi="pl-PL"/>
        </w:rPr>
      </w:pPr>
      <w:r w:rsidRPr="00910F50">
        <w:t xml:space="preserve">Wymiar ogólnokrajowy </w:t>
      </w:r>
      <w:r>
        <w:t>Programu</w:t>
      </w:r>
      <w:r w:rsidRPr="00910F50">
        <w:t xml:space="preserve"> oraz skala realizowanych działań powodują, że nie ma możliwości wydzielenia interwencji w osiach dla poszczególnych kategorii regionów. Zasadne jest więc ustanowienie osi pomocy technicznej obejmującej zasięgiem </w:t>
      </w:r>
      <w:r>
        <w:t>trzy</w:t>
      </w:r>
      <w:r w:rsidRPr="00910F50">
        <w:t xml:space="preserve"> kategorie regionów.</w:t>
      </w:r>
    </w:p>
    <w:p w:rsidR="00600B0C" w:rsidRDefault="00600B0C" w:rsidP="0092518E">
      <w:pPr>
        <w:spacing w:before="360" w:after="120" w:line="240" w:lineRule="auto"/>
        <w:jc w:val="both"/>
        <w:rPr>
          <w:rFonts w:eastAsia="Times New Roman" w:cs="Arial"/>
          <w:b/>
          <w:i/>
          <w:iCs/>
          <w:noProof/>
          <w:sz w:val="20"/>
          <w:szCs w:val="20"/>
          <w:lang w:eastAsia="pl-PL" w:bidi="pl-PL"/>
        </w:rPr>
      </w:pPr>
      <w:bookmarkStart w:id="418" w:name="_Toc67650467"/>
      <w:bookmarkStart w:id="419" w:name="_Toc67650800"/>
      <w:bookmarkStart w:id="420" w:name="_Toc67654912"/>
      <w:bookmarkStart w:id="421" w:name="_Toc87283005"/>
      <w:r w:rsidRPr="0090039C">
        <w:rPr>
          <w:rStyle w:val="Nagwek2Znak"/>
          <w:rFonts w:eastAsiaTheme="minorHAnsi"/>
        </w:rPr>
        <w:t>Główne grupy docelowe</w:t>
      </w:r>
      <w:bookmarkEnd w:id="418"/>
      <w:bookmarkEnd w:id="419"/>
      <w:bookmarkEnd w:id="420"/>
      <w:bookmarkEnd w:id="421"/>
    </w:p>
    <w:p w:rsidR="00492FEF" w:rsidRPr="0090039C" w:rsidRDefault="00492FEF" w:rsidP="00081DCE">
      <w:pPr>
        <w:pStyle w:val="Limitznakw"/>
        <w:rPr>
          <w:lang w:eastAsia="pl-PL" w:bidi="pl-PL"/>
        </w:rPr>
      </w:pPr>
      <w:r w:rsidRPr="0090039C">
        <w:rPr>
          <w:lang w:eastAsia="pl-PL" w:bidi="pl-PL"/>
        </w:rPr>
        <w:t>[</w:t>
      </w:r>
      <w:r w:rsidR="00267890">
        <w:rPr>
          <w:lang w:eastAsia="pl-PL" w:bidi="pl-PL"/>
        </w:rPr>
        <w:t xml:space="preserve">limit znaków </w:t>
      </w:r>
      <w:r w:rsidRPr="0090039C">
        <w:rPr>
          <w:lang w:eastAsia="pl-PL" w:bidi="pl-PL"/>
        </w:rPr>
        <w:t>1 000]</w:t>
      </w:r>
    </w:p>
    <w:p w:rsidR="00492FEF" w:rsidRPr="00492FEF" w:rsidRDefault="00D03508" w:rsidP="007A77F1">
      <w:r>
        <w:t>I</w:t>
      </w:r>
      <w:r w:rsidR="00492FEF" w:rsidRPr="00492FEF">
        <w:t xml:space="preserve">nstytucje systemu wdrażania </w:t>
      </w:r>
      <w:r w:rsidR="00190535">
        <w:t>P</w:t>
      </w:r>
      <w:r w:rsidR="00190535" w:rsidRPr="00492FEF">
        <w:t>rogramu</w:t>
      </w:r>
      <w:r w:rsidR="00842051">
        <w:t>;</w:t>
      </w:r>
      <w:r w:rsidR="00492FEF" w:rsidRPr="00492FEF">
        <w:t xml:space="preserve"> instytucje wspierające</w:t>
      </w:r>
      <w:r w:rsidR="00876E82">
        <w:t xml:space="preserve"> realizacj</w:t>
      </w:r>
      <w:r w:rsidR="00216206">
        <w:t>ę</w:t>
      </w:r>
      <w:r w:rsidR="00876E82">
        <w:t xml:space="preserve"> </w:t>
      </w:r>
      <w:r w:rsidR="00190535">
        <w:t xml:space="preserve">Programu </w:t>
      </w:r>
      <w:r w:rsidR="00876E82">
        <w:t>oraz</w:t>
      </w:r>
      <w:r w:rsidR="00492FEF" w:rsidRPr="00492FEF">
        <w:t xml:space="preserve"> działania na rzecz beneficjentów</w:t>
      </w:r>
      <w:r w:rsidR="00842051">
        <w:t>;</w:t>
      </w:r>
      <w:r w:rsidR="00492FEF" w:rsidRPr="00492FEF">
        <w:t xml:space="preserve"> partnerzy w rozumieniu art. </w:t>
      </w:r>
      <w:r w:rsidR="00805032">
        <w:t>8</w:t>
      </w:r>
      <w:r w:rsidR="00805032" w:rsidRPr="00492FEF">
        <w:t xml:space="preserve"> </w:t>
      </w:r>
      <w:r w:rsidR="00492FEF" w:rsidRPr="00492FEF">
        <w:t>rozporządzenia ogólnego</w:t>
      </w:r>
      <w:r w:rsidR="00492FEF" w:rsidRPr="00492FEF" w:rsidDel="004D3767">
        <w:t xml:space="preserve"> </w:t>
      </w:r>
      <w:r w:rsidR="00492FEF" w:rsidRPr="00492FEF">
        <w:t xml:space="preserve">(w zakresie wsparcia </w:t>
      </w:r>
      <w:r w:rsidR="00190535">
        <w:t>P</w:t>
      </w:r>
      <w:r w:rsidR="00190535" w:rsidRPr="00492FEF">
        <w:t xml:space="preserve">rogramu </w:t>
      </w:r>
      <w:r w:rsidR="00492FEF" w:rsidRPr="00492FEF">
        <w:t xml:space="preserve">Komitet </w:t>
      </w:r>
      <w:r w:rsidR="00A2619C">
        <w:t>M</w:t>
      </w:r>
      <w:r w:rsidR="00492FEF" w:rsidRPr="00492FEF">
        <w:t>onitorujący, grupy robocze itd.)</w:t>
      </w:r>
      <w:r w:rsidR="00842051">
        <w:t>;</w:t>
      </w:r>
      <w:r w:rsidR="00492FEF" w:rsidRPr="00492FEF">
        <w:t xml:space="preserve"> </w:t>
      </w:r>
      <w:r w:rsidR="00B81D75" w:rsidRPr="00492FEF">
        <w:t>potencjalni beneficjenci i beneficjenci</w:t>
      </w:r>
      <w:r w:rsidR="00B81D75" w:rsidRPr="00876E82">
        <w:t xml:space="preserve"> </w:t>
      </w:r>
      <w:r w:rsidR="00190535">
        <w:t>Programu</w:t>
      </w:r>
      <w:r w:rsidR="00842051">
        <w:t>;</w:t>
      </w:r>
      <w:r w:rsidR="00B81D75">
        <w:t xml:space="preserve"> </w:t>
      </w:r>
      <w:r w:rsidR="00492FEF" w:rsidRPr="00492FEF">
        <w:t>potencjalni uczestnicy projektów</w:t>
      </w:r>
      <w:r w:rsidR="00842051">
        <w:t>;</w:t>
      </w:r>
      <w:r w:rsidR="00492FEF" w:rsidRPr="00492FEF">
        <w:t xml:space="preserve"> ogół społeczeństwa</w:t>
      </w:r>
      <w:r w:rsidR="00876E82">
        <w:t xml:space="preserve"> (w zakresie informacji i komunikacji)</w:t>
      </w:r>
      <w:r>
        <w:t>.</w:t>
      </w:r>
    </w:p>
    <w:p w:rsidR="00CF3D12" w:rsidRDefault="00CF3D12">
      <w:pPr>
        <w:spacing w:line="276" w:lineRule="auto"/>
        <w:rPr>
          <w:rFonts w:eastAsia="Times New Roman" w:cs="Times New Roman"/>
          <w:b/>
          <w:noProof/>
          <w:szCs w:val="20"/>
          <w:lang w:eastAsia="pl-PL" w:bidi="pl-PL"/>
        </w:rPr>
      </w:pPr>
      <w:bookmarkStart w:id="422" w:name="_Toc67650468"/>
      <w:bookmarkStart w:id="423" w:name="_Toc67650801"/>
      <w:bookmarkStart w:id="424" w:name="_Toc67654913"/>
      <w:r>
        <w:rPr>
          <w:noProof/>
        </w:rPr>
        <w:br w:type="page"/>
      </w:r>
    </w:p>
    <w:p w:rsidR="00DA54D7" w:rsidRPr="00DA54D7" w:rsidRDefault="00DA54D7" w:rsidP="0092518E">
      <w:pPr>
        <w:pStyle w:val="Nagwek2"/>
        <w:spacing w:before="360"/>
        <w:rPr>
          <w:noProof/>
        </w:rPr>
      </w:pPr>
      <w:bookmarkStart w:id="425" w:name="_Toc87283006"/>
      <w:r w:rsidRPr="00DA54D7">
        <w:rPr>
          <w:noProof/>
        </w:rPr>
        <w:lastRenderedPageBreak/>
        <w:t>Wskaźniki</w:t>
      </w:r>
      <w:bookmarkEnd w:id="422"/>
      <w:bookmarkEnd w:id="423"/>
      <w:bookmarkEnd w:id="424"/>
      <w:bookmarkEnd w:id="425"/>
    </w:p>
    <w:p w:rsidR="00603866" w:rsidRPr="00C419D7" w:rsidRDefault="00267890" w:rsidP="00C419D7">
      <w:pPr>
        <w:rPr>
          <w:b/>
          <w:noProof/>
          <w:lang w:eastAsia="pl-PL" w:bidi="pl-PL"/>
        </w:rPr>
      </w:pPr>
      <w:r w:rsidRPr="00081DCE">
        <w:rPr>
          <w:b/>
          <w:noProof/>
          <w:lang w:eastAsia="pl-PL" w:bidi="pl-PL"/>
        </w:rPr>
        <w:t xml:space="preserve">Tabela </w:t>
      </w:r>
      <w:r w:rsidR="00DB4CA7">
        <w:rPr>
          <w:b/>
          <w:noProof/>
          <w:lang w:eastAsia="pl-PL" w:bidi="pl-PL"/>
        </w:rPr>
        <w:t>14</w:t>
      </w:r>
      <w:r w:rsidRPr="00081DCE">
        <w:rPr>
          <w:b/>
          <w:noProof/>
          <w:lang w:eastAsia="pl-PL" w:bidi="pl-PL"/>
        </w:rPr>
        <w:t>: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97"/>
        <w:gridCol w:w="1237"/>
        <w:gridCol w:w="1458"/>
        <w:gridCol w:w="1668"/>
        <w:gridCol w:w="1047"/>
        <w:gridCol w:w="1001"/>
        <w:gridCol w:w="999"/>
      </w:tblGrid>
      <w:tr w:rsidR="004F327B" w:rsidRPr="00DA54D7" w:rsidTr="00531EBF">
        <w:trPr>
          <w:cantSplit/>
          <w:trHeight w:val="1120"/>
          <w:tblHeader/>
        </w:trPr>
        <w:tc>
          <w:tcPr>
            <w:tcW w:w="488" w:type="pct"/>
          </w:tcPr>
          <w:p w:rsidR="004F327B" w:rsidRPr="00775D8D" w:rsidRDefault="004F327B" w:rsidP="00531EBF">
            <w:pPr>
              <w:spacing w:before="240" w:after="240" w:line="240" w:lineRule="auto"/>
              <w:jc w:val="both"/>
              <w:rPr>
                <w:rFonts w:eastAsia="Times New Roman" w:cs="Arial"/>
                <w:b/>
                <w:iCs/>
                <w:noProof/>
                <w:sz w:val="16"/>
                <w:szCs w:val="16"/>
                <w:lang w:eastAsia="pl-PL" w:bidi="pl-PL"/>
              </w:rPr>
            </w:pPr>
            <w:bookmarkStart w:id="426" w:name="_Toc67650469"/>
            <w:bookmarkStart w:id="427" w:name="_Toc67650802"/>
            <w:bookmarkStart w:id="428" w:name="_Toc67654914"/>
            <w:r w:rsidRPr="00775D8D">
              <w:rPr>
                <w:rFonts w:eastAsia="Times New Roman" w:cs="Arial"/>
                <w:b/>
                <w:iCs/>
                <w:noProof/>
                <w:sz w:val="16"/>
                <w:szCs w:val="16"/>
                <w:lang w:eastAsia="pl-PL" w:bidi="pl-PL"/>
              </w:rPr>
              <w:t xml:space="preserve">Priorytet </w:t>
            </w:r>
          </w:p>
        </w:tc>
        <w:tc>
          <w:tcPr>
            <w:tcW w:w="489" w:type="pct"/>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Fundusz</w:t>
            </w:r>
          </w:p>
        </w:tc>
        <w:tc>
          <w:tcPr>
            <w:tcW w:w="672" w:type="pct"/>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Kategoria regionu</w:t>
            </w:r>
          </w:p>
        </w:tc>
        <w:tc>
          <w:tcPr>
            <w:tcW w:w="791" w:type="pct"/>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Nr identyfikacyjny [5]</w:t>
            </w:r>
          </w:p>
        </w:tc>
        <w:tc>
          <w:tcPr>
            <w:tcW w:w="904" w:type="pct"/>
            <w:shd w:val="clear" w:color="auto" w:fill="auto"/>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 xml:space="preserve">Wskaźnik [255] </w:t>
            </w:r>
          </w:p>
        </w:tc>
        <w:tc>
          <w:tcPr>
            <w:tcW w:w="569" w:type="pct"/>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Jednostka miary</w:t>
            </w:r>
          </w:p>
        </w:tc>
        <w:tc>
          <w:tcPr>
            <w:tcW w:w="544" w:type="pct"/>
            <w:shd w:val="clear" w:color="auto" w:fill="auto"/>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Cel pośredni (2024)</w:t>
            </w:r>
          </w:p>
        </w:tc>
        <w:tc>
          <w:tcPr>
            <w:tcW w:w="543" w:type="pct"/>
            <w:shd w:val="clear" w:color="auto" w:fill="auto"/>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Cel końcowy (2029)</w:t>
            </w:r>
          </w:p>
        </w:tc>
      </w:tr>
      <w:tr w:rsidR="004F327B" w:rsidRPr="00DA54D7" w:rsidTr="00531EBF">
        <w:trPr>
          <w:cantSplit/>
          <w:trHeight w:val="340"/>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eastAsia="Times New Roman" w:cs="Arial"/>
                <w:iCs/>
                <w:noProof/>
                <w:sz w:val="16"/>
                <w:szCs w:val="16"/>
                <w:lang w:eastAsia="pl-PL" w:bidi="pl-PL"/>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eastAsia="Times New Roman" w:cs="Arial"/>
                <w:iCs/>
                <w:noProof/>
                <w:sz w:val="16"/>
                <w:szCs w:val="16"/>
                <w:lang w:eastAsia="pl-PL" w:bidi="pl-PL"/>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p>
        </w:tc>
        <w:tc>
          <w:tcPr>
            <w:tcW w:w="904" w:type="pct"/>
            <w:shd w:val="clear" w:color="auto" w:fill="auto"/>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Średnioroczna liczba etatów finansowanych z PT</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eastAsia="Times New Roman" w:cs="Arial"/>
                <w:iCs/>
                <w:noProof/>
                <w:sz w:val="16"/>
                <w:szCs w:val="16"/>
                <w:lang w:eastAsia="pl-PL" w:bidi="pl-PL"/>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highlight w:val="yellow"/>
                <w:lang w:eastAsia="pl-PL" w:bidi="pl-PL"/>
              </w:rPr>
            </w:pPr>
            <w:r w:rsidRPr="00775D8D">
              <w:rPr>
                <w:rFonts w:eastAsia="Times New Roman" w:cs="Arial"/>
                <w:iCs/>
                <w:noProof/>
                <w:sz w:val="16"/>
                <w:szCs w:val="16"/>
                <w:lang w:eastAsia="pl-PL" w:bidi="pl-PL"/>
              </w:rPr>
              <w:t>170</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highlight w:val="yellow"/>
                <w:lang w:eastAsia="pl-PL" w:bidi="pl-PL"/>
              </w:rPr>
            </w:pPr>
            <w:r w:rsidRPr="00775D8D">
              <w:rPr>
                <w:rFonts w:eastAsia="Times New Roman" w:cs="Arial"/>
                <w:iCs/>
                <w:noProof/>
                <w:sz w:val="16"/>
                <w:szCs w:val="16"/>
                <w:lang w:eastAsia="pl-PL" w:bidi="pl-PL"/>
              </w:rPr>
              <w:t>185</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Liczba uczestników form szkoleniowych dla instytucji</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eastAsia="Times New Roman" w:cs="Arial"/>
                <w:iCs/>
                <w:noProof/>
                <w:sz w:val="16"/>
                <w:szCs w:val="16"/>
                <w:lang w:eastAsia="pl-PL" w:bidi="pl-PL"/>
              </w:rPr>
              <w:t>500</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eastAsia="Times New Roman" w:cs="Arial"/>
                <w:iCs/>
                <w:noProof/>
                <w:sz w:val="16"/>
                <w:szCs w:val="16"/>
                <w:lang w:eastAsia="pl-PL" w:bidi="pl-PL"/>
              </w:rPr>
              <w:t>3 000</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Liczba przeprowadzonych ewaluacji</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0</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5</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cs="Arial"/>
                <w:sz w:val="16"/>
                <w:szCs w:val="16"/>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cs="Arial"/>
                <w:sz w:val="16"/>
                <w:szCs w:val="16"/>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cs="Arial"/>
                <w:sz w:val="16"/>
                <w:szCs w:val="16"/>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cs="Arial"/>
                <w:sz w:val="16"/>
                <w:szCs w:val="16"/>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4F327B" w:rsidRPr="00775D8D" w:rsidRDefault="004F327B" w:rsidP="00CF3D12">
            <w:pPr>
              <w:spacing w:before="240" w:after="240" w:line="240" w:lineRule="auto"/>
              <w:rPr>
                <w:rFonts w:cs="Arial"/>
                <w:sz w:val="16"/>
                <w:szCs w:val="16"/>
              </w:rPr>
            </w:pPr>
            <w:r w:rsidRPr="00775D8D">
              <w:rPr>
                <w:rFonts w:eastAsia="Times New Roman" w:cs="Arial"/>
                <w:iCs/>
                <w:noProof/>
                <w:sz w:val="16"/>
                <w:szCs w:val="16"/>
                <w:lang w:eastAsia="pl-PL" w:bidi="pl-PL"/>
              </w:rPr>
              <w:t>Liczba opracowanych ekspertyz</w:t>
            </w:r>
          </w:p>
        </w:tc>
        <w:tc>
          <w:tcPr>
            <w:tcW w:w="569" w:type="pct"/>
          </w:tcPr>
          <w:p w:rsidR="004F327B" w:rsidRPr="00775D8D" w:rsidRDefault="004F327B" w:rsidP="00531EBF">
            <w:pPr>
              <w:spacing w:before="240" w:after="240" w:line="240" w:lineRule="auto"/>
              <w:jc w:val="both"/>
              <w:rPr>
                <w:rFonts w:cs="Arial"/>
                <w:sz w:val="16"/>
                <w:szCs w:val="16"/>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cs="Arial"/>
                <w:sz w:val="16"/>
                <w:szCs w:val="16"/>
              </w:rPr>
            </w:pPr>
            <w:r w:rsidRPr="00775D8D">
              <w:rPr>
                <w:rFonts w:cs="Arial"/>
                <w:sz w:val="16"/>
                <w:szCs w:val="16"/>
              </w:rPr>
              <w:t>300</w:t>
            </w:r>
          </w:p>
        </w:tc>
        <w:tc>
          <w:tcPr>
            <w:tcW w:w="543" w:type="pct"/>
            <w:shd w:val="clear" w:color="auto" w:fill="auto"/>
          </w:tcPr>
          <w:p w:rsidR="004F327B" w:rsidRPr="00775D8D" w:rsidRDefault="004F327B" w:rsidP="00531EBF">
            <w:pPr>
              <w:spacing w:before="240" w:after="240" w:line="240" w:lineRule="auto"/>
              <w:jc w:val="both"/>
              <w:rPr>
                <w:rFonts w:cs="Arial"/>
                <w:sz w:val="16"/>
                <w:szCs w:val="16"/>
              </w:rPr>
            </w:pPr>
            <w:r w:rsidRPr="00775D8D">
              <w:rPr>
                <w:rFonts w:cs="Arial"/>
                <w:sz w:val="16"/>
                <w:szCs w:val="16"/>
              </w:rPr>
              <w:t>1 500</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3A32C8" w:rsidRPr="00775D8D" w:rsidRDefault="003A32C8"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Liczba posiedzeń komitetów, sieci grup oraz innych spotkań w celu wymiany doświadczeń z partnerami</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8</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40</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Liczba uczestników form szkoleniowych dla beneficjentów</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480</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2 880</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Liczba projektów objętych wsparciem</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42</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250</w:t>
            </w:r>
          </w:p>
        </w:tc>
      </w:tr>
    </w:tbl>
    <w:p w:rsidR="00E7014C" w:rsidRDefault="00E7014C">
      <w:pPr>
        <w:spacing w:line="276" w:lineRule="auto"/>
        <w:rPr>
          <w:rFonts w:eastAsia="Calibri" w:cs="Times New Roman"/>
          <w:b/>
          <w:noProof/>
          <w:szCs w:val="20"/>
          <w:lang w:eastAsia="pl-PL" w:bidi="pl-PL"/>
        </w:rPr>
      </w:pPr>
    </w:p>
    <w:p w:rsidR="00283699" w:rsidRPr="00283699" w:rsidRDefault="00283699" w:rsidP="00283699">
      <w:pPr>
        <w:spacing w:line="276" w:lineRule="auto"/>
        <w:rPr>
          <w:rFonts w:eastAsia="Calibri" w:cs="Times New Roman"/>
          <w:b/>
          <w:noProof/>
          <w:szCs w:val="20"/>
          <w:lang w:eastAsia="pl-PL" w:bidi="pl-PL"/>
        </w:rPr>
      </w:pPr>
      <w:r>
        <w:rPr>
          <w:rFonts w:eastAsia="Calibri"/>
          <w:noProof/>
        </w:rPr>
        <w:br w:type="page"/>
      </w:r>
    </w:p>
    <w:p w:rsidR="00632621" w:rsidRPr="000B3A4F" w:rsidRDefault="00A43675" w:rsidP="0090039C">
      <w:pPr>
        <w:pStyle w:val="Nagwek2"/>
        <w:rPr>
          <w:rFonts w:eastAsia="Calibri"/>
          <w:noProof/>
        </w:rPr>
      </w:pPr>
      <w:bookmarkStart w:id="429" w:name="_Toc87283007"/>
      <w:r>
        <w:rPr>
          <w:rFonts w:eastAsia="Calibri"/>
          <w:noProof/>
        </w:rPr>
        <w:lastRenderedPageBreak/>
        <w:t>Indykatywny</w:t>
      </w:r>
      <w:r w:rsidRPr="000B3A4F">
        <w:rPr>
          <w:rFonts w:eastAsia="Calibri"/>
          <w:noProof/>
        </w:rPr>
        <w:t xml:space="preserve"> </w:t>
      </w:r>
      <w:r w:rsidR="00632621" w:rsidRPr="000B3A4F">
        <w:rPr>
          <w:rFonts w:eastAsia="Calibri"/>
          <w:noProof/>
        </w:rPr>
        <w:t xml:space="preserve">podział </w:t>
      </w:r>
      <w:r>
        <w:rPr>
          <w:rFonts w:eastAsia="Calibri"/>
          <w:noProof/>
        </w:rPr>
        <w:t xml:space="preserve">zaprogramowanych </w:t>
      </w:r>
      <w:r w:rsidR="00632621" w:rsidRPr="000B3A4F">
        <w:rPr>
          <w:rFonts w:eastAsia="Calibri"/>
          <w:noProof/>
        </w:rPr>
        <w:t>zasobów (UE) według rodzaju interwencji</w:t>
      </w:r>
      <w:bookmarkEnd w:id="426"/>
      <w:bookmarkEnd w:id="427"/>
      <w:bookmarkEnd w:id="428"/>
      <w:bookmarkEnd w:id="429"/>
    </w:p>
    <w:p w:rsidR="00F86015" w:rsidRDefault="00BC6D3A" w:rsidP="00081DCE">
      <w:pPr>
        <w:rPr>
          <w:noProof/>
          <w:lang w:eastAsia="pl-PL" w:bidi="pl-PL"/>
        </w:rPr>
      </w:pPr>
      <w:r w:rsidRPr="00081DCE">
        <w:rPr>
          <w:b/>
          <w:noProof/>
          <w:lang w:eastAsia="pl-PL" w:bidi="pl-PL"/>
        </w:rPr>
        <w:t xml:space="preserve">Tabela </w:t>
      </w:r>
      <w:r w:rsidR="00DB4CA7">
        <w:rPr>
          <w:b/>
          <w:noProof/>
          <w:lang w:eastAsia="pl-PL" w:bidi="pl-PL"/>
        </w:rPr>
        <w:t>15</w:t>
      </w:r>
      <w:r w:rsidRPr="00081DCE">
        <w:rPr>
          <w:b/>
          <w:noProof/>
          <w:lang w:eastAsia="pl-PL" w:bidi="pl-PL"/>
        </w:rPr>
        <w:t>: Wymiar 1 – zakres interwencji</w:t>
      </w:r>
      <w:r w:rsidRPr="00BC6D3A" w:rsidDel="00BC6D3A">
        <w:rPr>
          <w:noProof/>
          <w:lang w:eastAsia="pl-PL" w:bidi="pl-PL"/>
        </w:rPr>
        <w:t xml:space="preserve"> </w:t>
      </w:r>
    </w:p>
    <w:tbl>
      <w:tblPr>
        <w:tblW w:w="8520" w:type="dxa"/>
        <w:tblInd w:w="55" w:type="dxa"/>
        <w:tblCellMar>
          <w:left w:w="70" w:type="dxa"/>
          <w:right w:w="70" w:type="dxa"/>
        </w:tblCellMar>
        <w:tblLook w:val="04A0" w:firstRow="1" w:lastRow="0" w:firstColumn="1" w:lastColumn="0" w:noHBand="0" w:noVBand="1"/>
      </w:tblPr>
      <w:tblGrid>
        <w:gridCol w:w="1074"/>
        <w:gridCol w:w="1097"/>
        <w:gridCol w:w="3006"/>
        <w:gridCol w:w="567"/>
        <w:gridCol w:w="2776"/>
      </w:tblGrid>
      <w:tr w:rsidR="00F86015" w:rsidRPr="00F86015" w:rsidTr="00775D8D">
        <w:trPr>
          <w:trHeight w:val="780"/>
        </w:trPr>
        <w:tc>
          <w:tcPr>
            <w:tcW w:w="107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86015" w:rsidRPr="00775D8D" w:rsidRDefault="00F86015"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Nr priorytetu</w:t>
            </w:r>
          </w:p>
        </w:tc>
        <w:tc>
          <w:tcPr>
            <w:tcW w:w="1097" w:type="dxa"/>
            <w:tcBorders>
              <w:top w:val="single" w:sz="8" w:space="0" w:color="auto"/>
              <w:left w:val="nil"/>
              <w:bottom w:val="single" w:sz="8" w:space="0" w:color="auto"/>
              <w:right w:val="single" w:sz="8" w:space="0" w:color="auto"/>
            </w:tcBorders>
            <w:shd w:val="clear" w:color="auto" w:fill="auto"/>
            <w:vAlign w:val="center"/>
            <w:hideMark/>
          </w:tcPr>
          <w:p w:rsidR="00F86015" w:rsidRPr="00775D8D" w:rsidRDefault="00F86015"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Fundusz</w:t>
            </w:r>
          </w:p>
        </w:tc>
        <w:tc>
          <w:tcPr>
            <w:tcW w:w="3006" w:type="dxa"/>
            <w:tcBorders>
              <w:top w:val="single" w:sz="8" w:space="0" w:color="auto"/>
              <w:left w:val="nil"/>
              <w:bottom w:val="single" w:sz="8" w:space="0" w:color="auto"/>
              <w:right w:val="single" w:sz="8" w:space="0" w:color="auto"/>
            </w:tcBorders>
            <w:shd w:val="clear" w:color="auto" w:fill="auto"/>
            <w:vAlign w:val="center"/>
            <w:hideMark/>
          </w:tcPr>
          <w:p w:rsidR="00F86015" w:rsidRPr="00775D8D" w:rsidRDefault="00F86015"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Kategoria regionu</w:t>
            </w:r>
          </w:p>
        </w:tc>
        <w:tc>
          <w:tcPr>
            <w:tcW w:w="567" w:type="dxa"/>
            <w:tcBorders>
              <w:top w:val="single" w:sz="8" w:space="0" w:color="auto"/>
              <w:left w:val="nil"/>
              <w:bottom w:val="single" w:sz="8" w:space="0" w:color="auto"/>
              <w:right w:val="single" w:sz="8" w:space="0" w:color="auto"/>
            </w:tcBorders>
            <w:shd w:val="clear" w:color="auto" w:fill="auto"/>
            <w:vAlign w:val="center"/>
            <w:hideMark/>
          </w:tcPr>
          <w:p w:rsidR="00F86015" w:rsidRPr="00775D8D" w:rsidRDefault="00F86015"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xml:space="preserve">Kod </w:t>
            </w:r>
          </w:p>
        </w:tc>
        <w:tc>
          <w:tcPr>
            <w:tcW w:w="2776" w:type="dxa"/>
            <w:tcBorders>
              <w:top w:val="single" w:sz="8" w:space="0" w:color="auto"/>
              <w:left w:val="nil"/>
              <w:bottom w:val="single" w:sz="8" w:space="0" w:color="auto"/>
              <w:right w:val="single" w:sz="8" w:space="0" w:color="auto"/>
            </w:tcBorders>
            <w:shd w:val="clear" w:color="auto" w:fill="auto"/>
            <w:vAlign w:val="center"/>
            <w:hideMark/>
          </w:tcPr>
          <w:p w:rsidR="00F86015" w:rsidRPr="00775D8D" w:rsidRDefault="00F86015" w:rsidP="00CF3D12">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Kwota (w EUR)</w:t>
            </w:r>
          </w:p>
        </w:tc>
      </w:tr>
      <w:tr w:rsidR="0029391C" w:rsidRPr="00F86015" w:rsidTr="00775D8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5F5B7D" w:rsidP="00F86015">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3</w:t>
            </w: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EFRR</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Lepiej rozwinięte</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179</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175 412,00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180</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2 183 468,00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181</w:t>
            </w:r>
          </w:p>
        </w:tc>
        <w:tc>
          <w:tcPr>
            <w:tcW w:w="2776" w:type="dxa"/>
            <w:tcBorders>
              <w:top w:val="nil"/>
              <w:left w:val="nil"/>
              <w:bottom w:val="nil"/>
              <w:right w:val="single" w:sz="8" w:space="0" w:color="auto"/>
            </w:tcBorders>
            <w:shd w:val="clear" w:color="auto" w:fill="auto"/>
            <w:vAlign w:val="center"/>
            <w:hideMark/>
          </w:tcPr>
          <w:p w:rsidR="0029391C" w:rsidRPr="00775D8D" w:rsidRDefault="00304CD3"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23 530</w:t>
            </w:r>
            <w:r w:rsidR="0029391C" w:rsidRPr="00775D8D">
              <w:rPr>
                <w:rFonts w:cs="Arial"/>
                <w:b/>
                <w:bCs/>
                <w:color w:val="000000"/>
                <w:sz w:val="16"/>
                <w:szCs w:val="16"/>
              </w:rPr>
              <w:t>,00</w:t>
            </w:r>
          </w:p>
        </w:tc>
      </w:tr>
      <w:tr w:rsidR="0029391C" w:rsidRPr="00F86015" w:rsidTr="00775D8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182</w:t>
            </w:r>
          </w:p>
        </w:tc>
        <w:tc>
          <w:tcPr>
            <w:tcW w:w="277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541 177,00</w:t>
            </w:r>
          </w:p>
        </w:tc>
      </w:tr>
      <w:tr w:rsidR="0029391C" w:rsidRPr="00F86015" w:rsidTr="00775D8D">
        <w:trPr>
          <w:trHeight w:val="51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5F5B7D" w:rsidP="00F86015">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3</w:t>
            </w: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EFRR</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W okresie przejściowym</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179</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350 823,00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180</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4 366 939,00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181</w:t>
            </w:r>
          </w:p>
        </w:tc>
        <w:tc>
          <w:tcPr>
            <w:tcW w:w="2776" w:type="dxa"/>
            <w:tcBorders>
              <w:top w:val="nil"/>
              <w:left w:val="nil"/>
              <w:bottom w:val="nil"/>
              <w:right w:val="single" w:sz="8" w:space="0" w:color="auto"/>
            </w:tcBorders>
            <w:shd w:val="clear" w:color="auto" w:fill="auto"/>
            <w:vAlign w:val="center"/>
            <w:hideMark/>
          </w:tcPr>
          <w:p w:rsidR="0029391C" w:rsidRPr="00775D8D" w:rsidRDefault="00304CD3"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47 059</w:t>
            </w:r>
            <w:r w:rsidR="0029391C" w:rsidRPr="00775D8D">
              <w:rPr>
                <w:rFonts w:cs="Arial"/>
                <w:b/>
                <w:bCs/>
                <w:color w:val="000000"/>
                <w:sz w:val="16"/>
                <w:szCs w:val="16"/>
              </w:rPr>
              <w:t>,00</w:t>
            </w:r>
          </w:p>
        </w:tc>
      </w:tr>
      <w:tr w:rsidR="0029391C" w:rsidRPr="00F86015" w:rsidTr="00775D8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182</w:t>
            </w:r>
          </w:p>
        </w:tc>
        <w:tc>
          <w:tcPr>
            <w:tcW w:w="277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1 082 352,00</w:t>
            </w:r>
          </w:p>
        </w:tc>
      </w:tr>
      <w:tr w:rsidR="0029391C" w:rsidRPr="00F86015" w:rsidTr="00775D8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5F5B7D" w:rsidP="00F86015">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3</w:t>
            </w: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EFRR</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Słabiej rozwinięte</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179</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2 455 765,00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180</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30 568 565,00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181</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329 411,00</w:t>
            </w:r>
          </w:p>
        </w:tc>
      </w:tr>
      <w:tr w:rsidR="0029391C" w:rsidRPr="00F86015" w:rsidTr="00775D8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182</w:t>
            </w:r>
          </w:p>
        </w:tc>
        <w:tc>
          <w:tcPr>
            <w:tcW w:w="277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7 576 471,00</w:t>
            </w:r>
          </w:p>
        </w:tc>
      </w:tr>
    </w:tbl>
    <w:p w:rsidR="009E4211" w:rsidRDefault="009E4211" w:rsidP="00081DCE">
      <w:pPr>
        <w:rPr>
          <w:noProof/>
          <w:lang w:eastAsia="pl-PL" w:bidi="pl-PL"/>
        </w:rPr>
      </w:pPr>
    </w:p>
    <w:p w:rsidR="00F95AC8" w:rsidRPr="00081DCE" w:rsidRDefault="00BC6D3A" w:rsidP="00081DCE">
      <w:pPr>
        <w:spacing w:before="240"/>
        <w:rPr>
          <w:b/>
          <w:noProof/>
          <w:lang w:eastAsia="pl-PL" w:bidi="pl-PL"/>
        </w:rPr>
      </w:pPr>
      <w:r w:rsidRPr="00081DCE">
        <w:rPr>
          <w:b/>
          <w:noProof/>
          <w:lang w:eastAsia="pl-PL" w:bidi="pl-PL"/>
        </w:rPr>
        <w:t xml:space="preserve">Tabela </w:t>
      </w:r>
      <w:r w:rsidR="00DB4CA7">
        <w:rPr>
          <w:b/>
          <w:noProof/>
          <w:lang w:eastAsia="pl-PL" w:bidi="pl-PL"/>
        </w:rPr>
        <w:t>16</w:t>
      </w:r>
      <w:r w:rsidRPr="00081DCE">
        <w:rPr>
          <w:b/>
          <w:noProof/>
          <w:lang w:eastAsia="pl-PL" w:bidi="pl-PL"/>
        </w:rPr>
        <w:t xml:space="preserve">: Wymiar 7 – </w:t>
      </w:r>
      <w:r w:rsidR="00A15A51" w:rsidRPr="00A15A51">
        <w:rPr>
          <w:b/>
          <w:iCs/>
          <w:noProof/>
          <w:lang w:eastAsia="pl-PL" w:bidi="pl-PL"/>
        </w:rPr>
        <w:t>wymiar</w:t>
      </w:r>
      <w:r w:rsidR="008C71DD">
        <w:rPr>
          <w:b/>
          <w:iCs/>
          <w:noProof/>
          <w:lang w:eastAsia="pl-PL" w:bidi="pl-PL"/>
        </w:rPr>
        <w:t xml:space="preserve"> „</w:t>
      </w:r>
      <w:r w:rsidR="00A15A51" w:rsidRPr="00A15A51">
        <w:rPr>
          <w:b/>
          <w:iCs/>
          <w:noProof/>
          <w:lang w:eastAsia="pl-PL" w:bidi="pl-PL"/>
        </w:rPr>
        <w:t>Równouprawnienie płci” w ramach EFS+*, EFRR, Funduszu Spójności i FST</w:t>
      </w:r>
    </w:p>
    <w:tbl>
      <w:tblPr>
        <w:tblStyle w:val="Tabela-Siatka"/>
        <w:tblW w:w="0" w:type="auto"/>
        <w:tblInd w:w="108" w:type="dxa"/>
        <w:tblLook w:val="04A0" w:firstRow="1" w:lastRow="0" w:firstColumn="1" w:lastColumn="0" w:noHBand="0" w:noVBand="1"/>
      </w:tblPr>
      <w:tblGrid>
        <w:gridCol w:w="1150"/>
        <w:gridCol w:w="1039"/>
        <w:gridCol w:w="3018"/>
        <w:gridCol w:w="605"/>
        <w:gridCol w:w="2693"/>
      </w:tblGrid>
      <w:tr w:rsidR="00DD0424" w:rsidRPr="00687B7E" w:rsidTr="00775D8D">
        <w:tc>
          <w:tcPr>
            <w:tcW w:w="1150" w:type="dxa"/>
          </w:tcPr>
          <w:p w:rsidR="00DD0424" w:rsidRPr="00775D8D" w:rsidRDefault="00DD0424" w:rsidP="00FC47DC">
            <w:pPr>
              <w:spacing w:before="120" w:after="120"/>
              <w:jc w:val="both"/>
              <w:rPr>
                <w:rFonts w:eastAsia="Times New Roman" w:cs="Arial"/>
                <w:b/>
                <w:iCs/>
                <w:noProof/>
                <w:sz w:val="16"/>
                <w:szCs w:val="16"/>
              </w:rPr>
            </w:pPr>
            <w:r w:rsidRPr="00775D8D">
              <w:rPr>
                <w:rFonts w:eastAsia="Calibri" w:cs="Arial"/>
                <w:b/>
                <w:noProof/>
                <w:sz w:val="16"/>
                <w:szCs w:val="16"/>
              </w:rPr>
              <w:t>Nr priorytetu</w:t>
            </w:r>
          </w:p>
        </w:tc>
        <w:tc>
          <w:tcPr>
            <w:tcW w:w="1039" w:type="dxa"/>
          </w:tcPr>
          <w:p w:rsidR="00DD0424" w:rsidRPr="00775D8D" w:rsidRDefault="00DD0424" w:rsidP="00FC47DC">
            <w:pPr>
              <w:spacing w:before="120" w:after="120"/>
              <w:jc w:val="both"/>
              <w:rPr>
                <w:rFonts w:eastAsia="Times New Roman" w:cs="Arial"/>
                <w:b/>
                <w:iCs/>
                <w:noProof/>
                <w:sz w:val="16"/>
                <w:szCs w:val="16"/>
              </w:rPr>
            </w:pPr>
            <w:r w:rsidRPr="00775D8D">
              <w:rPr>
                <w:rFonts w:eastAsia="Calibri" w:cs="Arial"/>
                <w:b/>
                <w:noProof/>
                <w:sz w:val="16"/>
                <w:szCs w:val="16"/>
              </w:rPr>
              <w:t>Fundusz</w:t>
            </w:r>
          </w:p>
        </w:tc>
        <w:tc>
          <w:tcPr>
            <w:tcW w:w="3018" w:type="dxa"/>
          </w:tcPr>
          <w:p w:rsidR="00DD0424" w:rsidRPr="00775D8D" w:rsidRDefault="00DD0424" w:rsidP="00FC47DC">
            <w:pPr>
              <w:spacing w:before="120" w:after="120"/>
              <w:jc w:val="both"/>
              <w:rPr>
                <w:rFonts w:eastAsia="Times New Roman" w:cs="Arial"/>
                <w:b/>
                <w:iCs/>
                <w:noProof/>
                <w:sz w:val="16"/>
                <w:szCs w:val="16"/>
              </w:rPr>
            </w:pPr>
            <w:r w:rsidRPr="00775D8D">
              <w:rPr>
                <w:rFonts w:eastAsia="Calibri" w:cs="Arial"/>
                <w:b/>
                <w:noProof/>
                <w:sz w:val="16"/>
                <w:szCs w:val="16"/>
              </w:rPr>
              <w:t>Kategoria regionu</w:t>
            </w:r>
          </w:p>
        </w:tc>
        <w:tc>
          <w:tcPr>
            <w:tcW w:w="605" w:type="dxa"/>
          </w:tcPr>
          <w:p w:rsidR="00DD0424" w:rsidRPr="00775D8D" w:rsidRDefault="00DD0424" w:rsidP="00FC47DC">
            <w:pPr>
              <w:spacing w:before="120" w:after="120"/>
              <w:jc w:val="both"/>
              <w:rPr>
                <w:rFonts w:eastAsia="Times New Roman" w:cs="Arial"/>
                <w:b/>
                <w:iCs/>
                <w:noProof/>
                <w:sz w:val="16"/>
                <w:szCs w:val="16"/>
              </w:rPr>
            </w:pPr>
            <w:r w:rsidRPr="00775D8D">
              <w:rPr>
                <w:rFonts w:eastAsia="Calibri" w:cs="Arial"/>
                <w:b/>
                <w:noProof/>
                <w:sz w:val="16"/>
                <w:szCs w:val="16"/>
              </w:rPr>
              <w:t xml:space="preserve">Kod </w:t>
            </w:r>
          </w:p>
        </w:tc>
        <w:tc>
          <w:tcPr>
            <w:tcW w:w="2693" w:type="dxa"/>
          </w:tcPr>
          <w:p w:rsidR="00DD0424" w:rsidRPr="00775D8D" w:rsidRDefault="00DD0424" w:rsidP="00FC47DC">
            <w:pPr>
              <w:spacing w:before="120" w:after="120"/>
              <w:jc w:val="both"/>
              <w:rPr>
                <w:rFonts w:eastAsia="Times New Roman" w:cs="Arial"/>
                <w:b/>
                <w:iCs/>
                <w:noProof/>
                <w:sz w:val="16"/>
                <w:szCs w:val="16"/>
              </w:rPr>
            </w:pPr>
            <w:r w:rsidRPr="00775D8D">
              <w:rPr>
                <w:rFonts w:eastAsia="Calibri" w:cs="Arial"/>
                <w:b/>
                <w:noProof/>
                <w:sz w:val="16"/>
                <w:szCs w:val="16"/>
              </w:rPr>
              <w:t>Kwota (w EUR)</w:t>
            </w:r>
          </w:p>
        </w:tc>
      </w:tr>
      <w:tr w:rsidR="0029391C" w:rsidRPr="00687B7E" w:rsidTr="00775D8D">
        <w:tc>
          <w:tcPr>
            <w:tcW w:w="1150" w:type="dxa"/>
          </w:tcPr>
          <w:p w:rsidR="0029391C" w:rsidRPr="00775D8D" w:rsidRDefault="005F5B7D" w:rsidP="00FC47DC">
            <w:pPr>
              <w:spacing w:before="120" w:after="120"/>
              <w:jc w:val="both"/>
              <w:rPr>
                <w:rFonts w:eastAsia="Calibri" w:cs="Arial"/>
                <w:b/>
                <w:noProof/>
                <w:sz w:val="16"/>
                <w:szCs w:val="16"/>
              </w:rPr>
            </w:pPr>
            <w:r w:rsidRPr="00775D8D">
              <w:rPr>
                <w:rFonts w:eastAsia="Times New Roman" w:cs="Arial"/>
                <w:iCs/>
                <w:noProof/>
                <w:sz w:val="16"/>
                <w:szCs w:val="16"/>
              </w:rPr>
              <w:t>3</w:t>
            </w:r>
          </w:p>
        </w:tc>
        <w:tc>
          <w:tcPr>
            <w:tcW w:w="1039" w:type="dxa"/>
          </w:tcPr>
          <w:p w:rsidR="0029391C" w:rsidRPr="00775D8D" w:rsidRDefault="0029391C" w:rsidP="00081DCE">
            <w:pPr>
              <w:spacing w:before="120" w:after="120"/>
              <w:rPr>
                <w:rFonts w:eastAsia="Calibri" w:cs="Arial"/>
                <w:b/>
                <w:noProof/>
                <w:sz w:val="16"/>
                <w:szCs w:val="16"/>
              </w:rPr>
            </w:pPr>
            <w:r w:rsidRPr="00775D8D">
              <w:rPr>
                <w:rFonts w:eastAsia="Calibri" w:cs="Arial"/>
                <w:noProof/>
                <w:sz w:val="16"/>
                <w:szCs w:val="16"/>
              </w:rPr>
              <w:t>EFRR</w:t>
            </w:r>
          </w:p>
        </w:tc>
        <w:tc>
          <w:tcPr>
            <w:tcW w:w="3018" w:type="dxa"/>
          </w:tcPr>
          <w:p w:rsidR="0029391C" w:rsidRPr="00775D8D" w:rsidRDefault="0029391C" w:rsidP="00FC47DC">
            <w:pPr>
              <w:spacing w:before="120" w:after="120"/>
              <w:jc w:val="both"/>
              <w:rPr>
                <w:rFonts w:eastAsia="Calibri" w:cs="Arial"/>
                <w:b/>
                <w:noProof/>
                <w:sz w:val="16"/>
                <w:szCs w:val="16"/>
              </w:rPr>
            </w:pPr>
            <w:r w:rsidRPr="00775D8D">
              <w:rPr>
                <w:rFonts w:eastAsia="Times New Roman" w:cs="Arial"/>
                <w:b/>
                <w:iCs/>
                <w:noProof/>
                <w:sz w:val="16"/>
                <w:szCs w:val="16"/>
              </w:rPr>
              <w:t>Lepiej rozwinięte</w:t>
            </w:r>
          </w:p>
        </w:tc>
        <w:tc>
          <w:tcPr>
            <w:tcW w:w="605" w:type="dxa"/>
          </w:tcPr>
          <w:p w:rsidR="0029391C" w:rsidRPr="00775D8D" w:rsidRDefault="0029391C" w:rsidP="00094099">
            <w:pPr>
              <w:spacing w:before="120" w:after="120"/>
              <w:jc w:val="right"/>
              <w:rPr>
                <w:rFonts w:eastAsia="Calibri" w:cs="Arial"/>
                <w:b/>
                <w:noProof/>
                <w:sz w:val="16"/>
                <w:szCs w:val="16"/>
              </w:rPr>
            </w:pPr>
            <w:r w:rsidRPr="00775D8D">
              <w:rPr>
                <w:rFonts w:eastAsia="Calibri" w:cs="Arial"/>
                <w:b/>
                <w:iCs/>
                <w:noProof/>
                <w:sz w:val="16"/>
                <w:szCs w:val="16"/>
                <w:lang w:val="en-GB"/>
              </w:rPr>
              <w:t>03</w:t>
            </w:r>
          </w:p>
        </w:tc>
        <w:tc>
          <w:tcPr>
            <w:tcW w:w="2693" w:type="dxa"/>
            <w:vAlign w:val="center"/>
          </w:tcPr>
          <w:p w:rsidR="0029391C" w:rsidRPr="00775D8D" w:rsidRDefault="00304CD3" w:rsidP="008C71DD">
            <w:pPr>
              <w:spacing w:before="120" w:after="120"/>
              <w:jc w:val="right"/>
              <w:rPr>
                <w:rFonts w:eastAsia="Calibri" w:cs="Arial"/>
                <w:b/>
                <w:noProof/>
                <w:sz w:val="16"/>
                <w:szCs w:val="16"/>
              </w:rPr>
            </w:pPr>
            <w:r w:rsidRPr="00775D8D">
              <w:rPr>
                <w:rFonts w:cs="Arial"/>
                <w:color w:val="000000"/>
                <w:sz w:val="16"/>
                <w:szCs w:val="16"/>
              </w:rPr>
              <w:t>2 923 587</w:t>
            </w:r>
          </w:p>
        </w:tc>
      </w:tr>
      <w:tr w:rsidR="0029391C" w:rsidRPr="00687B7E" w:rsidTr="00775D8D">
        <w:tc>
          <w:tcPr>
            <w:tcW w:w="1150" w:type="dxa"/>
          </w:tcPr>
          <w:p w:rsidR="0029391C" w:rsidRPr="00775D8D" w:rsidRDefault="005F5B7D" w:rsidP="00FC47DC">
            <w:pPr>
              <w:spacing w:before="120" w:after="120"/>
              <w:jc w:val="both"/>
              <w:rPr>
                <w:rFonts w:eastAsia="Calibri" w:cs="Arial"/>
                <w:b/>
                <w:noProof/>
                <w:sz w:val="16"/>
                <w:szCs w:val="16"/>
              </w:rPr>
            </w:pPr>
            <w:r w:rsidRPr="00775D8D">
              <w:rPr>
                <w:rFonts w:eastAsia="Times New Roman" w:cs="Arial"/>
                <w:iCs/>
                <w:noProof/>
                <w:sz w:val="16"/>
                <w:szCs w:val="16"/>
              </w:rPr>
              <w:t>3</w:t>
            </w:r>
          </w:p>
        </w:tc>
        <w:tc>
          <w:tcPr>
            <w:tcW w:w="1039" w:type="dxa"/>
          </w:tcPr>
          <w:p w:rsidR="0029391C" w:rsidRPr="00775D8D" w:rsidRDefault="0029391C">
            <w:pPr>
              <w:spacing w:before="120" w:after="120"/>
              <w:rPr>
                <w:rFonts w:eastAsia="Calibri" w:cs="Arial"/>
                <w:b/>
                <w:noProof/>
                <w:sz w:val="16"/>
                <w:szCs w:val="16"/>
              </w:rPr>
            </w:pPr>
            <w:r w:rsidRPr="00775D8D">
              <w:rPr>
                <w:rFonts w:eastAsia="Calibri" w:cs="Arial"/>
                <w:noProof/>
                <w:sz w:val="16"/>
                <w:szCs w:val="16"/>
              </w:rPr>
              <w:t>EFRR</w:t>
            </w:r>
          </w:p>
        </w:tc>
        <w:tc>
          <w:tcPr>
            <w:tcW w:w="3018" w:type="dxa"/>
          </w:tcPr>
          <w:p w:rsidR="0029391C" w:rsidRPr="00775D8D" w:rsidRDefault="0029391C" w:rsidP="00081DCE">
            <w:pPr>
              <w:spacing w:before="120" w:after="120"/>
              <w:rPr>
                <w:rFonts w:eastAsia="Calibri" w:cs="Arial"/>
                <w:b/>
                <w:noProof/>
                <w:sz w:val="16"/>
                <w:szCs w:val="16"/>
              </w:rPr>
            </w:pPr>
            <w:r w:rsidRPr="00775D8D">
              <w:rPr>
                <w:rFonts w:eastAsia="Times New Roman" w:cs="Arial"/>
                <w:b/>
                <w:iCs/>
                <w:noProof/>
                <w:sz w:val="16"/>
                <w:szCs w:val="16"/>
              </w:rPr>
              <w:t>W okresie przejściowym</w:t>
            </w:r>
          </w:p>
        </w:tc>
        <w:tc>
          <w:tcPr>
            <w:tcW w:w="605" w:type="dxa"/>
          </w:tcPr>
          <w:p w:rsidR="0029391C" w:rsidRPr="00775D8D" w:rsidRDefault="0029391C" w:rsidP="00094099">
            <w:pPr>
              <w:spacing w:before="120" w:after="120"/>
              <w:jc w:val="right"/>
              <w:rPr>
                <w:rFonts w:eastAsia="Calibri" w:cs="Arial"/>
                <w:b/>
                <w:noProof/>
                <w:sz w:val="16"/>
                <w:szCs w:val="16"/>
              </w:rPr>
            </w:pPr>
            <w:r w:rsidRPr="00775D8D">
              <w:rPr>
                <w:rFonts w:eastAsia="Calibri" w:cs="Arial"/>
                <w:b/>
                <w:iCs/>
                <w:noProof/>
                <w:sz w:val="16"/>
                <w:szCs w:val="16"/>
                <w:lang w:val="en-GB"/>
              </w:rPr>
              <w:t>03</w:t>
            </w:r>
          </w:p>
        </w:tc>
        <w:tc>
          <w:tcPr>
            <w:tcW w:w="2693" w:type="dxa"/>
            <w:vAlign w:val="center"/>
          </w:tcPr>
          <w:p w:rsidR="0029391C" w:rsidRPr="00775D8D" w:rsidRDefault="00304CD3" w:rsidP="008C71DD">
            <w:pPr>
              <w:spacing w:before="120" w:after="120"/>
              <w:jc w:val="right"/>
              <w:rPr>
                <w:rFonts w:eastAsia="Calibri" w:cs="Arial"/>
                <w:b/>
                <w:noProof/>
                <w:sz w:val="16"/>
                <w:szCs w:val="16"/>
              </w:rPr>
            </w:pPr>
            <w:r w:rsidRPr="00775D8D">
              <w:rPr>
                <w:rFonts w:cs="Arial"/>
                <w:color w:val="000000"/>
                <w:sz w:val="16"/>
                <w:szCs w:val="16"/>
              </w:rPr>
              <w:t>5 847 173</w:t>
            </w:r>
          </w:p>
        </w:tc>
      </w:tr>
      <w:tr w:rsidR="0029391C" w:rsidRPr="00687B7E" w:rsidTr="00775D8D">
        <w:tc>
          <w:tcPr>
            <w:tcW w:w="1150" w:type="dxa"/>
          </w:tcPr>
          <w:p w:rsidR="0029391C" w:rsidRPr="00775D8D" w:rsidRDefault="005F5B7D" w:rsidP="00FC47DC">
            <w:pPr>
              <w:spacing w:before="120" w:after="120"/>
              <w:jc w:val="both"/>
              <w:rPr>
                <w:rFonts w:eastAsia="Calibri" w:cs="Arial"/>
                <w:b/>
                <w:noProof/>
                <w:sz w:val="16"/>
                <w:szCs w:val="16"/>
              </w:rPr>
            </w:pPr>
            <w:r w:rsidRPr="00775D8D">
              <w:rPr>
                <w:rFonts w:eastAsia="Times New Roman" w:cs="Arial"/>
                <w:iCs/>
                <w:noProof/>
                <w:sz w:val="16"/>
                <w:szCs w:val="16"/>
              </w:rPr>
              <w:t>3</w:t>
            </w:r>
          </w:p>
        </w:tc>
        <w:tc>
          <w:tcPr>
            <w:tcW w:w="1039" w:type="dxa"/>
          </w:tcPr>
          <w:p w:rsidR="0029391C" w:rsidRPr="00775D8D" w:rsidRDefault="0029391C">
            <w:pPr>
              <w:spacing w:before="120" w:after="120"/>
              <w:rPr>
                <w:rFonts w:eastAsia="Calibri" w:cs="Arial"/>
                <w:b/>
                <w:noProof/>
                <w:sz w:val="16"/>
                <w:szCs w:val="16"/>
              </w:rPr>
            </w:pPr>
            <w:r w:rsidRPr="00775D8D">
              <w:rPr>
                <w:rFonts w:eastAsia="Calibri" w:cs="Arial"/>
                <w:noProof/>
                <w:sz w:val="16"/>
                <w:szCs w:val="16"/>
              </w:rPr>
              <w:t>EFRR</w:t>
            </w:r>
          </w:p>
        </w:tc>
        <w:tc>
          <w:tcPr>
            <w:tcW w:w="3018" w:type="dxa"/>
          </w:tcPr>
          <w:p w:rsidR="0029391C" w:rsidRPr="00775D8D" w:rsidRDefault="0029391C" w:rsidP="00081DCE">
            <w:pPr>
              <w:spacing w:before="120" w:after="120"/>
              <w:rPr>
                <w:rFonts w:eastAsia="Calibri" w:cs="Arial"/>
                <w:b/>
                <w:noProof/>
                <w:sz w:val="16"/>
                <w:szCs w:val="16"/>
              </w:rPr>
            </w:pPr>
            <w:r w:rsidRPr="00775D8D">
              <w:rPr>
                <w:rFonts w:eastAsia="Times New Roman" w:cs="Arial"/>
                <w:b/>
                <w:iCs/>
                <w:noProof/>
                <w:sz w:val="16"/>
                <w:szCs w:val="16"/>
              </w:rPr>
              <w:t>Słabiej rozwinięte</w:t>
            </w:r>
          </w:p>
        </w:tc>
        <w:tc>
          <w:tcPr>
            <w:tcW w:w="605" w:type="dxa"/>
          </w:tcPr>
          <w:p w:rsidR="0029391C" w:rsidRPr="00775D8D" w:rsidRDefault="0029391C" w:rsidP="00094099">
            <w:pPr>
              <w:spacing w:before="120" w:after="120"/>
              <w:jc w:val="right"/>
              <w:rPr>
                <w:rFonts w:eastAsia="Calibri" w:cs="Arial"/>
                <w:b/>
                <w:noProof/>
                <w:sz w:val="16"/>
                <w:szCs w:val="16"/>
              </w:rPr>
            </w:pPr>
            <w:r w:rsidRPr="00775D8D">
              <w:rPr>
                <w:rFonts w:eastAsia="Calibri" w:cs="Arial"/>
                <w:b/>
                <w:iCs/>
                <w:noProof/>
                <w:sz w:val="16"/>
                <w:szCs w:val="16"/>
                <w:lang w:val="en-GB"/>
              </w:rPr>
              <w:t>03</w:t>
            </w:r>
          </w:p>
        </w:tc>
        <w:tc>
          <w:tcPr>
            <w:tcW w:w="2693" w:type="dxa"/>
            <w:vAlign w:val="center"/>
          </w:tcPr>
          <w:p w:rsidR="0029391C" w:rsidRPr="00775D8D" w:rsidRDefault="0029391C" w:rsidP="008C71DD">
            <w:pPr>
              <w:spacing w:before="120" w:after="120"/>
              <w:jc w:val="right"/>
              <w:rPr>
                <w:rFonts w:eastAsia="Calibri" w:cs="Arial"/>
                <w:b/>
                <w:noProof/>
                <w:sz w:val="16"/>
                <w:szCs w:val="16"/>
              </w:rPr>
            </w:pPr>
            <w:r w:rsidRPr="00775D8D">
              <w:rPr>
                <w:rFonts w:cs="Arial"/>
                <w:color w:val="000000"/>
                <w:sz w:val="16"/>
                <w:szCs w:val="16"/>
              </w:rPr>
              <w:t>40 930 212</w:t>
            </w:r>
          </w:p>
        </w:tc>
      </w:tr>
    </w:tbl>
    <w:p w:rsidR="00D80A46" w:rsidRDefault="00DD0424" w:rsidP="00D80A46">
      <w:pPr>
        <w:spacing w:before="240" w:after="0" w:line="276" w:lineRule="auto"/>
        <w:rPr>
          <w:rFonts w:eastAsia="Times New Roman" w:cs="Arial"/>
          <w:iCs/>
          <w:sz w:val="18"/>
          <w:szCs w:val="18"/>
        </w:rPr>
      </w:pPr>
      <w:r w:rsidRPr="00081DCE">
        <w:rPr>
          <w:rFonts w:eastAsia="Times New Roman" w:cs="Arial"/>
          <w:b/>
          <w:iCs/>
          <w:sz w:val="18"/>
          <w:szCs w:val="18"/>
        </w:rPr>
        <w:t>*</w:t>
      </w:r>
      <w:r w:rsidR="00D80A46" w:rsidRPr="00081DCE" w:rsidDel="00D80A46">
        <w:rPr>
          <w:rFonts w:eastAsia="Times New Roman" w:cs="Arial"/>
          <w:iCs/>
          <w:sz w:val="18"/>
          <w:szCs w:val="18"/>
        </w:rPr>
        <w:t xml:space="preserve"> </w:t>
      </w:r>
      <w:r w:rsidR="00D80A46" w:rsidRPr="00D80A46">
        <w:rPr>
          <w:rFonts w:eastAsia="Times New Roman" w:cs="Arial"/>
          <w:iCs/>
          <w:sz w:val="18"/>
          <w:szCs w:val="18"/>
        </w:rPr>
        <w:t>W przypadku wkładu z EFS+ na rzecz monitorowania kwestii równouprawnienia płci zastosowanie ma co do zas</w:t>
      </w:r>
      <w:r w:rsidR="002026E1">
        <w:rPr>
          <w:rFonts w:eastAsia="Times New Roman" w:cs="Arial"/>
          <w:iCs/>
          <w:sz w:val="18"/>
          <w:szCs w:val="18"/>
        </w:rPr>
        <w:t>ady współczynnik w wysokości 40%. Współczynnik w wysokości 100</w:t>
      </w:r>
      <w:r w:rsidR="00D80A46" w:rsidRPr="00D80A46">
        <w:rPr>
          <w:rFonts w:eastAsia="Times New Roman" w:cs="Arial"/>
          <w:iCs/>
          <w:sz w:val="18"/>
          <w:szCs w:val="18"/>
        </w:rPr>
        <w:t xml:space="preserve">% ma zastosowanie w przypadku gdy państwo członkowskie zdecyduje się skorzystać z art. 6 rozporządzenia EFS+, a także w przypadku działań dotyczących równouprawnienia płci w </w:t>
      </w:r>
      <w:r w:rsidR="00D80A46">
        <w:rPr>
          <w:rFonts w:eastAsia="Times New Roman" w:cs="Arial"/>
          <w:iCs/>
          <w:sz w:val="18"/>
          <w:szCs w:val="18"/>
        </w:rPr>
        <w:t>ramach poszczególnych programów.</w:t>
      </w:r>
    </w:p>
    <w:p w:rsidR="00094099" w:rsidRDefault="00094099" w:rsidP="00094099">
      <w:pPr>
        <w:spacing w:before="240" w:after="0" w:line="276" w:lineRule="auto"/>
        <w:rPr>
          <w:rFonts w:eastAsia="Times New Roman" w:cs="Arial"/>
          <w:iCs/>
          <w:sz w:val="18"/>
          <w:szCs w:val="18"/>
        </w:rPr>
        <w:sectPr w:rsidR="00094099" w:rsidSect="00CC7C19">
          <w:headerReference w:type="even" r:id="rId15"/>
          <w:headerReference w:type="default" r:id="rId16"/>
          <w:footerReference w:type="even" r:id="rId17"/>
          <w:footerReference w:type="default" r:id="rId18"/>
          <w:headerReference w:type="first" r:id="rId19"/>
          <w:footerReference w:type="first" r:id="rId20"/>
          <w:pgSz w:w="11906" w:h="16838" w:code="9"/>
          <w:pgMar w:top="1417" w:right="1417" w:bottom="1417" w:left="1417" w:header="709" w:footer="709" w:gutter="0"/>
          <w:cols w:space="708"/>
          <w:titlePg/>
          <w:docGrid w:linePitch="360"/>
        </w:sectPr>
      </w:pPr>
    </w:p>
    <w:p w:rsidR="009E4211" w:rsidRDefault="009E4211" w:rsidP="00D80A46">
      <w:pPr>
        <w:pStyle w:val="Nagwek1"/>
        <w:rPr>
          <w:rFonts w:eastAsia="Calibri"/>
          <w:noProof/>
        </w:rPr>
      </w:pPr>
      <w:bookmarkStart w:id="430" w:name="_Toc67650473"/>
      <w:bookmarkStart w:id="431" w:name="_Toc67650806"/>
      <w:bookmarkStart w:id="432" w:name="_Toc67654918"/>
      <w:bookmarkStart w:id="433" w:name="_Toc69393350"/>
      <w:bookmarkStart w:id="434" w:name="_Toc87283008"/>
      <w:r w:rsidRPr="00687B7E">
        <w:rPr>
          <w:rFonts w:eastAsia="Calibri"/>
          <w:noProof/>
        </w:rPr>
        <w:lastRenderedPageBreak/>
        <w:t>Plan finansowy</w:t>
      </w:r>
      <w:bookmarkEnd w:id="430"/>
      <w:bookmarkEnd w:id="431"/>
      <w:bookmarkEnd w:id="432"/>
      <w:bookmarkEnd w:id="433"/>
      <w:bookmarkEnd w:id="434"/>
    </w:p>
    <w:p w:rsidR="00FA6901" w:rsidRDefault="00FA6901" w:rsidP="00CB1CCD">
      <w:pPr>
        <w:rPr>
          <w:b/>
          <w:noProof/>
          <w:lang w:eastAsia="pl-PL" w:bidi="pl-PL"/>
        </w:rPr>
      </w:pPr>
      <w:r w:rsidRPr="00081DCE">
        <w:rPr>
          <w:b/>
          <w:noProof/>
          <w:lang w:eastAsia="pl-PL" w:bidi="pl-PL"/>
        </w:rPr>
        <w:t xml:space="preserve">Tabela </w:t>
      </w:r>
      <w:r w:rsidR="00094099">
        <w:rPr>
          <w:b/>
          <w:noProof/>
          <w:lang w:eastAsia="pl-PL" w:bidi="pl-PL"/>
        </w:rPr>
        <w:t>1</w:t>
      </w:r>
      <w:r w:rsidR="00E37D17">
        <w:rPr>
          <w:b/>
          <w:noProof/>
          <w:lang w:eastAsia="pl-PL" w:bidi="pl-PL"/>
        </w:rPr>
        <w:t>7</w:t>
      </w:r>
      <w:r w:rsidRPr="00081DCE">
        <w:rPr>
          <w:b/>
          <w:noProof/>
          <w:lang w:eastAsia="pl-PL" w:bidi="pl-PL"/>
        </w:rPr>
        <w:t>: Środki finansowe w </w:t>
      </w:r>
      <w:r w:rsidR="008A3ACE">
        <w:rPr>
          <w:b/>
          <w:noProof/>
          <w:lang w:eastAsia="pl-PL" w:bidi="pl-PL"/>
        </w:rPr>
        <w:t>podziale</w:t>
      </w:r>
      <w:r w:rsidR="008A3ACE" w:rsidRPr="00081DCE">
        <w:rPr>
          <w:b/>
          <w:noProof/>
          <w:lang w:eastAsia="pl-PL" w:bidi="pl-PL"/>
        </w:rPr>
        <w:t xml:space="preserve"> </w:t>
      </w:r>
      <w:r w:rsidRPr="00081DCE">
        <w:rPr>
          <w:b/>
          <w:noProof/>
          <w:lang w:eastAsia="pl-PL" w:bidi="pl-PL"/>
        </w:rPr>
        <w:t>na poszczególne lata</w:t>
      </w:r>
      <w:r w:rsidR="001F7765" w:rsidRPr="001F7765">
        <w:rPr>
          <w:b/>
          <w:noProof/>
          <w:lang w:eastAsia="pl-PL" w:bidi="pl-PL"/>
        </w:rPr>
        <w:t xml:space="preserve"> </w:t>
      </w:r>
    </w:p>
    <w:tbl>
      <w:tblPr>
        <w:tblW w:w="14616" w:type="dxa"/>
        <w:tblInd w:w="55" w:type="dxa"/>
        <w:tblCellMar>
          <w:left w:w="70" w:type="dxa"/>
          <w:right w:w="70" w:type="dxa"/>
        </w:tblCellMar>
        <w:tblLook w:val="04A0" w:firstRow="1" w:lastRow="0" w:firstColumn="1" w:lastColumn="0" w:noHBand="0" w:noVBand="1"/>
      </w:tblPr>
      <w:tblGrid>
        <w:gridCol w:w="849"/>
        <w:gridCol w:w="1169"/>
        <w:gridCol w:w="984"/>
        <w:gridCol w:w="984"/>
        <w:gridCol w:w="984"/>
        <w:gridCol w:w="984"/>
        <w:gridCol w:w="984"/>
        <w:gridCol w:w="1181"/>
        <w:gridCol w:w="1181"/>
        <w:gridCol w:w="888"/>
        <w:gridCol w:w="1181"/>
        <w:gridCol w:w="1202"/>
        <w:gridCol w:w="888"/>
        <w:gridCol w:w="1157"/>
      </w:tblGrid>
      <w:tr w:rsidR="008E7BB0" w:rsidRPr="00167B7F" w:rsidTr="008E7BB0">
        <w:trPr>
          <w:trHeight w:val="635"/>
        </w:trPr>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Fundusz</w:t>
            </w:r>
          </w:p>
        </w:tc>
        <w:tc>
          <w:tcPr>
            <w:tcW w:w="117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Kategoria regionu</w:t>
            </w:r>
          </w:p>
        </w:tc>
        <w:tc>
          <w:tcPr>
            <w:tcW w:w="10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863E9A">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2021</w:t>
            </w:r>
          </w:p>
        </w:tc>
        <w:tc>
          <w:tcPr>
            <w:tcW w:w="10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863E9A">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2022</w:t>
            </w:r>
          </w:p>
        </w:tc>
        <w:tc>
          <w:tcPr>
            <w:tcW w:w="10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863E9A">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2023</w:t>
            </w:r>
          </w:p>
        </w:tc>
        <w:tc>
          <w:tcPr>
            <w:tcW w:w="10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863E9A">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2024</w:t>
            </w:r>
          </w:p>
        </w:tc>
        <w:tc>
          <w:tcPr>
            <w:tcW w:w="10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EB11F4">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2025</w:t>
            </w:r>
          </w:p>
        </w:tc>
        <w:tc>
          <w:tcPr>
            <w:tcW w:w="2362" w:type="dxa"/>
            <w:gridSpan w:val="2"/>
            <w:tcBorders>
              <w:top w:val="single" w:sz="8" w:space="0" w:color="auto"/>
              <w:left w:val="single" w:sz="8" w:space="0" w:color="auto"/>
              <w:bottom w:val="single" w:sz="8" w:space="0" w:color="000000"/>
              <w:right w:val="nil"/>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2026</w:t>
            </w:r>
          </w:p>
        </w:tc>
        <w:tc>
          <w:tcPr>
            <w:tcW w:w="888" w:type="dxa"/>
            <w:vMerge w:val="restart"/>
            <w:tcBorders>
              <w:top w:val="single" w:sz="8" w:space="0" w:color="auto"/>
              <w:left w:val="single" w:sz="8" w:space="0" w:color="auto"/>
              <w:bottom w:val="nil"/>
              <w:right w:val="single" w:sz="4" w:space="0" w:color="auto"/>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2026</w:t>
            </w:r>
          </w:p>
          <w:p w:rsidR="008E7BB0" w:rsidRDefault="008E7BB0" w:rsidP="00167B7F">
            <w:pPr>
              <w:spacing w:after="0" w:line="240" w:lineRule="auto"/>
              <w:jc w:val="center"/>
              <w:rPr>
                <w:rFonts w:eastAsia="Times New Roman" w:cs="Arial"/>
                <w:b/>
                <w:bCs/>
                <w:color w:val="000000"/>
                <w:sz w:val="16"/>
                <w:szCs w:val="16"/>
                <w:lang w:eastAsia="pl-PL"/>
              </w:rPr>
            </w:pPr>
          </w:p>
          <w:p w:rsidR="008E7BB0" w:rsidRPr="00167B7F" w:rsidRDefault="008E7BB0" w:rsidP="00167B7F">
            <w:pPr>
              <w:spacing w:after="0" w:line="240" w:lineRule="auto"/>
              <w:jc w:val="center"/>
              <w:rPr>
                <w:rFonts w:eastAsia="Times New Roman" w:cs="Arial"/>
                <w:b/>
                <w:bCs/>
                <w:color w:val="000000"/>
                <w:sz w:val="16"/>
                <w:szCs w:val="16"/>
                <w:lang w:eastAsia="pl-PL"/>
              </w:rPr>
            </w:pPr>
            <w:r>
              <w:rPr>
                <w:rFonts w:eastAsia="Times New Roman" w:cs="Arial"/>
                <w:b/>
                <w:bCs/>
                <w:color w:val="000000"/>
                <w:sz w:val="16"/>
                <w:szCs w:val="16"/>
                <w:lang w:eastAsia="pl-PL"/>
              </w:rPr>
              <w:t xml:space="preserve">wyłącznie </w:t>
            </w:r>
          </w:p>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EFMR</w:t>
            </w:r>
            <w:r>
              <w:rPr>
                <w:rFonts w:eastAsia="Times New Roman" w:cs="Arial"/>
                <w:b/>
                <w:bCs/>
                <w:color w:val="000000"/>
                <w:sz w:val="16"/>
                <w:szCs w:val="16"/>
                <w:lang w:eastAsia="pl-PL"/>
              </w:rPr>
              <w:t>A</w:t>
            </w:r>
          </w:p>
        </w:tc>
        <w:tc>
          <w:tcPr>
            <w:tcW w:w="2384"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2027</w:t>
            </w:r>
          </w:p>
        </w:tc>
        <w:tc>
          <w:tcPr>
            <w:tcW w:w="736" w:type="dxa"/>
            <w:vMerge w:val="restart"/>
            <w:tcBorders>
              <w:top w:val="single" w:sz="8" w:space="0" w:color="auto"/>
              <w:left w:val="nil"/>
              <w:bottom w:val="nil"/>
              <w:right w:val="single" w:sz="8" w:space="0" w:color="auto"/>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2027</w:t>
            </w:r>
          </w:p>
          <w:p w:rsidR="008E7BB0" w:rsidRDefault="008E7BB0" w:rsidP="00167B7F">
            <w:pPr>
              <w:spacing w:after="0" w:line="240" w:lineRule="auto"/>
              <w:jc w:val="center"/>
              <w:rPr>
                <w:rFonts w:eastAsia="Times New Roman" w:cs="Arial"/>
                <w:b/>
                <w:bCs/>
                <w:color w:val="000000"/>
                <w:sz w:val="16"/>
                <w:szCs w:val="16"/>
                <w:lang w:eastAsia="pl-PL"/>
              </w:rPr>
            </w:pPr>
          </w:p>
          <w:p w:rsidR="008E7BB0" w:rsidRPr="00167B7F" w:rsidRDefault="008E7BB0" w:rsidP="00167B7F">
            <w:pPr>
              <w:spacing w:after="0" w:line="240" w:lineRule="auto"/>
              <w:jc w:val="center"/>
              <w:rPr>
                <w:rFonts w:eastAsia="Times New Roman" w:cs="Arial"/>
                <w:b/>
                <w:bCs/>
                <w:color w:val="000000"/>
                <w:sz w:val="16"/>
                <w:szCs w:val="16"/>
                <w:lang w:eastAsia="pl-PL"/>
              </w:rPr>
            </w:pPr>
            <w:r>
              <w:rPr>
                <w:rFonts w:eastAsia="Times New Roman" w:cs="Arial"/>
                <w:b/>
                <w:bCs/>
                <w:color w:val="000000"/>
                <w:sz w:val="16"/>
                <w:szCs w:val="16"/>
                <w:lang w:eastAsia="pl-PL"/>
              </w:rPr>
              <w:t xml:space="preserve">wyłącznie </w:t>
            </w:r>
          </w:p>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EFMR</w:t>
            </w:r>
            <w:r>
              <w:rPr>
                <w:rFonts w:eastAsia="Times New Roman" w:cs="Arial"/>
                <w:b/>
                <w:bCs/>
                <w:color w:val="000000"/>
                <w:sz w:val="16"/>
                <w:szCs w:val="16"/>
                <w:lang w:eastAsia="pl-PL"/>
              </w:rPr>
              <w:t>A</w:t>
            </w:r>
          </w:p>
        </w:tc>
        <w:tc>
          <w:tcPr>
            <w:tcW w:w="1178" w:type="dxa"/>
            <w:vMerge w:val="restart"/>
            <w:tcBorders>
              <w:top w:val="single" w:sz="8" w:space="0" w:color="auto"/>
              <w:left w:val="nil"/>
              <w:bottom w:val="single" w:sz="8" w:space="0" w:color="000000"/>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Ogółem</w:t>
            </w:r>
          </w:p>
        </w:tc>
      </w:tr>
      <w:tr w:rsidR="008E7BB0" w:rsidRPr="00167B7F" w:rsidTr="008E7BB0">
        <w:trPr>
          <w:trHeight w:val="915"/>
        </w:trPr>
        <w:tc>
          <w:tcPr>
            <w:tcW w:w="851"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172"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009"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009"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009"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009"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009"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181" w:type="dxa"/>
            <w:tcBorders>
              <w:top w:val="nil"/>
              <w:left w:val="nil"/>
              <w:bottom w:val="single" w:sz="8" w:space="0" w:color="auto"/>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Środki finansowe bez kwoty elastyczności</w:t>
            </w:r>
          </w:p>
        </w:tc>
        <w:tc>
          <w:tcPr>
            <w:tcW w:w="1181" w:type="dxa"/>
            <w:tcBorders>
              <w:top w:val="nil"/>
              <w:left w:val="nil"/>
              <w:bottom w:val="single" w:sz="8" w:space="0" w:color="auto"/>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Kwota elastyczności</w:t>
            </w:r>
          </w:p>
        </w:tc>
        <w:tc>
          <w:tcPr>
            <w:tcW w:w="888" w:type="dxa"/>
            <w:vMerge/>
            <w:tcBorders>
              <w:left w:val="single" w:sz="8" w:space="0" w:color="auto"/>
              <w:bottom w:val="single" w:sz="8" w:space="0" w:color="auto"/>
              <w:right w:val="single" w:sz="4" w:space="0" w:color="auto"/>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p>
        </w:tc>
        <w:tc>
          <w:tcPr>
            <w:tcW w:w="1181" w:type="dxa"/>
            <w:tcBorders>
              <w:top w:val="nil"/>
              <w:left w:val="single" w:sz="4" w:space="0" w:color="auto"/>
              <w:bottom w:val="single" w:sz="8" w:space="0" w:color="auto"/>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Środki finansowe bez kwoty elastyczności</w:t>
            </w:r>
          </w:p>
        </w:tc>
        <w:tc>
          <w:tcPr>
            <w:tcW w:w="1203" w:type="dxa"/>
            <w:tcBorders>
              <w:top w:val="nil"/>
              <w:left w:val="nil"/>
              <w:bottom w:val="single" w:sz="8" w:space="0" w:color="auto"/>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Kwota elastyczności</w:t>
            </w:r>
          </w:p>
        </w:tc>
        <w:tc>
          <w:tcPr>
            <w:tcW w:w="736" w:type="dxa"/>
            <w:vMerge/>
            <w:tcBorders>
              <w:left w:val="nil"/>
              <w:bottom w:val="single" w:sz="8" w:space="0" w:color="auto"/>
              <w:right w:val="single" w:sz="8" w:space="0" w:color="auto"/>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p>
        </w:tc>
        <w:tc>
          <w:tcPr>
            <w:tcW w:w="1178" w:type="dxa"/>
            <w:vMerge/>
            <w:tcBorders>
              <w:top w:val="single" w:sz="8" w:space="0" w:color="auto"/>
              <w:left w:val="nil"/>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r>
      <w:tr w:rsidR="008E7BB0" w:rsidRPr="00167B7F" w:rsidTr="008E7BB0">
        <w:trPr>
          <w:trHeight w:val="465"/>
        </w:trPr>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EFRR</w:t>
            </w:r>
          </w:p>
        </w:tc>
        <w:tc>
          <w:tcPr>
            <w:tcW w:w="1172"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Lepiej rozwinięte</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6 431 891</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12 113 238</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15 670 308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17 929 655</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19 017 463</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10 049 010</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10 049 010</w:t>
            </w:r>
          </w:p>
        </w:tc>
        <w:tc>
          <w:tcPr>
            <w:tcW w:w="88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12 841 444</w:t>
            </w:r>
          </w:p>
        </w:tc>
        <w:tc>
          <w:tcPr>
            <w:tcW w:w="1203"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12 841 444</w:t>
            </w:r>
          </w:p>
        </w:tc>
        <w:tc>
          <w:tcPr>
            <w:tcW w:w="736"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7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116 943 463</w:t>
            </w:r>
          </w:p>
        </w:tc>
      </w:tr>
      <w:tr w:rsidR="008E7BB0" w:rsidRPr="00167B7F" w:rsidTr="008E7BB0">
        <w:trPr>
          <w:trHeight w:val="690"/>
        </w:trPr>
        <w:tc>
          <w:tcPr>
            <w:tcW w:w="851" w:type="dxa"/>
            <w:vMerge/>
            <w:tcBorders>
              <w:top w:val="nil"/>
              <w:left w:val="single" w:sz="8" w:space="0" w:color="auto"/>
              <w:bottom w:val="single" w:sz="8" w:space="0" w:color="000000"/>
              <w:right w:val="single" w:sz="8" w:space="0" w:color="auto"/>
            </w:tcBorders>
            <w:vAlign w:val="center"/>
            <w:hideMark/>
          </w:tcPr>
          <w:p w:rsidR="00167B7F" w:rsidRPr="00167B7F" w:rsidRDefault="00167B7F" w:rsidP="00167B7F">
            <w:pPr>
              <w:spacing w:after="0" w:line="240" w:lineRule="auto"/>
              <w:rPr>
                <w:rFonts w:eastAsia="Times New Roman" w:cs="Arial"/>
                <w:color w:val="000000"/>
                <w:sz w:val="16"/>
                <w:szCs w:val="16"/>
                <w:lang w:eastAsia="pl-PL"/>
              </w:rPr>
            </w:pPr>
          </w:p>
        </w:tc>
        <w:tc>
          <w:tcPr>
            <w:tcW w:w="1172"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W okresie przejściowym</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12 863 781</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24 226 476</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31 340 615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35 859 310</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38 034 926</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20 098 020</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20 098 020</w:t>
            </w:r>
          </w:p>
        </w:tc>
        <w:tc>
          <w:tcPr>
            <w:tcW w:w="88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25 682 889</w:t>
            </w:r>
          </w:p>
        </w:tc>
        <w:tc>
          <w:tcPr>
            <w:tcW w:w="1203"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25 682 889</w:t>
            </w:r>
          </w:p>
        </w:tc>
        <w:tc>
          <w:tcPr>
            <w:tcW w:w="736"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7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233 886 926</w:t>
            </w:r>
          </w:p>
        </w:tc>
      </w:tr>
      <w:tr w:rsidR="008E7BB0" w:rsidRPr="00167B7F" w:rsidTr="008E7BB0">
        <w:trPr>
          <w:trHeight w:val="465"/>
        </w:trPr>
        <w:tc>
          <w:tcPr>
            <w:tcW w:w="851" w:type="dxa"/>
            <w:vMerge/>
            <w:tcBorders>
              <w:top w:val="nil"/>
              <w:left w:val="single" w:sz="8" w:space="0" w:color="auto"/>
              <w:bottom w:val="single" w:sz="8" w:space="0" w:color="000000"/>
              <w:right w:val="single" w:sz="8" w:space="0" w:color="auto"/>
            </w:tcBorders>
            <w:vAlign w:val="center"/>
            <w:hideMark/>
          </w:tcPr>
          <w:p w:rsidR="00167B7F" w:rsidRPr="00167B7F" w:rsidRDefault="00167B7F" w:rsidP="00167B7F">
            <w:pPr>
              <w:spacing w:after="0" w:line="240" w:lineRule="auto"/>
              <w:rPr>
                <w:rFonts w:eastAsia="Times New Roman" w:cs="Arial"/>
                <w:color w:val="000000"/>
                <w:sz w:val="16"/>
                <w:szCs w:val="16"/>
                <w:lang w:eastAsia="pl-PL"/>
              </w:rPr>
            </w:pPr>
          </w:p>
        </w:tc>
        <w:tc>
          <w:tcPr>
            <w:tcW w:w="1172"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Słabiej rozwinięte</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90 046 467</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169 585 329</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219 384 300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251 015 167</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266 244 481</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140 686 143</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140 686 143</w:t>
            </w:r>
          </w:p>
        </w:tc>
        <w:tc>
          <w:tcPr>
            <w:tcW w:w="88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179 780 225</w:t>
            </w:r>
          </w:p>
        </w:tc>
        <w:tc>
          <w:tcPr>
            <w:tcW w:w="1203"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179 780 225</w:t>
            </w:r>
          </w:p>
        </w:tc>
        <w:tc>
          <w:tcPr>
            <w:tcW w:w="736"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7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1 637 208 480</w:t>
            </w:r>
          </w:p>
        </w:tc>
      </w:tr>
      <w:tr w:rsidR="008E7BB0" w:rsidRPr="00167B7F" w:rsidTr="008E7BB0">
        <w:trPr>
          <w:trHeight w:val="1365"/>
        </w:trPr>
        <w:tc>
          <w:tcPr>
            <w:tcW w:w="851" w:type="dxa"/>
            <w:vMerge/>
            <w:tcBorders>
              <w:top w:val="nil"/>
              <w:left w:val="single" w:sz="8" w:space="0" w:color="auto"/>
              <w:bottom w:val="single" w:sz="8" w:space="0" w:color="000000"/>
              <w:right w:val="single" w:sz="8" w:space="0" w:color="auto"/>
            </w:tcBorders>
            <w:vAlign w:val="center"/>
            <w:hideMark/>
          </w:tcPr>
          <w:p w:rsidR="00167B7F" w:rsidRPr="00167B7F" w:rsidRDefault="00167B7F" w:rsidP="00167B7F">
            <w:pPr>
              <w:spacing w:after="0" w:line="240" w:lineRule="auto"/>
              <w:rPr>
                <w:rFonts w:eastAsia="Times New Roman" w:cs="Arial"/>
                <w:color w:val="000000"/>
                <w:sz w:val="16"/>
                <w:szCs w:val="16"/>
                <w:lang w:eastAsia="pl-PL"/>
              </w:rPr>
            </w:pPr>
          </w:p>
        </w:tc>
        <w:tc>
          <w:tcPr>
            <w:tcW w:w="1172"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Najbardziej oddalone lub północne słabo zaludnione</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88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203"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736"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7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r>
      <w:tr w:rsidR="008E7BB0" w:rsidRPr="00167B7F" w:rsidTr="008E7BB0">
        <w:trPr>
          <w:trHeight w:val="31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Ogółem</w:t>
            </w:r>
          </w:p>
        </w:tc>
        <w:tc>
          <w:tcPr>
            <w:tcW w:w="1172"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109 342 139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205 925 043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266 395 223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304 804 132</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323 296 870</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170 833 173</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170 833 173</w:t>
            </w:r>
          </w:p>
        </w:tc>
        <w:tc>
          <w:tcPr>
            <w:tcW w:w="88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218 304 558</w:t>
            </w:r>
          </w:p>
        </w:tc>
        <w:tc>
          <w:tcPr>
            <w:tcW w:w="1203"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218 304 558</w:t>
            </w:r>
          </w:p>
        </w:tc>
        <w:tc>
          <w:tcPr>
            <w:tcW w:w="736"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w:t>
            </w:r>
          </w:p>
        </w:tc>
        <w:tc>
          <w:tcPr>
            <w:tcW w:w="117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1 988 038 869</w:t>
            </w:r>
          </w:p>
        </w:tc>
      </w:tr>
    </w:tbl>
    <w:p w:rsidR="001F7765" w:rsidRPr="00081DCE" w:rsidRDefault="001F7765" w:rsidP="00CB1CCD">
      <w:pPr>
        <w:rPr>
          <w:rFonts w:eastAsia="Times New Roman"/>
          <w:b/>
          <w:iCs/>
          <w:noProof/>
          <w:lang w:eastAsia="pl-PL" w:bidi="pl-PL"/>
        </w:rPr>
      </w:pPr>
    </w:p>
    <w:p w:rsidR="007C5005" w:rsidRPr="005F76BC" w:rsidRDefault="007C5005" w:rsidP="009E4211">
      <w:pPr>
        <w:spacing w:before="240" w:after="240" w:line="240" w:lineRule="auto"/>
        <w:jc w:val="both"/>
        <w:rPr>
          <w:rFonts w:eastAsia="Times New Roman" w:cs="Arial"/>
          <w:b/>
          <w:iCs/>
          <w:noProof/>
          <w:szCs w:val="24"/>
          <w:lang w:eastAsia="pl-PL" w:bidi="pl-PL"/>
        </w:rPr>
        <w:sectPr w:rsidR="007C5005" w:rsidRPr="005F76BC" w:rsidSect="00863E9A">
          <w:pgSz w:w="16838" w:h="11906" w:orient="landscape" w:code="9"/>
          <w:pgMar w:top="1418" w:right="851" w:bottom="1418" w:left="851" w:header="709" w:footer="709" w:gutter="0"/>
          <w:cols w:space="708"/>
          <w:titlePg/>
          <w:docGrid w:linePitch="360"/>
        </w:sectPr>
      </w:pPr>
    </w:p>
    <w:p w:rsidR="004C0EC7" w:rsidRDefault="004C0EC7" w:rsidP="00081DCE">
      <w:pPr>
        <w:rPr>
          <w:b/>
          <w:noProof/>
          <w:lang w:eastAsia="pl-PL" w:bidi="pl-PL"/>
        </w:rPr>
      </w:pPr>
      <w:r w:rsidRPr="00081DCE">
        <w:rPr>
          <w:b/>
          <w:noProof/>
          <w:lang w:eastAsia="pl-PL" w:bidi="pl-PL"/>
        </w:rPr>
        <w:lastRenderedPageBreak/>
        <w:t>Tabela 1</w:t>
      </w:r>
      <w:r w:rsidR="00E37D17">
        <w:rPr>
          <w:b/>
          <w:noProof/>
          <w:lang w:eastAsia="pl-PL" w:bidi="pl-PL"/>
        </w:rPr>
        <w:t>8</w:t>
      </w:r>
      <w:r w:rsidRPr="00081DCE">
        <w:rPr>
          <w:b/>
          <w:noProof/>
          <w:lang w:eastAsia="pl-PL" w:bidi="pl-PL"/>
        </w:rPr>
        <w:t>: Łączne środki finansowe w podziale na poszczególne fundusze oraz współfinansowanie krajowe</w:t>
      </w:r>
      <w:r w:rsidR="00AD5B6E">
        <w:rPr>
          <w:b/>
          <w:noProof/>
          <w:lang w:eastAsia="pl-PL" w:bidi="pl-PL"/>
        </w:rPr>
        <w:t xml:space="preserve"> </w:t>
      </w:r>
    </w:p>
    <w:tbl>
      <w:tblPr>
        <w:tblW w:w="1461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72"/>
        <w:gridCol w:w="897"/>
        <w:gridCol w:w="1253"/>
        <w:gridCol w:w="880"/>
        <w:gridCol w:w="1158"/>
        <w:gridCol w:w="1276"/>
        <w:gridCol w:w="1276"/>
        <w:gridCol w:w="1134"/>
        <w:gridCol w:w="1134"/>
        <w:gridCol w:w="1134"/>
        <w:gridCol w:w="1134"/>
        <w:gridCol w:w="1275"/>
        <w:gridCol w:w="993"/>
      </w:tblGrid>
      <w:tr w:rsidR="00483D71" w:rsidRPr="006A4EF7" w:rsidTr="00EB11F4">
        <w:trPr>
          <w:trHeight w:val="735"/>
        </w:trPr>
        <w:tc>
          <w:tcPr>
            <w:tcW w:w="1072" w:type="dxa"/>
            <w:vMerge w:val="restart"/>
            <w:shd w:val="clear" w:color="auto" w:fill="auto"/>
            <w:vAlign w:val="center"/>
            <w:hideMark/>
          </w:tcPr>
          <w:p w:rsidR="00483D71" w:rsidRPr="00863E9A" w:rsidRDefault="00483D71" w:rsidP="00C62F92">
            <w:pPr>
              <w:spacing w:after="0" w:line="240" w:lineRule="auto"/>
              <w:rPr>
                <w:rFonts w:eastAsia="Times New Roman" w:cs="Arial"/>
                <w:b/>
                <w:bCs/>
                <w:color w:val="000000"/>
                <w:sz w:val="18"/>
                <w:szCs w:val="18"/>
                <w:lang w:eastAsia="pl-PL"/>
              </w:rPr>
            </w:pPr>
            <w:r w:rsidRPr="00D50916">
              <w:rPr>
                <w:rFonts w:eastAsia="Times New Roman" w:cs="Arial"/>
                <w:b/>
                <w:bCs/>
                <w:color w:val="000000"/>
                <w:sz w:val="18"/>
                <w:szCs w:val="18"/>
                <w:lang w:eastAsia="pl-PL"/>
              </w:rPr>
              <w:t>Numer celu polityki lub celu szczegółowego FST lub pomocy technicznej</w:t>
            </w:r>
            <w:r w:rsidRPr="00863E9A">
              <w:rPr>
                <w:rFonts w:ascii="Calibri" w:eastAsia="Times New Roman" w:hAnsi="Calibri" w:cs="Times New Roman"/>
                <w:color w:val="000000"/>
                <w:sz w:val="22"/>
                <w:lang w:eastAsia="pl-PL"/>
              </w:rPr>
              <w:t> </w:t>
            </w:r>
          </w:p>
        </w:tc>
        <w:tc>
          <w:tcPr>
            <w:tcW w:w="897" w:type="dxa"/>
            <w:vMerge w:val="restart"/>
            <w:shd w:val="clear" w:color="auto" w:fill="auto"/>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r w:rsidRPr="00863E9A">
              <w:rPr>
                <w:rFonts w:eastAsia="Times New Roman" w:cs="Arial"/>
                <w:b/>
                <w:bCs/>
                <w:color w:val="000000"/>
                <w:sz w:val="18"/>
                <w:szCs w:val="18"/>
                <w:lang w:eastAsia="pl-PL"/>
              </w:rPr>
              <w:t>Priorytet</w:t>
            </w:r>
          </w:p>
          <w:p w:rsidR="00483D71" w:rsidRPr="00863E9A" w:rsidRDefault="00483D71" w:rsidP="006A4EF7">
            <w:pPr>
              <w:spacing w:after="0" w:line="240" w:lineRule="auto"/>
              <w:jc w:val="center"/>
              <w:rPr>
                <w:rFonts w:eastAsia="Times New Roman" w:cs="Arial"/>
                <w:b/>
                <w:bCs/>
                <w:color w:val="000000"/>
                <w:sz w:val="18"/>
                <w:szCs w:val="18"/>
                <w:lang w:eastAsia="pl-PL"/>
              </w:rPr>
            </w:pPr>
            <w:r w:rsidRPr="00863E9A">
              <w:rPr>
                <w:rFonts w:eastAsia="Times New Roman" w:cs="Arial"/>
                <w:b/>
                <w:bCs/>
                <w:color w:val="000000"/>
                <w:sz w:val="16"/>
                <w:szCs w:val="16"/>
                <w:lang w:eastAsia="pl-PL"/>
              </w:rPr>
              <w:t> </w:t>
            </w:r>
          </w:p>
        </w:tc>
        <w:tc>
          <w:tcPr>
            <w:tcW w:w="1253" w:type="dxa"/>
            <w:vMerge w:val="restart"/>
            <w:shd w:val="clear" w:color="auto" w:fill="auto"/>
            <w:vAlign w:val="center"/>
            <w:hideMark/>
          </w:tcPr>
          <w:p w:rsidR="00483D71" w:rsidRPr="00863E9A" w:rsidRDefault="00483D71" w:rsidP="00A21D79">
            <w:pPr>
              <w:spacing w:after="0" w:line="240" w:lineRule="auto"/>
              <w:rPr>
                <w:rFonts w:eastAsia="Times New Roman" w:cs="Arial"/>
                <w:b/>
                <w:bCs/>
                <w:color w:val="000000"/>
                <w:sz w:val="18"/>
                <w:szCs w:val="18"/>
                <w:lang w:eastAsia="pl-PL"/>
              </w:rPr>
            </w:pPr>
            <w:r w:rsidRPr="00863E9A">
              <w:rPr>
                <w:rFonts w:eastAsia="Times New Roman" w:cs="Arial"/>
                <w:b/>
                <w:bCs/>
                <w:color w:val="000000"/>
                <w:sz w:val="18"/>
                <w:szCs w:val="18"/>
                <w:lang w:eastAsia="pl-PL"/>
              </w:rPr>
              <w:t xml:space="preserve">Podstawa obliczenia wsparcia </w:t>
            </w:r>
            <w:r>
              <w:rPr>
                <w:rFonts w:eastAsia="Times New Roman" w:cs="Arial"/>
                <w:b/>
                <w:bCs/>
                <w:color w:val="000000"/>
                <w:sz w:val="18"/>
                <w:szCs w:val="18"/>
                <w:lang w:eastAsia="pl-PL"/>
              </w:rPr>
              <w:t>unijnego</w:t>
            </w:r>
            <w:r w:rsidRPr="00863E9A">
              <w:rPr>
                <w:rFonts w:eastAsia="Times New Roman" w:cs="Arial"/>
                <w:b/>
                <w:bCs/>
                <w:color w:val="000000"/>
                <w:sz w:val="18"/>
                <w:szCs w:val="18"/>
                <w:lang w:eastAsia="pl-PL"/>
              </w:rPr>
              <w:t xml:space="preserve"> (</w:t>
            </w:r>
            <w:r w:rsidRPr="00353E52">
              <w:rPr>
                <w:rFonts w:eastAsia="Times New Roman" w:cs="Arial"/>
                <w:b/>
                <w:bCs/>
                <w:color w:val="000000"/>
                <w:sz w:val="18"/>
                <w:szCs w:val="18"/>
                <w:lang w:eastAsia="pl-PL"/>
              </w:rPr>
              <w:t>łączne koszty kwalifikowalne lub wkład publiczny</w:t>
            </w:r>
            <w:r w:rsidRPr="00863E9A">
              <w:rPr>
                <w:rFonts w:eastAsia="Times New Roman" w:cs="Arial"/>
                <w:b/>
                <w:bCs/>
                <w:color w:val="000000"/>
                <w:sz w:val="18"/>
                <w:szCs w:val="18"/>
                <w:lang w:eastAsia="pl-PL"/>
              </w:rPr>
              <w:t>)</w:t>
            </w:r>
          </w:p>
        </w:tc>
        <w:tc>
          <w:tcPr>
            <w:tcW w:w="880" w:type="dxa"/>
            <w:vMerge w:val="restart"/>
            <w:shd w:val="clear" w:color="auto" w:fill="auto"/>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r w:rsidRPr="00863E9A">
              <w:rPr>
                <w:rFonts w:eastAsia="Times New Roman" w:cs="Arial"/>
                <w:b/>
                <w:bCs/>
                <w:color w:val="000000"/>
                <w:sz w:val="18"/>
                <w:szCs w:val="18"/>
                <w:lang w:eastAsia="pl-PL"/>
              </w:rPr>
              <w:t>Fundusz</w:t>
            </w:r>
          </w:p>
        </w:tc>
        <w:tc>
          <w:tcPr>
            <w:tcW w:w="1158" w:type="dxa"/>
            <w:vMerge w:val="restart"/>
            <w:shd w:val="clear" w:color="auto" w:fill="auto"/>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r w:rsidRPr="00863E9A">
              <w:rPr>
                <w:rFonts w:eastAsia="Times New Roman" w:cs="Arial"/>
                <w:b/>
                <w:bCs/>
                <w:color w:val="000000"/>
                <w:sz w:val="18"/>
                <w:szCs w:val="18"/>
                <w:lang w:eastAsia="pl-PL"/>
              </w:rPr>
              <w:t>Kategoria regionu*</w:t>
            </w:r>
          </w:p>
        </w:tc>
        <w:tc>
          <w:tcPr>
            <w:tcW w:w="1276" w:type="dxa"/>
            <w:vMerge w:val="restart"/>
            <w:shd w:val="clear" w:color="auto" w:fill="auto"/>
            <w:vAlign w:val="center"/>
            <w:hideMark/>
          </w:tcPr>
          <w:p w:rsidR="00483D71" w:rsidRPr="006A4EF7" w:rsidRDefault="00483D71" w:rsidP="00353E52">
            <w:pPr>
              <w:spacing w:after="0" w:line="240" w:lineRule="auto"/>
              <w:jc w:val="center"/>
              <w:rPr>
                <w:rFonts w:eastAsia="Times New Roman" w:cs="Arial"/>
                <w:b/>
                <w:bCs/>
                <w:color w:val="000000"/>
                <w:sz w:val="18"/>
                <w:szCs w:val="18"/>
                <w:lang w:eastAsia="pl-PL"/>
              </w:rPr>
            </w:pPr>
            <w:r w:rsidRPr="006A4EF7">
              <w:rPr>
                <w:rFonts w:eastAsia="Times New Roman" w:cs="Arial"/>
                <w:b/>
                <w:bCs/>
                <w:color w:val="000000"/>
                <w:sz w:val="18"/>
                <w:szCs w:val="18"/>
                <w:lang w:eastAsia="pl-PL"/>
              </w:rPr>
              <w:t>Wkład U</w:t>
            </w:r>
            <w:r>
              <w:rPr>
                <w:rFonts w:eastAsia="Times New Roman" w:cs="Arial"/>
                <w:b/>
                <w:bCs/>
                <w:color w:val="000000"/>
                <w:sz w:val="18"/>
                <w:szCs w:val="18"/>
                <w:lang w:eastAsia="pl-PL"/>
              </w:rPr>
              <w:t>nii</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(a)=(g)+(h)</w:t>
            </w:r>
          </w:p>
          <w:p w:rsidR="00483D71" w:rsidRPr="006A4EF7" w:rsidRDefault="00483D71" w:rsidP="006A4EF7">
            <w:pPr>
              <w:spacing w:after="0" w:line="240" w:lineRule="auto"/>
              <w:rPr>
                <w:rFonts w:ascii="Calibri" w:eastAsia="Times New Roman" w:hAnsi="Calibri" w:cs="Times New Roman"/>
                <w:color w:val="000000"/>
                <w:sz w:val="22"/>
                <w:lang w:eastAsia="pl-PL"/>
              </w:rPr>
            </w:pPr>
            <w:r w:rsidRPr="006A4EF7">
              <w:rPr>
                <w:rFonts w:ascii="Calibri" w:eastAsia="Times New Roman" w:hAnsi="Calibri" w:cs="Times New Roman"/>
                <w:color w:val="000000"/>
                <w:sz w:val="22"/>
                <w:lang w:eastAsia="pl-PL"/>
              </w:rPr>
              <w:t> </w:t>
            </w:r>
          </w:p>
          <w:p w:rsidR="00483D71" w:rsidRPr="006A4EF7" w:rsidRDefault="00483D71" w:rsidP="006A4EF7">
            <w:pPr>
              <w:spacing w:after="0" w:line="240" w:lineRule="auto"/>
              <w:rPr>
                <w:rFonts w:ascii="Calibri" w:eastAsia="Times New Roman" w:hAnsi="Calibri" w:cs="Times New Roman"/>
                <w:color w:val="000000"/>
                <w:sz w:val="22"/>
                <w:lang w:eastAsia="pl-PL"/>
              </w:rPr>
            </w:pPr>
            <w:r w:rsidRPr="006A4EF7">
              <w:rPr>
                <w:rFonts w:ascii="Calibri" w:eastAsia="Times New Roman" w:hAnsi="Calibri" w:cs="Times New Roman"/>
                <w:color w:val="000000"/>
                <w:sz w:val="22"/>
                <w:lang w:eastAsia="pl-PL"/>
              </w:rPr>
              <w:t> </w:t>
            </w:r>
          </w:p>
          <w:p w:rsidR="00483D71" w:rsidRPr="006A4EF7" w:rsidRDefault="00483D71" w:rsidP="006A4EF7">
            <w:pPr>
              <w:spacing w:after="0" w:line="240" w:lineRule="auto"/>
              <w:rPr>
                <w:rFonts w:eastAsia="Times New Roman" w:cs="Arial"/>
                <w:b/>
                <w:bCs/>
                <w:color w:val="000000"/>
                <w:sz w:val="18"/>
                <w:szCs w:val="18"/>
                <w:lang w:eastAsia="pl-PL"/>
              </w:rPr>
            </w:pPr>
            <w:r w:rsidRPr="006A4EF7">
              <w:rPr>
                <w:rFonts w:ascii="Calibri" w:eastAsia="Times New Roman" w:hAnsi="Calibri" w:cs="Times New Roman"/>
                <w:color w:val="000000"/>
                <w:sz w:val="22"/>
                <w:lang w:eastAsia="pl-PL"/>
              </w:rPr>
              <w:t> </w:t>
            </w:r>
          </w:p>
        </w:tc>
        <w:tc>
          <w:tcPr>
            <w:tcW w:w="2410" w:type="dxa"/>
            <w:gridSpan w:val="2"/>
            <w:vMerge w:val="restart"/>
            <w:shd w:val="clear" w:color="auto" w:fill="auto"/>
            <w:vAlign w:val="center"/>
            <w:hideMark/>
          </w:tcPr>
          <w:p w:rsidR="00483D71" w:rsidRPr="006A4EF7" w:rsidRDefault="00483D71" w:rsidP="00353E52">
            <w:pPr>
              <w:spacing w:after="0" w:line="240" w:lineRule="auto"/>
              <w:jc w:val="center"/>
              <w:rPr>
                <w:rFonts w:eastAsia="Times New Roman" w:cs="Arial"/>
                <w:b/>
                <w:bCs/>
                <w:color w:val="000000"/>
                <w:sz w:val="18"/>
                <w:szCs w:val="18"/>
                <w:u w:val="single"/>
                <w:lang w:eastAsia="pl-PL"/>
              </w:rPr>
            </w:pPr>
            <w:r w:rsidRPr="006A4EF7">
              <w:rPr>
                <w:rFonts w:eastAsia="Times New Roman" w:cs="Arial"/>
                <w:b/>
                <w:bCs/>
                <w:color w:val="000000"/>
                <w:sz w:val="18"/>
                <w:szCs w:val="18"/>
                <w:u w:val="single"/>
                <w:lang w:eastAsia="pl-PL"/>
              </w:rPr>
              <w:t>Podział wkładu U</w:t>
            </w:r>
            <w:r>
              <w:rPr>
                <w:rFonts w:eastAsia="Times New Roman" w:cs="Arial"/>
                <w:b/>
                <w:bCs/>
                <w:color w:val="000000"/>
                <w:sz w:val="18"/>
                <w:szCs w:val="18"/>
                <w:u w:val="single"/>
                <w:lang w:eastAsia="pl-PL"/>
              </w:rPr>
              <w:t>nii</w:t>
            </w:r>
          </w:p>
        </w:tc>
        <w:tc>
          <w:tcPr>
            <w:tcW w:w="1134" w:type="dxa"/>
            <w:vMerge w:val="restart"/>
            <w:shd w:val="clear" w:color="auto" w:fill="auto"/>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r w:rsidRPr="006A4EF7">
              <w:rPr>
                <w:rFonts w:eastAsia="Times New Roman" w:cs="Arial"/>
                <w:b/>
                <w:bCs/>
                <w:color w:val="000000"/>
                <w:sz w:val="18"/>
                <w:szCs w:val="18"/>
                <w:lang w:eastAsia="pl-PL"/>
              </w:rPr>
              <w:t>Wkład krajowy</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(b)=(c)+(d)</w:t>
            </w:r>
          </w:p>
          <w:p w:rsidR="00483D71" w:rsidRPr="006A4EF7" w:rsidRDefault="00483D71" w:rsidP="006A4EF7">
            <w:pPr>
              <w:spacing w:after="0" w:line="240" w:lineRule="auto"/>
              <w:rPr>
                <w:rFonts w:eastAsia="Times New Roman" w:cs="Arial"/>
                <w:b/>
                <w:bCs/>
                <w:color w:val="000000"/>
                <w:sz w:val="18"/>
                <w:szCs w:val="18"/>
                <w:lang w:eastAsia="pl-PL"/>
              </w:rPr>
            </w:pPr>
            <w:r w:rsidRPr="006A4EF7">
              <w:rPr>
                <w:rFonts w:eastAsia="Times New Roman" w:cs="Arial"/>
                <w:b/>
                <w:bCs/>
                <w:color w:val="000000"/>
                <w:sz w:val="16"/>
                <w:szCs w:val="16"/>
                <w:lang w:eastAsia="pl-PL"/>
              </w:rPr>
              <w:t> </w:t>
            </w:r>
          </w:p>
        </w:tc>
        <w:tc>
          <w:tcPr>
            <w:tcW w:w="2268" w:type="dxa"/>
            <w:gridSpan w:val="2"/>
            <w:shd w:val="clear" w:color="auto" w:fill="auto"/>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r>
              <w:rPr>
                <w:rFonts w:eastAsia="Times New Roman" w:cs="Arial"/>
                <w:b/>
                <w:bCs/>
                <w:color w:val="000000"/>
                <w:sz w:val="18"/>
                <w:szCs w:val="18"/>
                <w:lang w:eastAsia="pl-PL"/>
              </w:rPr>
              <w:t>Indykatywny</w:t>
            </w:r>
            <w:r w:rsidRPr="006A4EF7">
              <w:rPr>
                <w:rFonts w:eastAsia="Times New Roman" w:cs="Arial"/>
                <w:b/>
                <w:bCs/>
                <w:color w:val="000000"/>
                <w:sz w:val="18"/>
                <w:szCs w:val="18"/>
                <w:lang w:eastAsia="pl-PL"/>
              </w:rPr>
              <w:t xml:space="preserve"> podział wkładu krajowego</w:t>
            </w:r>
          </w:p>
        </w:tc>
        <w:tc>
          <w:tcPr>
            <w:tcW w:w="1275" w:type="dxa"/>
            <w:vMerge w:val="restart"/>
            <w:shd w:val="clear" w:color="auto" w:fill="auto"/>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r w:rsidRPr="006A4EF7">
              <w:rPr>
                <w:rFonts w:eastAsia="Times New Roman" w:cs="Arial"/>
                <w:b/>
                <w:bCs/>
                <w:color w:val="000000"/>
                <w:sz w:val="18"/>
                <w:szCs w:val="18"/>
                <w:lang w:eastAsia="pl-PL"/>
              </w:rPr>
              <w:t>Ogółem</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(e)=(a)+(b)</w:t>
            </w:r>
          </w:p>
          <w:p w:rsidR="00483D71" w:rsidRPr="006A4EF7" w:rsidRDefault="00483D71" w:rsidP="006A4EF7">
            <w:pPr>
              <w:spacing w:after="0" w:line="240" w:lineRule="auto"/>
              <w:rPr>
                <w:rFonts w:eastAsia="Times New Roman" w:cs="Arial"/>
                <w:b/>
                <w:bCs/>
                <w:color w:val="000000"/>
                <w:sz w:val="18"/>
                <w:szCs w:val="18"/>
                <w:lang w:eastAsia="pl-PL"/>
              </w:rPr>
            </w:pPr>
            <w:r w:rsidRPr="006A4EF7">
              <w:rPr>
                <w:rFonts w:eastAsia="Times New Roman" w:cs="Arial"/>
                <w:b/>
                <w:bCs/>
                <w:color w:val="000000"/>
                <w:sz w:val="16"/>
                <w:szCs w:val="16"/>
                <w:lang w:eastAsia="pl-PL"/>
              </w:rPr>
              <w:t> </w:t>
            </w:r>
          </w:p>
        </w:tc>
        <w:tc>
          <w:tcPr>
            <w:tcW w:w="993" w:type="dxa"/>
            <w:vMerge w:val="restart"/>
            <w:shd w:val="clear" w:color="auto" w:fill="auto"/>
            <w:vAlign w:val="center"/>
            <w:hideMark/>
          </w:tcPr>
          <w:p w:rsidR="00483D71" w:rsidRPr="006A4EF7" w:rsidRDefault="00483D71" w:rsidP="008A6582">
            <w:pPr>
              <w:spacing w:after="0" w:line="240" w:lineRule="auto"/>
              <w:rPr>
                <w:rFonts w:eastAsia="Times New Roman" w:cs="Arial"/>
                <w:b/>
                <w:bCs/>
                <w:color w:val="000000"/>
                <w:sz w:val="18"/>
                <w:szCs w:val="18"/>
                <w:lang w:eastAsia="pl-PL"/>
              </w:rPr>
            </w:pPr>
            <w:r w:rsidRPr="006A4EF7">
              <w:rPr>
                <w:rFonts w:eastAsia="Times New Roman" w:cs="Arial"/>
                <w:b/>
                <w:bCs/>
                <w:color w:val="000000"/>
                <w:sz w:val="18"/>
                <w:szCs w:val="18"/>
                <w:lang w:eastAsia="pl-PL"/>
              </w:rPr>
              <w:t xml:space="preserve">Stopa </w:t>
            </w:r>
            <w:r>
              <w:rPr>
                <w:rFonts w:eastAsia="Times New Roman" w:cs="Arial"/>
                <w:b/>
                <w:bCs/>
                <w:color w:val="000000"/>
                <w:sz w:val="18"/>
                <w:szCs w:val="18"/>
                <w:lang w:eastAsia="pl-PL"/>
              </w:rPr>
              <w:t>dofinansowania</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(f)=(a)/(e)</w:t>
            </w:r>
          </w:p>
          <w:p w:rsidR="00483D71" w:rsidRPr="006A4EF7" w:rsidRDefault="00483D71" w:rsidP="006A4EF7">
            <w:pPr>
              <w:spacing w:after="0" w:line="240" w:lineRule="auto"/>
              <w:rPr>
                <w:rFonts w:eastAsia="Times New Roman" w:cs="Arial"/>
                <w:b/>
                <w:bCs/>
                <w:color w:val="000000"/>
                <w:sz w:val="18"/>
                <w:szCs w:val="18"/>
                <w:lang w:eastAsia="pl-PL"/>
              </w:rPr>
            </w:pPr>
            <w:r w:rsidRPr="006A4EF7">
              <w:rPr>
                <w:rFonts w:eastAsia="Times New Roman" w:cs="Arial"/>
                <w:b/>
                <w:bCs/>
                <w:color w:val="000000"/>
                <w:sz w:val="16"/>
                <w:szCs w:val="16"/>
                <w:lang w:eastAsia="pl-PL"/>
              </w:rPr>
              <w:t> </w:t>
            </w:r>
          </w:p>
        </w:tc>
      </w:tr>
      <w:tr w:rsidR="00483D71" w:rsidRPr="006A4EF7" w:rsidTr="00AE3CB8">
        <w:trPr>
          <w:trHeight w:val="1045"/>
        </w:trPr>
        <w:tc>
          <w:tcPr>
            <w:tcW w:w="1072" w:type="dxa"/>
            <w:vMerge/>
            <w:tcBorders>
              <w:bottom w:val="single" w:sz="4" w:space="0" w:color="auto"/>
            </w:tcBorders>
            <w:shd w:val="clear" w:color="auto" w:fill="auto"/>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897" w:type="dxa"/>
            <w:vMerge/>
            <w:tcBorders>
              <w:bottom w:val="single" w:sz="4" w:space="0" w:color="auto"/>
            </w:tcBorders>
            <w:vAlign w:val="center"/>
            <w:hideMark/>
          </w:tcPr>
          <w:p w:rsidR="00483D71" w:rsidRPr="00863E9A" w:rsidRDefault="00483D71" w:rsidP="006A4EF7">
            <w:pPr>
              <w:spacing w:after="0" w:line="240" w:lineRule="auto"/>
              <w:jc w:val="center"/>
              <w:rPr>
                <w:rFonts w:eastAsia="Times New Roman" w:cs="Arial"/>
                <w:b/>
                <w:bCs/>
                <w:color w:val="000000"/>
                <w:sz w:val="18"/>
                <w:szCs w:val="18"/>
                <w:lang w:eastAsia="pl-PL"/>
              </w:rPr>
            </w:pPr>
          </w:p>
        </w:tc>
        <w:tc>
          <w:tcPr>
            <w:tcW w:w="1253" w:type="dxa"/>
            <w:vMerge/>
            <w:tcBorders>
              <w:bottom w:val="single" w:sz="4" w:space="0" w:color="auto"/>
            </w:tcBorders>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880" w:type="dxa"/>
            <w:vMerge/>
            <w:tcBorders>
              <w:bottom w:val="single" w:sz="4" w:space="0" w:color="auto"/>
            </w:tcBorders>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1158" w:type="dxa"/>
            <w:vMerge/>
            <w:tcBorders>
              <w:bottom w:val="single" w:sz="4" w:space="0" w:color="auto"/>
            </w:tcBorders>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1276" w:type="dxa"/>
            <w:vMerge/>
            <w:tcBorders>
              <w:bottom w:val="single" w:sz="4" w:space="0" w:color="auto"/>
            </w:tcBorders>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c>
          <w:tcPr>
            <w:tcW w:w="2410" w:type="dxa"/>
            <w:gridSpan w:val="2"/>
            <w:vMerge/>
            <w:tcBorders>
              <w:bottom w:val="single" w:sz="4" w:space="0" w:color="auto"/>
            </w:tcBorders>
            <w:vAlign w:val="center"/>
            <w:hideMark/>
          </w:tcPr>
          <w:p w:rsidR="00483D71" w:rsidRPr="006A4EF7" w:rsidRDefault="00483D71" w:rsidP="006A4EF7">
            <w:pPr>
              <w:spacing w:after="0" w:line="240" w:lineRule="auto"/>
              <w:rPr>
                <w:rFonts w:eastAsia="Times New Roman" w:cs="Arial"/>
                <w:b/>
                <w:bCs/>
                <w:color w:val="000000"/>
                <w:sz w:val="18"/>
                <w:szCs w:val="18"/>
                <w:u w:val="single"/>
                <w:lang w:eastAsia="pl-PL"/>
              </w:rPr>
            </w:pPr>
          </w:p>
        </w:tc>
        <w:tc>
          <w:tcPr>
            <w:tcW w:w="1134" w:type="dxa"/>
            <w:vMerge/>
            <w:tcBorders>
              <w:bottom w:val="single" w:sz="4" w:space="0" w:color="auto"/>
            </w:tcBorders>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p>
        </w:tc>
        <w:tc>
          <w:tcPr>
            <w:tcW w:w="1134" w:type="dxa"/>
            <w:vMerge w:val="restart"/>
            <w:tcBorders>
              <w:bottom w:val="single" w:sz="4" w:space="0" w:color="auto"/>
            </w:tcBorders>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 xml:space="preserve">publiczny </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(c)</w:t>
            </w:r>
          </w:p>
          <w:p w:rsidR="00483D71" w:rsidRPr="006A4EF7" w:rsidRDefault="00483D71" w:rsidP="006A4EF7">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 </w:t>
            </w:r>
          </w:p>
        </w:tc>
        <w:tc>
          <w:tcPr>
            <w:tcW w:w="1134" w:type="dxa"/>
            <w:vMerge w:val="restart"/>
            <w:tcBorders>
              <w:bottom w:val="single" w:sz="4" w:space="0" w:color="auto"/>
            </w:tcBorders>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 xml:space="preserve">prywatny </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(d)</w:t>
            </w:r>
          </w:p>
          <w:p w:rsidR="00483D71" w:rsidRPr="006A4EF7" w:rsidRDefault="00483D71" w:rsidP="006A4EF7">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 </w:t>
            </w:r>
          </w:p>
        </w:tc>
        <w:tc>
          <w:tcPr>
            <w:tcW w:w="1275" w:type="dxa"/>
            <w:vMerge/>
            <w:tcBorders>
              <w:bottom w:val="single" w:sz="4" w:space="0" w:color="auto"/>
            </w:tcBorders>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p>
        </w:tc>
        <w:tc>
          <w:tcPr>
            <w:tcW w:w="993" w:type="dxa"/>
            <w:vMerge/>
            <w:tcBorders>
              <w:bottom w:val="single" w:sz="4" w:space="0" w:color="auto"/>
            </w:tcBorders>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p>
        </w:tc>
      </w:tr>
      <w:tr w:rsidR="00483D71" w:rsidRPr="006A4EF7" w:rsidTr="00AE3CB8">
        <w:trPr>
          <w:trHeight w:val="1288"/>
        </w:trPr>
        <w:tc>
          <w:tcPr>
            <w:tcW w:w="1072" w:type="dxa"/>
            <w:vMerge/>
            <w:shd w:val="clear" w:color="auto" w:fill="auto"/>
            <w:hideMark/>
          </w:tcPr>
          <w:p w:rsidR="00483D71" w:rsidRPr="00863E9A" w:rsidRDefault="00483D71" w:rsidP="006A4EF7">
            <w:pPr>
              <w:spacing w:after="0" w:line="240" w:lineRule="auto"/>
              <w:rPr>
                <w:rFonts w:ascii="Calibri" w:eastAsia="Times New Roman" w:hAnsi="Calibri" w:cs="Times New Roman"/>
                <w:color w:val="000000"/>
                <w:sz w:val="22"/>
                <w:lang w:eastAsia="pl-PL"/>
              </w:rPr>
            </w:pPr>
          </w:p>
        </w:tc>
        <w:tc>
          <w:tcPr>
            <w:tcW w:w="897" w:type="dxa"/>
            <w:vMerge/>
            <w:vAlign w:val="center"/>
            <w:hideMark/>
          </w:tcPr>
          <w:p w:rsidR="00483D71" w:rsidRPr="00863E9A" w:rsidRDefault="00483D71" w:rsidP="006A4EF7">
            <w:pPr>
              <w:spacing w:after="0" w:line="240" w:lineRule="auto"/>
              <w:rPr>
                <w:rFonts w:eastAsia="Times New Roman" w:cs="Arial"/>
                <w:b/>
                <w:bCs/>
                <w:color w:val="000000"/>
                <w:sz w:val="16"/>
                <w:szCs w:val="16"/>
                <w:lang w:eastAsia="pl-PL"/>
              </w:rPr>
            </w:pPr>
          </w:p>
        </w:tc>
        <w:tc>
          <w:tcPr>
            <w:tcW w:w="1253" w:type="dxa"/>
            <w:vMerge/>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880" w:type="dxa"/>
            <w:vMerge/>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1158" w:type="dxa"/>
            <w:vMerge/>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1276" w:type="dxa"/>
            <w:vMerge/>
            <w:shd w:val="clear" w:color="auto" w:fill="auto"/>
            <w:hideMark/>
          </w:tcPr>
          <w:p w:rsidR="00483D71" w:rsidRPr="006A4EF7" w:rsidRDefault="00483D71" w:rsidP="006A4EF7">
            <w:pPr>
              <w:spacing w:after="0" w:line="240" w:lineRule="auto"/>
              <w:rPr>
                <w:rFonts w:ascii="Calibri" w:eastAsia="Times New Roman" w:hAnsi="Calibri" w:cs="Times New Roman"/>
                <w:color w:val="000000"/>
                <w:sz w:val="22"/>
                <w:lang w:eastAsia="pl-PL"/>
              </w:rPr>
            </w:pPr>
          </w:p>
        </w:tc>
        <w:tc>
          <w:tcPr>
            <w:tcW w:w="1276" w:type="dxa"/>
            <w:shd w:val="clear" w:color="auto" w:fill="auto"/>
            <w:vAlign w:val="center"/>
            <w:hideMark/>
          </w:tcPr>
          <w:p w:rsidR="00483D71" w:rsidRPr="006A4EF7" w:rsidRDefault="00483D71" w:rsidP="00E9064B">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 xml:space="preserve">Wkład </w:t>
            </w:r>
            <w:r>
              <w:rPr>
                <w:rFonts w:eastAsia="Times New Roman" w:cs="Arial"/>
                <w:b/>
                <w:bCs/>
                <w:color w:val="000000"/>
                <w:sz w:val="16"/>
                <w:szCs w:val="16"/>
                <w:lang w:eastAsia="pl-PL"/>
              </w:rPr>
              <w:t>Unii</w:t>
            </w:r>
            <w:r w:rsidRPr="006A4EF7">
              <w:rPr>
                <w:rFonts w:eastAsia="Times New Roman" w:cs="Arial"/>
                <w:b/>
                <w:bCs/>
                <w:color w:val="000000"/>
                <w:sz w:val="16"/>
                <w:szCs w:val="16"/>
                <w:lang w:eastAsia="pl-PL"/>
              </w:rPr>
              <w:t xml:space="preserve"> </w:t>
            </w:r>
            <w:r>
              <w:rPr>
                <w:rFonts w:eastAsia="Times New Roman" w:cs="Arial"/>
                <w:b/>
                <w:bCs/>
                <w:color w:val="000000"/>
                <w:sz w:val="16"/>
                <w:szCs w:val="16"/>
                <w:lang w:eastAsia="pl-PL"/>
              </w:rPr>
              <w:t>pomniejszony o kwotę elastyczności</w:t>
            </w:r>
          </w:p>
          <w:p w:rsidR="00483D71" w:rsidRPr="006A4EF7" w:rsidRDefault="00483D71" w:rsidP="00863E9A">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(g)</w:t>
            </w:r>
          </w:p>
        </w:tc>
        <w:tc>
          <w:tcPr>
            <w:tcW w:w="1134" w:type="dxa"/>
            <w:shd w:val="clear" w:color="auto" w:fill="auto"/>
            <w:vAlign w:val="center"/>
            <w:hideMark/>
          </w:tcPr>
          <w:p w:rsidR="00483D71" w:rsidRPr="006A4EF7" w:rsidRDefault="00483D71" w:rsidP="00EB11F4">
            <w:pPr>
              <w:spacing w:after="0" w:line="240" w:lineRule="auto"/>
              <w:rPr>
                <w:rFonts w:eastAsia="Times New Roman" w:cs="Arial"/>
                <w:b/>
                <w:bCs/>
                <w:color w:val="000000"/>
                <w:sz w:val="16"/>
                <w:szCs w:val="16"/>
                <w:u w:val="single"/>
                <w:lang w:eastAsia="pl-PL"/>
              </w:rPr>
            </w:pPr>
            <w:r w:rsidRPr="006A4EF7">
              <w:rPr>
                <w:rFonts w:eastAsia="Times New Roman" w:cs="Arial"/>
                <w:b/>
                <w:bCs/>
                <w:color w:val="000000"/>
                <w:sz w:val="16"/>
                <w:szCs w:val="16"/>
                <w:u w:val="single"/>
                <w:lang w:eastAsia="pl-PL"/>
              </w:rPr>
              <w:t>Kwota elastyczności</w:t>
            </w:r>
          </w:p>
          <w:p w:rsidR="00483D71" w:rsidRPr="006A4EF7" w:rsidRDefault="00483D71" w:rsidP="00EB11F4">
            <w:pPr>
              <w:spacing w:after="0" w:line="240" w:lineRule="auto"/>
              <w:rPr>
                <w:rFonts w:eastAsia="Times New Roman" w:cs="Arial"/>
                <w:b/>
                <w:bCs/>
                <w:color w:val="000000"/>
                <w:sz w:val="16"/>
                <w:szCs w:val="16"/>
                <w:u w:val="single"/>
                <w:lang w:eastAsia="pl-PL"/>
              </w:rPr>
            </w:pPr>
            <w:r w:rsidRPr="006A4EF7">
              <w:rPr>
                <w:rFonts w:eastAsia="Times New Roman" w:cs="Arial"/>
                <w:b/>
                <w:bCs/>
                <w:color w:val="000000"/>
                <w:sz w:val="16"/>
                <w:szCs w:val="16"/>
                <w:u w:val="single"/>
                <w:lang w:eastAsia="pl-PL"/>
              </w:rPr>
              <w:t>(h)</w:t>
            </w:r>
          </w:p>
        </w:tc>
        <w:tc>
          <w:tcPr>
            <w:tcW w:w="1134" w:type="dxa"/>
            <w:vMerge/>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c>
          <w:tcPr>
            <w:tcW w:w="1134" w:type="dxa"/>
            <w:vMerge/>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c>
          <w:tcPr>
            <w:tcW w:w="1134" w:type="dxa"/>
            <w:vMerge/>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c>
          <w:tcPr>
            <w:tcW w:w="1275" w:type="dxa"/>
            <w:vMerge/>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c>
          <w:tcPr>
            <w:tcW w:w="993" w:type="dxa"/>
            <w:vMerge/>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r>
      <w:tr w:rsidR="00EB11F4" w:rsidRPr="006A4EF7" w:rsidTr="00863E9A">
        <w:trPr>
          <w:trHeight w:val="315"/>
        </w:trPr>
        <w:tc>
          <w:tcPr>
            <w:tcW w:w="1072" w:type="dxa"/>
            <w:vMerge w:val="restart"/>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r w:rsidR="00F33D0D">
              <w:rPr>
                <w:rFonts w:eastAsia="Times New Roman" w:cs="Arial"/>
                <w:color w:val="000000"/>
                <w:sz w:val="16"/>
                <w:szCs w:val="16"/>
                <w:lang w:eastAsia="pl-PL"/>
              </w:rPr>
              <w:t>CP1</w:t>
            </w:r>
          </w:p>
        </w:tc>
        <w:tc>
          <w:tcPr>
            <w:tcW w:w="897" w:type="dxa"/>
            <w:vMerge w:val="restart"/>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Priorytet 1</w:t>
            </w:r>
          </w:p>
        </w:tc>
        <w:tc>
          <w:tcPr>
            <w:tcW w:w="1253" w:type="dxa"/>
            <w:vMerge w:val="restart"/>
            <w:shd w:val="clear" w:color="auto" w:fill="auto"/>
            <w:vAlign w:val="center"/>
            <w:hideMark/>
          </w:tcPr>
          <w:p w:rsidR="006A4EF7" w:rsidRPr="00863E9A" w:rsidRDefault="000E3FE9" w:rsidP="006A4EF7">
            <w:pPr>
              <w:spacing w:after="0" w:line="240" w:lineRule="auto"/>
              <w:rPr>
                <w:rFonts w:eastAsia="Times New Roman" w:cs="Arial"/>
                <w:color w:val="000000"/>
                <w:sz w:val="16"/>
                <w:szCs w:val="16"/>
                <w:lang w:eastAsia="pl-PL"/>
              </w:rPr>
            </w:pPr>
            <w:r>
              <w:rPr>
                <w:rFonts w:eastAsia="Times New Roman" w:cs="Arial"/>
                <w:color w:val="000000"/>
                <w:sz w:val="16"/>
                <w:szCs w:val="16"/>
                <w:lang w:eastAsia="pl-PL"/>
              </w:rPr>
              <w:t>P/O</w:t>
            </w:r>
          </w:p>
        </w:tc>
        <w:tc>
          <w:tcPr>
            <w:tcW w:w="880" w:type="dxa"/>
            <w:vMerge w:val="restart"/>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EFRR</w:t>
            </w: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Lepiej rozwinięte</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47 061 111</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37 849 393</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9 211 718</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47 061 111</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47 061 111</w:t>
            </w:r>
          </w:p>
        </w:tc>
        <w:tc>
          <w:tcPr>
            <w:tcW w:w="1275" w:type="dxa"/>
            <w:shd w:val="clear" w:color="auto" w:fill="auto"/>
            <w:vAlign w:val="center"/>
            <w:hideMark/>
          </w:tcPr>
          <w:p w:rsidR="006A4EF7" w:rsidRPr="006A4EF7" w:rsidRDefault="006A4EF7" w:rsidP="00C62F92">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94 122 222</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50%</w:t>
            </w:r>
          </w:p>
        </w:tc>
      </w:tr>
      <w:tr w:rsidR="00863E9A" w:rsidRPr="006A4EF7" w:rsidTr="00863E9A">
        <w:trPr>
          <w:trHeight w:val="465"/>
        </w:trPr>
        <w:tc>
          <w:tcPr>
            <w:tcW w:w="1072"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97"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253"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80"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W okresie przejściowym</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94 122 219</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75 698 783</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18 423 436</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40 338 094</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134" w:type="dxa"/>
            <w:shd w:val="clear" w:color="000000" w:fill="FFFFFF"/>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40 338 094</w:t>
            </w:r>
          </w:p>
        </w:tc>
        <w:tc>
          <w:tcPr>
            <w:tcW w:w="1275" w:type="dxa"/>
            <w:shd w:val="clear" w:color="auto" w:fill="auto"/>
            <w:vAlign w:val="center"/>
            <w:hideMark/>
          </w:tcPr>
          <w:p w:rsidR="006A4EF7" w:rsidRPr="006A4EF7" w:rsidRDefault="006A4EF7" w:rsidP="00C62F92">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134 460 313</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70%</w:t>
            </w:r>
          </w:p>
        </w:tc>
      </w:tr>
      <w:tr w:rsidR="00863E9A" w:rsidRPr="006A4EF7" w:rsidTr="00863E9A">
        <w:trPr>
          <w:trHeight w:val="315"/>
        </w:trPr>
        <w:tc>
          <w:tcPr>
            <w:tcW w:w="1072"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97"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253"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80"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Słabiej rozwinięte</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658 855 539</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529 891 48</w:t>
            </w:r>
            <w:r w:rsidR="003568B2">
              <w:rPr>
                <w:rFonts w:eastAsia="Times New Roman" w:cs="Arial"/>
                <w:color w:val="000000"/>
                <w:sz w:val="16"/>
                <w:szCs w:val="16"/>
                <w:lang w:eastAsia="pl-PL"/>
              </w:rPr>
              <w:t>5</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128 964 05</w:t>
            </w:r>
            <w:r w:rsidR="003568B2">
              <w:rPr>
                <w:rFonts w:eastAsia="Times New Roman" w:cs="Arial"/>
                <w:color w:val="000000"/>
                <w:sz w:val="16"/>
                <w:szCs w:val="16"/>
                <w:lang w:eastAsia="pl-PL"/>
              </w:rPr>
              <w:t>4</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116 268 625</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134" w:type="dxa"/>
            <w:shd w:val="clear" w:color="000000" w:fill="FFFFFF"/>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116 268 625</w:t>
            </w:r>
          </w:p>
        </w:tc>
        <w:tc>
          <w:tcPr>
            <w:tcW w:w="1275" w:type="dxa"/>
            <w:shd w:val="clear" w:color="auto" w:fill="auto"/>
            <w:vAlign w:val="center"/>
            <w:hideMark/>
          </w:tcPr>
          <w:p w:rsidR="006A4EF7" w:rsidRPr="006A4EF7" w:rsidRDefault="006A4EF7" w:rsidP="00C62F92">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775 124 164</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85%</w:t>
            </w:r>
          </w:p>
        </w:tc>
      </w:tr>
      <w:tr w:rsidR="00863E9A" w:rsidRPr="006A4EF7" w:rsidTr="00863E9A">
        <w:trPr>
          <w:trHeight w:val="915"/>
        </w:trPr>
        <w:tc>
          <w:tcPr>
            <w:tcW w:w="1072"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97"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253"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80"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Najbardziej oddalone lub północne słabo zaludnione</w:t>
            </w:r>
          </w:p>
        </w:tc>
        <w:tc>
          <w:tcPr>
            <w:tcW w:w="1276"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276" w:type="dxa"/>
            <w:shd w:val="clear" w:color="auto" w:fill="auto"/>
            <w:vAlign w:val="center"/>
            <w:hideMark/>
          </w:tcPr>
          <w:p w:rsidR="006A4EF7" w:rsidRPr="006A4EF7" w:rsidRDefault="006A4EF7" w:rsidP="00EB11F4">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275"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r>
      <w:tr w:rsidR="0029391C" w:rsidRPr="006A4EF7" w:rsidTr="00863E9A">
        <w:trPr>
          <w:trHeight w:val="315"/>
        </w:trPr>
        <w:tc>
          <w:tcPr>
            <w:tcW w:w="1072" w:type="dxa"/>
            <w:vMerge w:val="restart"/>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r w:rsidR="00F33D0D">
              <w:rPr>
                <w:rFonts w:eastAsia="Times New Roman" w:cs="Arial"/>
                <w:color w:val="000000"/>
                <w:sz w:val="16"/>
                <w:szCs w:val="16"/>
                <w:lang w:eastAsia="pl-PL"/>
              </w:rPr>
              <w:t>CP1</w:t>
            </w:r>
          </w:p>
        </w:tc>
        <w:tc>
          <w:tcPr>
            <w:tcW w:w="897" w:type="dxa"/>
            <w:vMerge w:val="restart"/>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Priorytet 2</w:t>
            </w:r>
          </w:p>
        </w:tc>
        <w:tc>
          <w:tcPr>
            <w:tcW w:w="1253" w:type="dxa"/>
            <w:vMerge w:val="restart"/>
            <w:shd w:val="clear" w:color="auto" w:fill="auto"/>
            <w:vAlign w:val="center"/>
            <w:hideMark/>
          </w:tcPr>
          <w:p w:rsidR="0029391C" w:rsidRPr="00863E9A" w:rsidRDefault="000E3FE9" w:rsidP="006A4EF7">
            <w:pPr>
              <w:spacing w:after="0" w:line="240" w:lineRule="auto"/>
              <w:rPr>
                <w:rFonts w:eastAsia="Times New Roman" w:cs="Arial"/>
                <w:color w:val="000000"/>
                <w:sz w:val="16"/>
                <w:szCs w:val="16"/>
                <w:lang w:eastAsia="pl-PL"/>
              </w:rPr>
            </w:pPr>
            <w:r>
              <w:rPr>
                <w:rFonts w:eastAsia="Times New Roman" w:cs="Arial"/>
                <w:color w:val="000000"/>
                <w:sz w:val="16"/>
                <w:szCs w:val="16"/>
                <w:lang w:eastAsia="pl-PL"/>
              </w:rPr>
              <w:t>P/O</w:t>
            </w:r>
          </w:p>
        </w:tc>
        <w:tc>
          <w:tcPr>
            <w:tcW w:w="880" w:type="dxa"/>
            <w:vMerge w:val="restart"/>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EFRR</w:t>
            </w: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Lepiej rozwinięte</w:t>
            </w:r>
          </w:p>
        </w:tc>
        <w:tc>
          <w:tcPr>
            <w:tcW w:w="1276" w:type="dxa"/>
            <w:shd w:val="clear" w:color="auto" w:fill="auto"/>
            <w:vAlign w:val="center"/>
            <w:hideMark/>
          </w:tcPr>
          <w:p w:rsidR="0029391C" w:rsidRPr="00863E9A"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66 958 765</w:t>
            </w:r>
          </w:p>
        </w:tc>
        <w:tc>
          <w:tcPr>
            <w:tcW w:w="1276"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53 852 290</w:t>
            </w:r>
          </w:p>
        </w:tc>
        <w:tc>
          <w:tcPr>
            <w:tcW w:w="1134" w:type="dxa"/>
            <w:shd w:val="clear" w:color="auto" w:fill="auto"/>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13 106 475</w:t>
            </w:r>
          </w:p>
        </w:tc>
        <w:tc>
          <w:tcPr>
            <w:tcW w:w="1134" w:type="dxa"/>
            <w:shd w:val="clear" w:color="auto" w:fill="auto"/>
            <w:vAlign w:val="center"/>
            <w:hideMark/>
          </w:tcPr>
          <w:p w:rsidR="0029391C" w:rsidRPr="006A4EF7" w:rsidRDefault="000E3FE9">
            <w:pPr>
              <w:spacing w:after="0" w:line="240" w:lineRule="auto"/>
              <w:jc w:val="right"/>
              <w:rPr>
                <w:rFonts w:eastAsia="Times New Roman" w:cs="Arial"/>
                <w:color w:val="000000"/>
                <w:sz w:val="16"/>
                <w:szCs w:val="16"/>
                <w:lang w:eastAsia="pl-PL"/>
              </w:rPr>
            </w:pPr>
            <w:r>
              <w:rPr>
                <w:rFonts w:cs="Arial"/>
                <w:color w:val="000000"/>
                <w:sz w:val="16"/>
                <w:szCs w:val="16"/>
              </w:rPr>
              <w:t>66 958 765</w:t>
            </w:r>
          </w:p>
        </w:tc>
        <w:tc>
          <w:tcPr>
            <w:tcW w:w="1134" w:type="dxa"/>
            <w:shd w:val="clear" w:color="auto" w:fill="auto"/>
            <w:vAlign w:val="center"/>
            <w:hideMark/>
          </w:tcPr>
          <w:p w:rsidR="0029391C" w:rsidRPr="006A4EF7" w:rsidRDefault="000E3FE9">
            <w:pPr>
              <w:spacing w:after="0" w:line="240" w:lineRule="auto"/>
              <w:jc w:val="right"/>
              <w:rPr>
                <w:rFonts w:eastAsia="Times New Roman" w:cs="Arial"/>
                <w:color w:val="000000"/>
                <w:sz w:val="16"/>
                <w:szCs w:val="16"/>
                <w:lang w:eastAsia="pl-PL"/>
              </w:rPr>
            </w:pPr>
            <w:r>
              <w:rPr>
                <w:rFonts w:cs="Arial"/>
                <w:color w:val="000000"/>
                <w:sz w:val="16"/>
                <w:szCs w:val="16"/>
              </w:rPr>
              <w:t>66 958 765</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133 917 530</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50%</w:t>
            </w:r>
          </w:p>
        </w:tc>
      </w:tr>
      <w:tr w:rsidR="0029391C" w:rsidRPr="006A4EF7" w:rsidTr="00EB11F4">
        <w:trPr>
          <w:trHeight w:val="465"/>
        </w:trPr>
        <w:tc>
          <w:tcPr>
            <w:tcW w:w="1072"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97"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253"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80"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W okresie przejściowym</w:t>
            </w:r>
          </w:p>
        </w:tc>
        <w:tc>
          <w:tcPr>
            <w:tcW w:w="1276" w:type="dxa"/>
            <w:shd w:val="clear" w:color="auto" w:fill="auto"/>
            <w:vAlign w:val="center"/>
            <w:hideMark/>
          </w:tcPr>
          <w:p w:rsidR="0029391C" w:rsidRPr="00863E9A"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133 917 534</w:t>
            </w:r>
          </w:p>
        </w:tc>
        <w:tc>
          <w:tcPr>
            <w:tcW w:w="1276"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107 704 583</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26 212 951</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57 393 229</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57 393 229</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191 310 763</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70%</w:t>
            </w:r>
          </w:p>
        </w:tc>
      </w:tr>
      <w:tr w:rsidR="0029391C" w:rsidRPr="006A4EF7" w:rsidTr="00EB11F4">
        <w:trPr>
          <w:trHeight w:val="315"/>
        </w:trPr>
        <w:tc>
          <w:tcPr>
            <w:tcW w:w="1072"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97"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253"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80"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Słabiej rozwinięte</w:t>
            </w:r>
          </w:p>
        </w:tc>
        <w:tc>
          <w:tcPr>
            <w:tcW w:w="1276" w:type="dxa"/>
            <w:shd w:val="clear" w:color="auto" w:fill="auto"/>
            <w:vAlign w:val="center"/>
            <w:hideMark/>
          </w:tcPr>
          <w:p w:rsidR="0029391C" w:rsidRPr="00863E9A"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937 422 729</w:t>
            </w:r>
          </w:p>
        </w:tc>
        <w:tc>
          <w:tcPr>
            <w:tcW w:w="1276" w:type="dxa"/>
            <w:shd w:val="clear" w:color="auto" w:fill="auto"/>
            <w:vAlign w:val="center"/>
            <w:hideMark/>
          </w:tcPr>
          <w:p w:rsidR="0029391C" w:rsidRPr="006A4EF7"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753 932 073</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183 490 656</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165 427 541</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165 427 541</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1 102 850 270</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85%</w:t>
            </w:r>
          </w:p>
        </w:tc>
      </w:tr>
      <w:tr w:rsidR="00863E9A" w:rsidRPr="006A4EF7" w:rsidTr="00EB11F4">
        <w:trPr>
          <w:trHeight w:val="915"/>
        </w:trPr>
        <w:tc>
          <w:tcPr>
            <w:tcW w:w="1072"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97"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253"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80"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Najbardziej oddalone lub północne słabo zaludnione</w:t>
            </w:r>
          </w:p>
        </w:tc>
        <w:tc>
          <w:tcPr>
            <w:tcW w:w="1276" w:type="dxa"/>
            <w:shd w:val="clear" w:color="auto" w:fill="auto"/>
            <w:vAlign w:val="center"/>
            <w:hideMark/>
          </w:tcPr>
          <w:p w:rsidR="006A4EF7" w:rsidRPr="00863E9A" w:rsidRDefault="006A4EF7" w:rsidP="00863E9A">
            <w:pPr>
              <w:spacing w:after="0" w:line="240" w:lineRule="auto"/>
              <w:jc w:val="center"/>
              <w:rPr>
                <w:rFonts w:eastAsia="Times New Roman" w:cs="Arial"/>
                <w:color w:val="000000"/>
                <w:sz w:val="16"/>
                <w:szCs w:val="16"/>
                <w:lang w:eastAsia="pl-PL"/>
              </w:rPr>
            </w:pPr>
            <w:r w:rsidRPr="00863E9A">
              <w:rPr>
                <w:rFonts w:eastAsia="Times New Roman" w:cs="Arial"/>
                <w:color w:val="000000"/>
                <w:sz w:val="16"/>
                <w:szCs w:val="16"/>
                <w:lang w:eastAsia="pl-PL"/>
              </w:rPr>
              <w:t>n/d</w:t>
            </w:r>
          </w:p>
        </w:tc>
        <w:tc>
          <w:tcPr>
            <w:tcW w:w="1276" w:type="dxa"/>
            <w:shd w:val="clear" w:color="auto" w:fill="auto"/>
            <w:vAlign w:val="center"/>
            <w:hideMark/>
          </w:tcPr>
          <w:p w:rsidR="006A4EF7" w:rsidRPr="006A4EF7" w:rsidRDefault="006A4EF7" w:rsidP="00EB11F4">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275"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r>
      <w:tr w:rsidR="0029391C" w:rsidRPr="006A4EF7" w:rsidTr="00EB11F4">
        <w:trPr>
          <w:trHeight w:val="315"/>
        </w:trPr>
        <w:tc>
          <w:tcPr>
            <w:tcW w:w="1072" w:type="dxa"/>
            <w:vMerge w:val="restart"/>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Pr>
                <w:rFonts w:eastAsia="Times New Roman" w:cs="Arial"/>
                <w:color w:val="000000"/>
                <w:sz w:val="16"/>
                <w:szCs w:val="16"/>
                <w:lang w:eastAsia="pl-PL"/>
              </w:rPr>
              <w:t>P</w:t>
            </w:r>
            <w:r w:rsidRPr="00863E9A">
              <w:rPr>
                <w:rFonts w:eastAsia="Times New Roman" w:cs="Arial"/>
                <w:color w:val="000000"/>
                <w:sz w:val="16"/>
                <w:szCs w:val="16"/>
                <w:lang w:eastAsia="pl-PL"/>
              </w:rPr>
              <w:t xml:space="preserve">omoc techniczna </w:t>
            </w:r>
          </w:p>
        </w:tc>
        <w:tc>
          <w:tcPr>
            <w:tcW w:w="897" w:type="dxa"/>
            <w:vMerge w:val="restart"/>
            <w:shd w:val="clear" w:color="auto" w:fill="auto"/>
            <w:vAlign w:val="center"/>
            <w:hideMark/>
          </w:tcPr>
          <w:p w:rsidR="0029391C"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Priorytet 3</w:t>
            </w:r>
          </w:p>
          <w:p w:rsidR="0029391C" w:rsidRPr="00863E9A" w:rsidRDefault="0029391C" w:rsidP="006A4EF7">
            <w:pPr>
              <w:spacing w:after="0" w:line="240" w:lineRule="auto"/>
              <w:rPr>
                <w:rFonts w:eastAsia="Times New Roman" w:cs="Arial"/>
                <w:color w:val="000000"/>
                <w:sz w:val="16"/>
                <w:szCs w:val="16"/>
                <w:lang w:eastAsia="pl-PL"/>
              </w:rPr>
            </w:pPr>
            <w:r>
              <w:rPr>
                <w:rFonts w:eastAsia="Times New Roman" w:cs="Arial"/>
                <w:color w:val="000000"/>
                <w:sz w:val="16"/>
                <w:szCs w:val="16"/>
                <w:lang w:eastAsia="pl-PL"/>
              </w:rPr>
              <w:t xml:space="preserve">Pomoc </w:t>
            </w:r>
            <w:r>
              <w:rPr>
                <w:rFonts w:eastAsia="Times New Roman" w:cs="Arial"/>
                <w:color w:val="000000"/>
                <w:sz w:val="16"/>
                <w:szCs w:val="16"/>
                <w:lang w:eastAsia="pl-PL"/>
              </w:rPr>
              <w:lastRenderedPageBreak/>
              <w:t>techniczna na podstawie art. 36 ust. 4 rozporządzenia w sprawie wspólnych przepisów</w:t>
            </w:r>
          </w:p>
        </w:tc>
        <w:tc>
          <w:tcPr>
            <w:tcW w:w="1253" w:type="dxa"/>
            <w:vMerge w:val="restart"/>
            <w:shd w:val="clear" w:color="auto" w:fill="auto"/>
            <w:vAlign w:val="center"/>
            <w:hideMark/>
          </w:tcPr>
          <w:p w:rsidR="0029391C" w:rsidRPr="00863E9A" w:rsidRDefault="000E3FE9" w:rsidP="006A4EF7">
            <w:pPr>
              <w:spacing w:after="0" w:line="240" w:lineRule="auto"/>
              <w:rPr>
                <w:rFonts w:eastAsia="Times New Roman" w:cs="Arial"/>
                <w:color w:val="000000"/>
                <w:sz w:val="16"/>
                <w:szCs w:val="16"/>
                <w:lang w:eastAsia="pl-PL"/>
              </w:rPr>
            </w:pPr>
            <w:r>
              <w:rPr>
                <w:rFonts w:eastAsia="Times New Roman" w:cs="Arial"/>
                <w:color w:val="000000"/>
                <w:sz w:val="16"/>
                <w:szCs w:val="16"/>
                <w:lang w:eastAsia="pl-PL"/>
              </w:rPr>
              <w:lastRenderedPageBreak/>
              <w:t>P/O</w:t>
            </w:r>
          </w:p>
        </w:tc>
        <w:tc>
          <w:tcPr>
            <w:tcW w:w="880" w:type="dxa"/>
            <w:vMerge w:val="restart"/>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EFRR</w:t>
            </w: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Lepiej rozwinięte</w:t>
            </w:r>
          </w:p>
        </w:tc>
        <w:tc>
          <w:tcPr>
            <w:tcW w:w="1276" w:type="dxa"/>
            <w:shd w:val="clear" w:color="000000" w:fill="FFFFFF"/>
            <w:vAlign w:val="center"/>
            <w:hideMark/>
          </w:tcPr>
          <w:p w:rsidR="0029391C" w:rsidRPr="00863E9A"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2 923 587</w:t>
            </w:r>
          </w:p>
        </w:tc>
        <w:tc>
          <w:tcPr>
            <w:tcW w:w="1276" w:type="dxa"/>
            <w:shd w:val="clear" w:color="000000" w:fill="FFFFFF"/>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2 351 326</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572 261</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2 923 58</w:t>
            </w:r>
            <w:r w:rsidR="000E3FE9">
              <w:rPr>
                <w:rFonts w:cs="Arial"/>
                <w:color w:val="000000"/>
                <w:sz w:val="16"/>
                <w:szCs w:val="16"/>
              </w:rPr>
              <w:t>7</w:t>
            </w:r>
          </w:p>
        </w:tc>
        <w:tc>
          <w:tcPr>
            <w:tcW w:w="1134" w:type="dxa"/>
            <w:shd w:val="clear" w:color="000000" w:fill="FFFFFF"/>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2 923 587</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5 847 174</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50%</w:t>
            </w:r>
          </w:p>
        </w:tc>
      </w:tr>
      <w:tr w:rsidR="0029391C" w:rsidRPr="006A4EF7" w:rsidTr="00EB11F4">
        <w:trPr>
          <w:trHeight w:val="465"/>
        </w:trPr>
        <w:tc>
          <w:tcPr>
            <w:tcW w:w="1072"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97"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253"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80"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W okresie przejściowym</w:t>
            </w:r>
          </w:p>
        </w:tc>
        <w:tc>
          <w:tcPr>
            <w:tcW w:w="1276" w:type="dxa"/>
            <w:shd w:val="clear" w:color="000000" w:fill="FFFFFF"/>
            <w:vAlign w:val="center"/>
            <w:hideMark/>
          </w:tcPr>
          <w:p w:rsidR="0029391C" w:rsidRPr="00863E9A"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5 847 173</w:t>
            </w:r>
          </w:p>
        </w:tc>
        <w:tc>
          <w:tcPr>
            <w:tcW w:w="1276"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4 702 651</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1 144 522</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2 505 931</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2 505 931</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8 353 104</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70%</w:t>
            </w:r>
          </w:p>
        </w:tc>
      </w:tr>
      <w:tr w:rsidR="0029391C" w:rsidRPr="006A4EF7" w:rsidTr="00EB11F4">
        <w:trPr>
          <w:trHeight w:val="315"/>
        </w:trPr>
        <w:tc>
          <w:tcPr>
            <w:tcW w:w="1072"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97"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253"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80"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Słabiej rozwinięte</w:t>
            </w:r>
          </w:p>
        </w:tc>
        <w:tc>
          <w:tcPr>
            <w:tcW w:w="1276" w:type="dxa"/>
            <w:shd w:val="clear" w:color="000000" w:fill="FFFFFF"/>
            <w:vAlign w:val="center"/>
            <w:hideMark/>
          </w:tcPr>
          <w:p w:rsidR="0029391C" w:rsidRPr="00863E9A"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40 930 212</w:t>
            </w:r>
          </w:p>
        </w:tc>
        <w:tc>
          <w:tcPr>
            <w:tcW w:w="1276" w:type="dxa"/>
            <w:shd w:val="clear" w:color="auto" w:fill="auto"/>
            <w:vAlign w:val="center"/>
            <w:hideMark/>
          </w:tcPr>
          <w:p w:rsidR="0029391C" w:rsidRPr="006A4EF7"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32 918 554</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8 011 658</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7 222 978</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7 222 978</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48 153 190</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85%</w:t>
            </w:r>
          </w:p>
        </w:tc>
      </w:tr>
      <w:tr w:rsidR="00863E9A" w:rsidRPr="006A4EF7" w:rsidTr="00EB11F4">
        <w:trPr>
          <w:trHeight w:val="915"/>
        </w:trPr>
        <w:tc>
          <w:tcPr>
            <w:tcW w:w="1072"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97"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253"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80"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Najbardziej oddalone lub północne słabo zaludnione</w:t>
            </w:r>
          </w:p>
        </w:tc>
        <w:tc>
          <w:tcPr>
            <w:tcW w:w="1276" w:type="dxa"/>
            <w:shd w:val="clear" w:color="auto" w:fill="auto"/>
            <w:vAlign w:val="center"/>
            <w:hideMark/>
          </w:tcPr>
          <w:p w:rsidR="006A4EF7" w:rsidRPr="00863E9A" w:rsidRDefault="006A4EF7" w:rsidP="00863E9A">
            <w:pPr>
              <w:spacing w:after="0" w:line="240" w:lineRule="auto"/>
              <w:jc w:val="center"/>
              <w:rPr>
                <w:rFonts w:eastAsia="Times New Roman" w:cs="Arial"/>
                <w:color w:val="000000"/>
                <w:sz w:val="16"/>
                <w:szCs w:val="16"/>
                <w:lang w:eastAsia="pl-PL"/>
              </w:rPr>
            </w:pPr>
            <w:r w:rsidRPr="00863E9A">
              <w:rPr>
                <w:rFonts w:eastAsia="Times New Roman" w:cs="Arial"/>
                <w:color w:val="000000"/>
                <w:sz w:val="16"/>
                <w:szCs w:val="16"/>
                <w:lang w:eastAsia="pl-PL"/>
              </w:rPr>
              <w:t>n/d</w:t>
            </w:r>
          </w:p>
        </w:tc>
        <w:tc>
          <w:tcPr>
            <w:tcW w:w="1276" w:type="dxa"/>
            <w:shd w:val="clear" w:color="auto" w:fill="auto"/>
            <w:vAlign w:val="center"/>
            <w:hideMark/>
          </w:tcPr>
          <w:p w:rsidR="006A4EF7" w:rsidRPr="006A4EF7" w:rsidRDefault="006A4EF7" w:rsidP="00EB11F4">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275"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r>
      <w:tr w:rsidR="007C4420" w:rsidRPr="006A4EF7" w:rsidTr="00FB6CA1">
        <w:trPr>
          <w:trHeight w:val="315"/>
        </w:trPr>
        <w:tc>
          <w:tcPr>
            <w:tcW w:w="1969" w:type="dxa"/>
            <w:gridSpan w:val="2"/>
            <w:vMerge w:val="restart"/>
            <w:shd w:val="clear" w:color="auto" w:fill="BFBFBF" w:themeFill="background1" w:themeFillShade="BF"/>
            <w:vAlign w:val="center"/>
            <w:hideMark/>
          </w:tcPr>
          <w:p w:rsidR="007C4420" w:rsidRPr="00863E9A" w:rsidRDefault="007C4420" w:rsidP="006A4EF7">
            <w:pPr>
              <w:spacing w:after="0" w:line="240" w:lineRule="auto"/>
              <w:rPr>
                <w:rFonts w:eastAsia="Times New Roman" w:cs="Arial"/>
                <w:b/>
                <w:bCs/>
                <w:color w:val="000000"/>
                <w:sz w:val="16"/>
                <w:szCs w:val="16"/>
                <w:lang w:eastAsia="pl-PL"/>
              </w:rPr>
            </w:pPr>
          </w:p>
        </w:tc>
        <w:tc>
          <w:tcPr>
            <w:tcW w:w="1253" w:type="dxa"/>
            <w:shd w:val="clear" w:color="auto" w:fill="BFBFBF" w:themeFill="background1" w:themeFillShade="BF"/>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tc>
        <w:tc>
          <w:tcPr>
            <w:tcW w:w="880" w:type="dxa"/>
            <w:vMerge w:val="restart"/>
            <w:shd w:val="clear" w:color="auto" w:fill="FFFFFF" w:themeFill="background1"/>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r>
              <w:rPr>
                <w:rFonts w:eastAsia="Times New Roman" w:cs="Arial"/>
                <w:color w:val="000000"/>
                <w:sz w:val="16"/>
                <w:szCs w:val="16"/>
                <w:lang w:eastAsia="pl-PL"/>
              </w:rPr>
              <w:t>EFRR ogółem</w:t>
            </w:r>
          </w:p>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tc>
        <w:tc>
          <w:tcPr>
            <w:tcW w:w="1158" w:type="dxa"/>
            <w:shd w:val="clear" w:color="auto" w:fill="auto"/>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Lepiej rozwinięte</w:t>
            </w:r>
          </w:p>
        </w:tc>
        <w:tc>
          <w:tcPr>
            <w:tcW w:w="1276" w:type="dxa"/>
            <w:shd w:val="clear" w:color="auto" w:fill="auto"/>
            <w:vAlign w:val="center"/>
            <w:hideMark/>
          </w:tcPr>
          <w:p w:rsidR="007C4420" w:rsidRPr="00863E9A" w:rsidRDefault="007C4420" w:rsidP="00863E9A">
            <w:pPr>
              <w:spacing w:after="0" w:line="240" w:lineRule="auto"/>
              <w:jc w:val="right"/>
              <w:rPr>
                <w:rFonts w:eastAsia="Times New Roman" w:cs="Arial"/>
                <w:color w:val="000000"/>
                <w:sz w:val="16"/>
                <w:szCs w:val="16"/>
                <w:lang w:eastAsia="pl-PL"/>
              </w:rPr>
            </w:pPr>
            <w:r w:rsidRPr="00863E9A">
              <w:rPr>
                <w:rFonts w:eastAsia="Times New Roman" w:cs="Arial"/>
                <w:color w:val="000000"/>
                <w:sz w:val="16"/>
                <w:szCs w:val="16"/>
                <w:lang w:eastAsia="pl-PL"/>
              </w:rPr>
              <w:t>116 943 463</w:t>
            </w:r>
          </w:p>
        </w:tc>
        <w:tc>
          <w:tcPr>
            <w:tcW w:w="1276"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94 053 00</w:t>
            </w:r>
            <w:r>
              <w:rPr>
                <w:rFonts w:eastAsia="Times New Roman" w:cs="Arial"/>
                <w:color w:val="000000"/>
                <w:sz w:val="16"/>
                <w:szCs w:val="16"/>
                <w:lang w:eastAsia="pl-PL"/>
              </w:rPr>
              <w:t>9</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22 890 45</w:t>
            </w:r>
            <w:r>
              <w:rPr>
                <w:rFonts w:eastAsia="Times New Roman" w:cs="Arial"/>
                <w:color w:val="000000"/>
                <w:sz w:val="16"/>
                <w:szCs w:val="16"/>
                <w:lang w:eastAsia="pl-PL"/>
              </w:rPr>
              <w:t>4</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116 943 46</w:t>
            </w:r>
            <w:r>
              <w:rPr>
                <w:rFonts w:eastAsia="Times New Roman" w:cs="Arial"/>
                <w:color w:val="000000"/>
                <w:sz w:val="16"/>
                <w:szCs w:val="16"/>
                <w:lang w:eastAsia="pl-PL"/>
              </w:rPr>
              <w:t>3</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69 882 35</w:t>
            </w:r>
            <w:r>
              <w:rPr>
                <w:rFonts w:eastAsia="Times New Roman" w:cs="Arial"/>
                <w:color w:val="000000"/>
                <w:sz w:val="16"/>
                <w:szCs w:val="16"/>
                <w:lang w:eastAsia="pl-PL"/>
              </w:rPr>
              <w:t>2</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47 061 111</w:t>
            </w:r>
          </w:p>
        </w:tc>
        <w:tc>
          <w:tcPr>
            <w:tcW w:w="1275" w:type="dxa"/>
            <w:shd w:val="clear" w:color="auto" w:fill="auto"/>
            <w:vAlign w:val="center"/>
            <w:hideMark/>
          </w:tcPr>
          <w:p w:rsidR="007C4420" w:rsidRPr="006A4EF7" w:rsidRDefault="007C4420" w:rsidP="00C2099E">
            <w:pPr>
              <w:spacing w:before="240"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233 886 92</w:t>
            </w:r>
            <w:r>
              <w:rPr>
                <w:rFonts w:eastAsia="Times New Roman" w:cs="Arial"/>
                <w:color w:val="000000"/>
                <w:sz w:val="16"/>
                <w:szCs w:val="16"/>
                <w:lang w:eastAsia="pl-PL"/>
              </w:rPr>
              <w:t>6</w:t>
            </w:r>
          </w:p>
        </w:tc>
        <w:tc>
          <w:tcPr>
            <w:tcW w:w="993"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50%</w:t>
            </w:r>
          </w:p>
        </w:tc>
      </w:tr>
      <w:tr w:rsidR="007C4420" w:rsidRPr="006A4EF7" w:rsidTr="00FB6CA1">
        <w:trPr>
          <w:trHeight w:val="465"/>
        </w:trPr>
        <w:tc>
          <w:tcPr>
            <w:tcW w:w="1969" w:type="dxa"/>
            <w:gridSpan w:val="2"/>
            <w:vMerge/>
            <w:shd w:val="clear" w:color="auto" w:fill="BFBFBF" w:themeFill="background1" w:themeFillShade="BF"/>
            <w:vAlign w:val="center"/>
            <w:hideMark/>
          </w:tcPr>
          <w:p w:rsidR="007C4420" w:rsidRPr="00863E9A" w:rsidRDefault="007C4420" w:rsidP="006A4EF7">
            <w:pPr>
              <w:spacing w:after="0" w:line="240" w:lineRule="auto"/>
              <w:rPr>
                <w:rFonts w:eastAsia="Times New Roman" w:cs="Arial"/>
                <w:b/>
                <w:bCs/>
                <w:color w:val="000000"/>
                <w:sz w:val="16"/>
                <w:szCs w:val="16"/>
                <w:lang w:eastAsia="pl-PL"/>
              </w:rPr>
            </w:pPr>
          </w:p>
        </w:tc>
        <w:tc>
          <w:tcPr>
            <w:tcW w:w="1253" w:type="dxa"/>
            <w:shd w:val="clear" w:color="auto" w:fill="BFBFBF" w:themeFill="background1" w:themeFillShade="BF"/>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tc>
        <w:tc>
          <w:tcPr>
            <w:tcW w:w="880" w:type="dxa"/>
            <w:vMerge/>
            <w:shd w:val="clear" w:color="auto" w:fill="FFFFFF" w:themeFill="background1"/>
            <w:vAlign w:val="center"/>
            <w:hideMark/>
          </w:tcPr>
          <w:p w:rsidR="007C4420" w:rsidRPr="00863E9A" w:rsidRDefault="007C4420"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W okresie przejściowym</w:t>
            </w:r>
          </w:p>
        </w:tc>
        <w:tc>
          <w:tcPr>
            <w:tcW w:w="1276" w:type="dxa"/>
            <w:shd w:val="clear" w:color="000000" w:fill="FFFFFF"/>
            <w:vAlign w:val="center"/>
            <w:hideMark/>
          </w:tcPr>
          <w:p w:rsidR="007C4420" w:rsidRPr="00863E9A" w:rsidRDefault="007C4420" w:rsidP="00863E9A">
            <w:pPr>
              <w:spacing w:after="0" w:line="240" w:lineRule="auto"/>
              <w:jc w:val="right"/>
              <w:rPr>
                <w:rFonts w:eastAsia="Times New Roman" w:cs="Arial"/>
                <w:color w:val="000000"/>
                <w:sz w:val="16"/>
                <w:szCs w:val="16"/>
                <w:lang w:eastAsia="pl-PL"/>
              </w:rPr>
            </w:pPr>
            <w:r w:rsidRPr="00863E9A">
              <w:rPr>
                <w:rFonts w:eastAsia="Times New Roman" w:cs="Arial"/>
                <w:color w:val="000000"/>
                <w:sz w:val="16"/>
                <w:szCs w:val="16"/>
                <w:lang w:eastAsia="pl-PL"/>
              </w:rPr>
              <w:t>233 886 926</w:t>
            </w:r>
          </w:p>
        </w:tc>
        <w:tc>
          <w:tcPr>
            <w:tcW w:w="1276"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188 106 017</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45 780 909</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100 237 254</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59 899 160</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40 338 094</w:t>
            </w:r>
          </w:p>
        </w:tc>
        <w:tc>
          <w:tcPr>
            <w:tcW w:w="1275"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334 124 180</w:t>
            </w:r>
          </w:p>
        </w:tc>
        <w:tc>
          <w:tcPr>
            <w:tcW w:w="993"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70%</w:t>
            </w:r>
          </w:p>
        </w:tc>
      </w:tr>
      <w:tr w:rsidR="007C4420" w:rsidRPr="006A4EF7" w:rsidTr="00FB6CA1">
        <w:trPr>
          <w:trHeight w:val="315"/>
        </w:trPr>
        <w:tc>
          <w:tcPr>
            <w:tcW w:w="1969" w:type="dxa"/>
            <w:gridSpan w:val="2"/>
            <w:vMerge/>
            <w:shd w:val="clear" w:color="auto" w:fill="BFBFBF" w:themeFill="background1" w:themeFillShade="BF"/>
            <w:vAlign w:val="center"/>
            <w:hideMark/>
          </w:tcPr>
          <w:p w:rsidR="007C4420" w:rsidRPr="00863E9A" w:rsidRDefault="007C4420" w:rsidP="006A4EF7">
            <w:pPr>
              <w:spacing w:after="0" w:line="240" w:lineRule="auto"/>
              <w:rPr>
                <w:rFonts w:eastAsia="Times New Roman" w:cs="Arial"/>
                <w:b/>
                <w:bCs/>
                <w:color w:val="000000"/>
                <w:sz w:val="16"/>
                <w:szCs w:val="16"/>
                <w:lang w:eastAsia="pl-PL"/>
              </w:rPr>
            </w:pPr>
          </w:p>
        </w:tc>
        <w:tc>
          <w:tcPr>
            <w:tcW w:w="1253" w:type="dxa"/>
            <w:shd w:val="clear" w:color="auto" w:fill="BFBFBF" w:themeFill="background1" w:themeFillShade="BF"/>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tc>
        <w:tc>
          <w:tcPr>
            <w:tcW w:w="880" w:type="dxa"/>
            <w:vMerge/>
            <w:shd w:val="clear" w:color="auto" w:fill="FFFFFF" w:themeFill="background1"/>
            <w:vAlign w:val="center"/>
            <w:hideMark/>
          </w:tcPr>
          <w:p w:rsidR="007C4420" w:rsidRPr="00863E9A" w:rsidRDefault="007C4420"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Słabiej rozwinięte</w:t>
            </w:r>
          </w:p>
        </w:tc>
        <w:tc>
          <w:tcPr>
            <w:tcW w:w="1276" w:type="dxa"/>
            <w:shd w:val="clear" w:color="000000" w:fill="FFFFFF"/>
            <w:vAlign w:val="center"/>
            <w:hideMark/>
          </w:tcPr>
          <w:p w:rsidR="007C4420" w:rsidRPr="00863E9A" w:rsidRDefault="007C4420" w:rsidP="00863E9A">
            <w:pPr>
              <w:spacing w:after="0" w:line="240" w:lineRule="auto"/>
              <w:jc w:val="right"/>
              <w:rPr>
                <w:rFonts w:eastAsia="Times New Roman" w:cs="Arial"/>
                <w:color w:val="000000"/>
                <w:sz w:val="16"/>
                <w:szCs w:val="16"/>
                <w:lang w:eastAsia="pl-PL"/>
              </w:rPr>
            </w:pPr>
            <w:r w:rsidRPr="00863E9A">
              <w:rPr>
                <w:rFonts w:eastAsia="Times New Roman" w:cs="Arial"/>
                <w:color w:val="000000"/>
                <w:sz w:val="16"/>
                <w:szCs w:val="16"/>
                <w:lang w:eastAsia="pl-PL"/>
              </w:rPr>
              <w:t>1 637 208 480</w:t>
            </w:r>
          </w:p>
        </w:tc>
        <w:tc>
          <w:tcPr>
            <w:tcW w:w="1276"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1 316 742 11</w:t>
            </w:r>
            <w:r>
              <w:rPr>
                <w:rFonts w:eastAsia="Times New Roman" w:cs="Arial"/>
                <w:color w:val="000000"/>
                <w:sz w:val="16"/>
                <w:szCs w:val="16"/>
                <w:lang w:eastAsia="pl-PL"/>
              </w:rPr>
              <w:t>2</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320 466 36</w:t>
            </w:r>
            <w:r>
              <w:rPr>
                <w:rFonts w:eastAsia="Times New Roman" w:cs="Arial"/>
                <w:color w:val="000000"/>
                <w:sz w:val="16"/>
                <w:szCs w:val="16"/>
                <w:lang w:eastAsia="pl-PL"/>
              </w:rPr>
              <w:t>8</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288 919 144</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172 650 519</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116 268 625</w:t>
            </w:r>
          </w:p>
        </w:tc>
        <w:tc>
          <w:tcPr>
            <w:tcW w:w="1275"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1 926 127 624</w:t>
            </w:r>
          </w:p>
        </w:tc>
        <w:tc>
          <w:tcPr>
            <w:tcW w:w="993"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85%</w:t>
            </w:r>
          </w:p>
        </w:tc>
      </w:tr>
      <w:tr w:rsidR="007C4420" w:rsidRPr="006A4EF7" w:rsidTr="00FB6CA1">
        <w:trPr>
          <w:trHeight w:val="915"/>
        </w:trPr>
        <w:tc>
          <w:tcPr>
            <w:tcW w:w="1969" w:type="dxa"/>
            <w:gridSpan w:val="2"/>
            <w:vMerge/>
            <w:shd w:val="clear" w:color="auto" w:fill="BFBFBF" w:themeFill="background1" w:themeFillShade="BF"/>
            <w:vAlign w:val="center"/>
            <w:hideMark/>
          </w:tcPr>
          <w:p w:rsidR="007C4420" w:rsidRPr="00863E9A" w:rsidRDefault="007C4420" w:rsidP="006A4EF7">
            <w:pPr>
              <w:spacing w:after="0" w:line="240" w:lineRule="auto"/>
              <w:rPr>
                <w:rFonts w:eastAsia="Times New Roman" w:cs="Arial"/>
                <w:b/>
                <w:bCs/>
                <w:color w:val="000000"/>
                <w:sz w:val="16"/>
                <w:szCs w:val="16"/>
                <w:lang w:eastAsia="pl-PL"/>
              </w:rPr>
            </w:pPr>
          </w:p>
        </w:tc>
        <w:tc>
          <w:tcPr>
            <w:tcW w:w="1253" w:type="dxa"/>
            <w:shd w:val="clear" w:color="auto" w:fill="BFBFBF" w:themeFill="background1" w:themeFillShade="BF"/>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tc>
        <w:tc>
          <w:tcPr>
            <w:tcW w:w="880" w:type="dxa"/>
            <w:vMerge/>
            <w:shd w:val="clear" w:color="auto" w:fill="FFFFFF" w:themeFill="background1"/>
            <w:vAlign w:val="center"/>
            <w:hideMark/>
          </w:tcPr>
          <w:p w:rsidR="007C4420" w:rsidRPr="00863E9A" w:rsidRDefault="007C4420"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Najbardziej oddalone lub północne słabo zaludnione</w:t>
            </w:r>
          </w:p>
        </w:tc>
        <w:tc>
          <w:tcPr>
            <w:tcW w:w="1276" w:type="dxa"/>
            <w:shd w:val="clear" w:color="auto" w:fill="auto"/>
            <w:vAlign w:val="center"/>
            <w:hideMark/>
          </w:tcPr>
          <w:p w:rsidR="007C4420" w:rsidRPr="00863E9A" w:rsidRDefault="007C4420" w:rsidP="00863E9A">
            <w:pPr>
              <w:spacing w:after="0" w:line="240" w:lineRule="auto"/>
              <w:jc w:val="center"/>
              <w:rPr>
                <w:rFonts w:eastAsia="Times New Roman" w:cs="Arial"/>
                <w:color w:val="000000"/>
                <w:sz w:val="16"/>
                <w:szCs w:val="16"/>
                <w:lang w:eastAsia="pl-PL"/>
              </w:rPr>
            </w:pPr>
            <w:r w:rsidRPr="00863E9A">
              <w:rPr>
                <w:rFonts w:eastAsia="Times New Roman" w:cs="Arial"/>
                <w:color w:val="000000"/>
                <w:sz w:val="16"/>
                <w:szCs w:val="16"/>
                <w:lang w:eastAsia="pl-PL"/>
              </w:rPr>
              <w:t>n/d</w:t>
            </w:r>
          </w:p>
        </w:tc>
        <w:tc>
          <w:tcPr>
            <w:tcW w:w="1276" w:type="dxa"/>
            <w:shd w:val="clear" w:color="auto" w:fill="auto"/>
            <w:vAlign w:val="center"/>
            <w:hideMark/>
          </w:tcPr>
          <w:p w:rsidR="007C4420" w:rsidRPr="006A4EF7" w:rsidRDefault="007C4420">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275"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993"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r>
      <w:tr w:rsidR="00EB11F4" w:rsidRPr="006A4EF7" w:rsidTr="00C2099E">
        <w:trPr>
          <w:trHeight w:val="315"/>
        </w:trPr>
        <w:tc>
          <w:tcPr>
            <w:tcW w:w="1969" w:type="dxa"/>
            <w:gridSpan w:val="2"/>
            <w:shd w:val="clear" w:color="auto" w:fill="FFFFFF" w:themeFill="background1"/>
            <w:vAlign w:val="center"/>
            <w:hideMark/>
          </w:tcPr>
          <w:p w:rsidR="006A4EF7" w:rsidRPr="006A4EF7" w:rsidRDefault="006A4EF7" w:rsidP="006A4EF7">
            <w:pPr>
              <w:spacing w:after="0" w:line="240" w:lineRule="auto"/>
              <w:rPr>
                <w:rFonts w:eastAsia="Times New Roman" w:cs="Arial"/>
                <w:b/>
                <w:bCs/>
                <w:color w:val="000000"/>
                <w:sz w:val="16"/>
                <w:szCs w:val="16"/>
                <w:lang w:eastAsia="pl-PL"/>
              </w:rPr>
            </w:pPr>
          </w:p>
        </w:tc>
        <w:tc>
          <w:tcPr>
            <w:tcW w:w="1253" w:type="dxa"/>
            <w:shd w:val="clear" w:color="auto" w:fill="FFFFFF" w:themeFill="background1"/>
            <w:vAlign w:val="center"/>
            <w:hideMark/>
          </w:tcPr>
          <w:p w:rsidR="006A4EF7" w:rsidRPr="006A4EF7" w:rsidRDefault="006A4EF7" w:rsidP="004B2E92">
            <w:pPr>
              <w:spacing w:after="0" w:line="240" w:lineRule="auto"/>
              <w:rPr>
                <w:rFonts w:eastAsia="Times New Roman" w:cs="Arial"/>
                <w:color w:val="000000"/>
                <w:sz w:val="16"/>
                <w:szCs w:val="16"/>
                <w:lang w:eastAsia="pl-PL"/>
              </w:rPr>
            </w:pPr>
            <w:r w:rsidRPr="006A4EF7">
              <w:rPr>
                <w:rFonts w:eastAsia="Times New Roman" w:cs="Arial"/>
                <w:color w:val="000000"/>
                <w:sz w:val="16"/>
                <w:szCs w:val="16"/>
                <w:lang w:eastAsia="pl-PL"/>
              </w:rPr>
              <w:t> </w:t>
            </w:r>
          </w:p>
        </w:tc>
        <w:tc>
          <w:tcPr>
            <w:tcW w:w="880" w:type="dxa"/>
            <w:shd w:val="clear" w:color="auto" w:fill="FFFFFF" w:themeFill="background1"/>
            <w:vAlign w:val="center"/>
            <w:hideMark/>
          </w:tcPr>
          <w:p w:rsidR="006A4EF7" w:rsidRPr="006A4EF7" w:rsidRDefault="006A4EF7" w:rsidP="006A4EF7">
            <w:pPr>
              <w:spacing w:after="0" w:line="240" w:lineRule="auto"/>
              <w:rPr>
                <w:rFonts w:eastAsia="Times New Roman" w:cs="Arial"/>
                <w:color w:val="000000"/>
                <w:sz w:val="16"/>
                <w:szCs w:val="16"/>
                <w:lang w:eastAsia="pl-PL"/>
              </w:rPr>
            </w:pPr>
            <w:r w:rsidRPr="006A4EF7">
              <w:rPr>
                <w:rFonts w:eastAsia="Times New Roman" w:cs="Arial"/>
                <w:color w:val="000000"/>
                <w:sz w:val="16"/>
                <w:szCs w:val="16"/>
                <w:lang w:eastAsia="pl-PL"/>
              </w:rPr>
              <w:t> </w:t>
            </w:r>
            <w:r w:rsidR="004B2E92" w:rsidRPr="006A4EF7">
              <w:rPr>
                <w:rFonts w:eastAsia="Times New Roman" w:cs="Arial"/>
                <w:b/>
                <w:bCs/>
                <w:color w:val="000000"/>
                <w:sz w:val="16"/>
                <w:szCs w:val="16"/>
                <w:lang w:eastAsia="pl-PL"/>
              </w:rPr>
              <w:t>Suma całkowita</w:t>
            </w:r>
          </w:p>
        </w:tc>
        <w:tc>
          <w:tcPr>
            <w:tcW w:w="1158" w:type="dxa"/>
            <w:shd w:val="clear" w:color="auto" w:fill="auto"/>
            <w:vAlign w:val="center"/>
            <w:hideMark/>
          </w:tcPr>
          <w:p w:rsidR="006A4EF7" w:rsidRPr="006A4EF7" w:rsidRDefault="006A4EF7" w:rsidP="006A4EF7">
            <w:pPr>
              <w:spacing w:after="0" w:line="240" w:lineRule="auto"/>
              <w:rPr>
                <w:rFonts w:eastAsia="Times New Roman" w:cs="Arial"/>
                <w:color w:val="000000"/>
                <w:sz w:val="16"/>
                <w:szCs w:val="16"/>
                <w:lang w:eastAsia="pl-PL"/>
              </w:rPr>
            </w:pPr>
            <w:r w:rsidRPr="006A4EF7">
              <w:rPr>
                <w:rFonts w:eastAsia="Times New Roman" w:cs="Arial"/>
                <w:color w:val="000000"/>
                <w:sz w:val="16"/>
                <w:szCs w:val="16"/>
                <w:lang w:eastAsia="pl-PL"/>
              </w:rPr>
              <w:t> </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1 988 038 869</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1 598 901 138</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389 137 731</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506 099 862</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302 432 032</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203 667 830</w:t>
            </w:r>
          </w:p>
        </w:tc>
        <w:tc>
          <w:tcPr>
            <w:tcW w:w="1275"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2 494 138 731</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80%</w:t>
            </w:r>
          </w:p>
        </w:tc>
      </w:tr>
    </w:tbl>
    <w:p w:rsidR="00BC6CDB" w:rsidRPr="006A70A0" w:rsidRDefault="00BC6CDB" w:rsidP="00BC6CDB">
      <w:pPr>
        <w:rPr>
          <w:noProof/>
          <w:sz w:val="18"/>
          <w:szCs w:val="18"/>
          <w:lang w:eastAsia="pl-PL" w:bidi="pl-PL"/>
        </w:rPr>
      </w:pPr>
      <w:r w:rsidRPr="006A70A0">
        <w:rPr>
          <w:noProof/>
          <w:sz w:val="18"/>
          <w:szCs w:val="18"/>
          <w:lang w:eastAsia="pl-PL" w:bidi="pl-PL"/>
        </w:rPr>
        <w:t xml:space="preserve">* W odniesieniu do EFRR: regiony słabiej rozwinięte, w okresie przejściowym, lepiej rozwinięte i, w stosownych przypadkach, szczególna alokacja dla najbardziej oddalonych i słabo zaludnionych regionów północnych. W odniesieniu do EFS+: regiony słabiej rozwinięte, w okresie przejściowym, lepiej rozwinięte i, w stosownych przypadkach, dodatkowa alokacja dla regionów najbardziej oddalonych. W odniesieniu do Funduszu Spójności: nie dotyczy. W przypadku pomocy technicznej zastosowanie kategorii regionu zależy od wyboru funduszu. </w:t>
      </w:r>
    </w:p>
    <w:p w:rsidR="00E963F9" w:rsidRDefault="00E963F9" w:rsidP="002340D7">
      <w:pPr>
        <w:rPr>
          <w:b/>
          <w:noProof/>
          <w:lang w:eastAsia="pl-PL" w:bidi="pl-PL"/>
        </w:rPr>
        <w:sectPr w:rsidR="00E963F9" w:rsidSect="00F62EBD">
          <w:headerReference w:type="even" r:id="rId21"/>
          <w:headerReference w:type="default" r:id="rId22"/>
          <w:footerReference w:type="even" r:id="rId23"/>
          <w:footerReference w:type="default" r:id="rId24"/>
          <w:headerReference w:type="first" r:id="rId25"/>
          <w:footerReference w:type="first" r:id="rId26"/>
          <w:pgSz w:w="16838" w:h="11906" w:orient="landscape"/>
          <w:pgMar w:top="1418" w:right="851" w:bottom="1418" w:left="851" w:header="709" w:footer="709" w:gutter="0"/>
          <w:cols w:space="708"/>
          <w:docGrid w:linePitch="360"/>
        </w:sectPr>
      </w:pPr>
    </w:p>
    <w:p w:rsidR="009E4211" w:rsidRPr="00081DCE" w:rsidRDefault="00F410FE" w:rsidP="00AD789B">
      <w:pPr>
        <w:pStyle w:val="Nagwek1"/>
        <w:rPr>
          <w:iCs/>
          <w:noProof/>
        </w:rPr>
      </w:pPr>
      <w:bookmarkStart w:id="435" w:name="_Toc69732686"/>
      <w:bookmarkEnd w:id="435"/>
      <w:r w:rsidRPr="00081DCE">
        <w:rPr>
          <w:rFonts w:eastAsia="Calibri"/>
          <w:noProof/>
        </w:rPr>
        <w:lastRenderedPageBreak/>
        <w:tab/>
      </w:r>
      <w:bookmarkStart w:id="436" w:name="_Toc67650476"/>
      <w:bookmarkStart w:id="437" w:name="_Toc67650809"/>
      <w:bookmarkStart w:id="438" w:name="_Toc67654921"/>
      <w:bookmarkStart w:id="439" w:name="_Toc69393351"/>
      <w:bookmarkStart w:id="440" w:name="_Toc87283009"/>
      <w:r w:rsidR="009E4211" w:rsidRPr="00081DCE">
        <w:rPr>
          <w:rFonts w:eastAsia="Calibri"/>
          <w:noProof/>
        </w:rPr>
        <w:t>Warunki podstawowe</w:t>
      </w:r>
      <w:bookmarkEnd w:id="436"/>
      <w:bookmarkEnd w:id="437"/>
      <w:bookmarkEnd w:id="438"/>
      <w:bookmarkEnd w:id="439"/>
      <w:bookmarkEnd w:id="440"/>
    </w:p>
    <w:p w:rsidR="008D65A7" w:rsidRDefault="00094099" w:rsidP="00081DCE">
      <w:pPr>
        <w:rPr>
          <w:b/>
          <w:noProof/>
          <w:lang w:eastAsia="pl-PL" w:bidi="pl-PL"/>
        </w:rPr>
      </w:pPr>
      <w:r>
        <w:rPr>
          <w:b/>
          <w:noProof/>
          <w:lang w:eastAsia="pl-PL" w:bidi="pl-PL"/>
        </w:rPr>
        <w:t>Tabela 19</w:t>
      </w:r>
      <w:r w:rsidR="00796F5A" w:rsidRPr="00081DCE">
        <w:rPr>
          <w:b/>
          <w:noProof/>
          <w:lang w:eastAsia="pl-PL" w:bidi="pl-PL"/>
        </w:rPr>
        <w:t>: Warunki podstawowe</w:t>
      </w:r>
    </w:p>
    <w:tbl>
      <w:tblPr>
        <w:tblpPr w:leftFromText="141" w:rightFromText="141" w:vertAnchor="page" w:horzAnchor="margin" w:tblpY="3503"/>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851"/>
        <w:gridCol w:w="567"/>
        <w:gridCol w:w="992"/>
        <w:gridCol w:w="3686"/>
        <w:gridCol w:w="1134"/>
        <w:gridCol w:w="2268"/>
        <w:gridCol w:w="3827"/>
      </w:tblGrid>
      <w:tr w:rsidR="00AF455A" w:rsidRPr="003719E7" w:rsidTr="00401073">
        <w:trPr>
          <w:trHeight w:val="813"/>
          <w:tblHeader/>
        </w:trPr>
        <w:tc>
          <w:tcPr>
            <w:tcW w:w="1242"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Warunki podstawowe</w:t>
            </w:r>
          </w:p>
        </w:tc>
        <w:tc>
          <w:tcPr>
            <w:tcW w:w="851"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Fundusz</w:t>
            </w:r>
          </w:p>
        </w:tc>
        <w:tc>
          <w:tcPr>
            <w:tcW w:w="567"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Cel szczegółowy</w:t>
            </w:r>
          </w:p>
          <w:p w:rsidR="00AF455A" w:rsidRPr="00775D8D" w:rsidRDefault="00AF455A" w:rsidP="00401073">
            <w:pPr>
              <w:spacing w:after="0"/>
              <w:jc w:val="both"/>
              <w:rPr>
                <w:rFonts w:eastAsia="Times New Roman" w:cs="Arial"/>
                <w:iCs/>
                <w:noProof/>
                <w:sz w:val="18"/>
                <w:szCs w:val="18"/>
              </w:rPr>
            </w:pPr>
          </w:p>
        </w:tc>
        <w:tc>
          <w:tcPr>
            <w:tcW w:w="992"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Spełnienie warunku podstawowego</w:t>
            </w:r>
          </w:p>
        </w:tc>
        <w:tc>
          <w:tcPr>
            <w:tcW w:w="3686"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Kryteria</w:t>
            </w:r>
          </w:p>
        </w:tc>
        <w:tc>
          <w:tcPr>
            <w:tcW w:w="1134"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Spełnienie kryteriów T/N</w:t>
            </w:r>
          </w:p>
        </w:tc>
        <w:tc>
          <w:tcPr>
            <w:tcW w:w="2268"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Odniesienie do odpowiednich dokumentów  [500]</w:t>
            </w:r>
          </w:p>
        </w:tc>
        <w:tc>
          <w:tcPr>
            <w:tcW w:w="3827"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Uzasadnienie [1000]</w:t>
            </w:r>
          </w:p>
        </w:tc>
      </w:tr>
      <w:tr w:rsidR="00AF455A" w:rsidRPr="003719E7" w:rsidTr="00401073">
        <w:trPr>
          <w:trHeight w:val="771"/>
        </w:trPr>
        <w:tc>
          <w:tcPr>
            <w:tcW w:w="1242" w:type="dxa"/>
            <w:vMerge w:val="restart"/>
          </w:tcPr>
          <w:p w:rsidR="00AF455A" w:rsidRPr="00775D8D" w:rsidRDefault="00AF455A" w:rsidP="00401073">
            <w:pPr>
              <w:spacing w:after="0"/>
              <w:jc w:val="both"/>
              <w:rPr>
                <w:rFonts w:cs="Arial"/>
                <w:b/>
                <w:sz w:val="18"/>
                <w:szCs w:val="18"/>
              </w:rPr>
            </w:pPr>
            <w:r w:rsidRPr="00775D8D">
              <w:rPr>
                <w:rFonts w:cs="Arial"/>
                <w:sz w:val="18"/>
                <w:szCs w:val="18"/>
              </w:rPr>
              <w:t>Skuteczne mechanizmy monitorowania rynku zamówień publicznych</w:t>
            </w:r>
          </w:p>
        </w:tc>
        <w:tc>
          <w:tcPr>
            <w:tcW w:w="851"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EFRR</w:t>
            </w:r>
          </w:p>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sz w:val="18"/>
                <w:szCs w:val="18"/>
              </w:rPr>
            </w:pPr>
          </w:p>
        </w:tc>
        <w:tc>
          <w:tcPr>
            <w:tcW w:w="992" w:type="dxa"/>
            <w:vMerge w:val="restart"/>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3686" w:type="dxa"/>
          </w:tcPr>
          <w:p w:rsidR="00AF455A" w:rsidRPr="00775D8D" w:rsidRDefault="00AF455A" w:rsidP="00401073">
            <w:pPr>
              <w:spacing w:after="0"/>
              <w:rPr>
                <w:rFonts w:cs="Arial"/>
                <w:sz w:val="18"/>
                <w:szCs w:val="18"/>
              </w:rPr>
            </w:pPr>
            <w:r w:rsidRPr="00775D8D">
              <w:rPr>
                <w:rFonts w:cs="Arial"/>
                <w:sz w:val="18"/>
                <w:szCs w:val="18"/>
              </w:rPr>
              <w:t>Istnienie mechanizmów monitorowania obejmujących wszystkie umowy w sprawie zamówień publicznych oraz</w:t>
            </w:r>
          </w:p>
          <w:p w:rsidR="00AF455A" w:rsidRPr="00775D8D" w:rsidRDefault="00AF455A" w:rsidP="00401073">
            <w:pPr>
              <w:spacing w:after="0"/>
              <w:rPr>
                <w:rFonts w:cs="Arial"/>
                <w:sz w:val="18"/>
                <w:szCs w:val="18"/>
              </w:rPr>
            </w:pPr>
            <w:r w:rsidRPr="00775D8D">
              <w:rPr>
                <w:rFonts w:cs="Arial"/>
                <w:sz w:val="18"/>
                <w:szCs w:val="18"/>
              </w:rPr>
              <w:t>postępowania w sprawie tych zamówień w ramach Funduszy</w:t>
            </w:r>
          </w:p>
          <w:p w:rsidR="00AF455A" w:rsidRPr="00775D8D" w:rsidRDefault="00AF455A" w:rsidP="00401073">
            <w:pPr>
              <w:spacing w:after="0"/>
              <w:rPr>
                <w:rFonts w:cs="Arial"/>
                <w:sz w:val="18"/>
                <w:szCs w:val="18"/>
              </w:rPr>
            </w:pPr>
            <w:r w:rsidRPr="00775D8D">
              <w:rPr>
                <w:rFonts w:cs="Arial"/>
                <w:sz w:val="18"/>
                <w:szCs w:val="18"/>
              </w:rPr>
              <w:t>zgodnie z prawodawstwem Unii dotyczącym zamówień.</w:t>
            </w:r>
          </w:p>
          <w:p w:rsidR="00AF455A" w:rsidRPr="00775D8D" w:rsidRDefault="00AF455A" w:rsidP="00401073">
            <w:pPr>
              <w:spacing w:after="0"/>
              <w:rPr>
                <w:rFonts w:cs="Arial"/>
                <w:sz w:val="18"/>
                <w:szCs w:val="18"/>
              </w:rPr>
            </w:pPr>
          </w:p>
          <w:p w:rsidR="00AF455A" w:rsidRPr="00775D8D" w:rsidRDefault="00AF455A" w:rsidP="00401073">
            <w:pPr>
              <w:spacing w:after="0"/>
              <w:rPr>
                <w:rFonts w:cs="Arial"/>
                <w:sz w:val="18"/>
                <w:szCs w:val="18"/>
              </w:rPr>
            </w:pPr>
            <w:r w:rsidRPr="00775D8D">
              <w:rPr>
                <w:rFonts w:cs="Arial"/>
                <w:sz w:val="18"/>
                <w:szCs w:val="18"/>
              </w:rPr>
              <w:t>Wymóg ten obejmuje:</w:t>
            </w:r>
          </w:p>
          <w:p w:rsidR="00AF455A" w:rsidRPr="00775D8D" w:rsidRDefault="00AF455A" w:rsidP="00401073">
            <w:pPr>
              <w:spacing w:after="0"/>
              <w:rPr>
                <w:rFonts w:cs="Arial"/>
                <w:sz w:val="18"/>
                <w:szCs w:val="18"/>
              </w:rPr>
            </w:pPr>
            <w:r w:rsidRPr="00775D8D">
              <w:rPr>
                <w:rFonts w:cs="Arial"/>
                <w:sz w:val="18"/>
                <w:szCs w:val="18"/>
              </w:rPr>
              <w:t>1. rozwiązania mające zapewnić gromadzenie faktycznych</w:t>
            </w:r>
          </w:p>
          <w:p w:rsidR="00AF455A" w:rsidRPr="00775D8D" w:rsidRDefault="00AF455A" w:rsidP="00401073">
            <w:pPr>
              <w:spacing w:after="0"/>
              <w:rPr>
                <w:rFonts w:cs="Arial"/>
                <w:sz w:val="18"/>
                <w:szCs w:val="18"/>
              </w:rPr>
            </w:pPr>
            <w:r w:rsidRPr="00775D8D">
              <w:rPr>
                <w:rFonts w:cs="Arial"/>
                <w:sz w:val="18"/>
                <w:szCs w:val="18"/>
              </w:rPr>
              <w:t>i wiarygodnych danych dotyczących postępowań w sprawie</w:t>
            </w:r>
          </w:p>
          <w:p w:rsidR="00AF455A" w:rsidRPr="00775D8D" w:rsidRDefault="00AF455A" w:rsidP="00401073">
            <w:pPr>
              <w:spacing w:after="0"/>
              <w:rPr>
                <w:rFonts w:cs="Arial"/>
                <w:sz w:val="18"/>
                <w:szCs w:val="18"/>
              </w:rPr>
            </w:pPr>
            <w:r w:rsidRPr="00775D8D">
              <w:rPr>
                <w:rFonts w:cs="Arial"/>
                <w:sz w:val="18"/>
                <w:szCs w:val="18"/>
              </w:rPr>
              <w:t>zamówień publicznych o wartości powyżej unijnych progów</w:t>
            </w:r>
          </w:p>
          <w:p w:rsidR="00AF455A" w:rsidRPr="00775D8D" w:rsidRDefault="00AF455A" w:rsidP="00401073">
            <w:pPr>
              <w:spacing w:after="0"/>
              <w:rPr>
                <w:rFonts w:cs="Arial"/>
                <w:sz w:val="18"/>
                <w:szCs w:val="18"/>
              </w:rPr>
            </w:pPr>
            <w:r w:rsidRPr="00775D8D">
              <w:rPr>
                <w:rFonts w:cs="Arial"/>
                <w:sz w:val="18"/>
                <w:szCs w:val="18"/>
              </w:rPr>
              <w:t>zgodnie z obowiązkami sprawozdawczymi na mocy art. 83</w:t>
            </w:r>
          </w:p>
          <w:p w:rsidR="00AF455A" w:rsidRPr="00775D8D" w:rsidRDefault="00AF455A" w:rsidP="00401073">
            <w:pPr>
              <w:spacing w:after="0"/>
              <w:rPr>
                <w:rFonts w:cs="Arial"/>
                <w:sz w:val="18"/>
                <w:szCs w:val="18"/>
              </w:rPr>
            </w:pPr>
            <w:r w:rsidRPr="00775D8D">
              <w:rPr>
                <w:rFonts w:cs="Arial"/>
                <w:sz w:val="18"/>
                <w:szCs w:val="18"/>
              </w:rPr>
              <w:t>i 84 dyrektywy 2014/24/UE oraz art. 99 i 100 dyrektywy 2014/25/UE;</w:t>
            </w:r>
          </w:p>
        </w:tc>
        <w:tc>
          <w:tcPr>
            <w:tcW w:w="1134" w:type="dxa"/>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2268" w:type="dxa"/>
            <w:vMerge w:val="restart"/>
          </w:tcPr>
          <w:p w:rsidR="00AF455A" w:rsidRPr="00775D8D" w:rsidRDefault="00AF455A" w:rsidP="00B62D10">
            <w:pPr>
              <w:spacing w:after="0"/>
              <w:rPr>
                <w:rFonts w:cs="Arial"/>
                <w:bCs/>
                <w:sz w:val="18"/>
                <w:szCs w:val="18"/>
              </w:rPr>
            </w:pPr>
            <w:r w:rsidRPr="00775D8D">
              <w:rPr>
                <w:rFonts w:cs="Arial"/>
                <w:bCs/>
                <w:sz w:val="18"/>
                <w:szCs w:val="18"/>
              </w:rPr>
              <w:t>Warunek spełniony poprzez Ustawę z dnia 11 września 2019 r. - Prawo zamówień publicznych</w:t>
            </w:r>
            <w:r w:rsidRPr="00775D8D" w:rsidDel="00CB3B88">
              <w:rPr>
                <w:rFonts w:cs="Arial"/>
                <w:bCs/>
                <w:sz w:val="18"/>
                <w:szCs w:val="18"/>
              </w:rPr>
              <w:t xml:space="preserve"> </w:t>
            </w:r>
            <w:r w:rsidRPr="00775D8D">
              <w:rPr>
                <w:rFonts w:cs="Arial"/>
                <w:bCs/>
                <w:sz w:val="18"/>
                <w:szCs w:val="18"/>
              </w:rPr>
              <w:t>(Dz.U. 2019 poz. 2019) oraz Rozporządzenia Ministra Rozwoju i Finansów z dnia 15 grudnia 2016 r. w sprawie informacji zawartych w rocznym sprawozdaniu o udzielonych zamówieniach, jego wzoru oraz sposobu przekazywania (Dz. U. 2016 poz. 2038).</w:t>
            </w:r>
          </w:p>
          <w:p w:rsidR="00AF455A" w:rsidRPr="00775D8D" w:rsidRDefault="00AF455A" w:rsidP="00401073">
            <w:pPr>
              <w:spacing w:after="0"/>
              <w:jc w:val="both"/>
              <w:rPr>
                <w:rFonts w:cs="Arial"/>
                <w:bCs/>
                <w:sz w:val="18"/>
                <w:szCs w:val="18"/>
              </w:rPr>
            </w:pPr>
          </w:p>
          <w:p w:rsidR="00AF455A" w:rsidRPr="00775D8D" w:rsidRDefault="00752563" w:rsidP="00401073">
            <w:pPr>
              <w:spacing w:after="0"/>
              <w:jc w:val="both"/>
              <w:rPr>
                <w:rFonts w:cs="Arial"/>
                <w:noProof/>
                <w:sz w:val="18"/>
                <w:szCs w:val="18"/>
              </w:rPr>
            </w:pPr>
            <w:hyperlink r:id="rId27" w:history="1">
              <w:r w:rsidR="00AF455A" w:rsidRPr="00775D8D">
                <w:rPr>
                  <w:rStyle w:val="Hipercze"/>
                  <w:rFonts w:cs="Arial"/>
                  <w:b/>
                  <w:bCs/>
                  <w:sz w:val="18"/>
                  <w:szCs w:val="18"/>
                </w:rPr>
                <w:t>http://isap.sejm.gov.pl/i</w:t>
              </w:r>
              <w:r w:rsidR="00AF455A" w:rsidRPr="00775D8D">
                <w:rPr>
                  <w:rStyle w:val="Hipercze"/>
                  <w:rFonts w:cs="Arial"/>
                  <w:b/>
                  <w:bCs/>
                  <w:sz w:val="18"/>
                  <w:szCs w:val="18"/>
                </w:rPr>
                <w:lastRenderedPageBreak/>
                <w:t>sap.nsf/download.xsp/WDU20190002019/U/D20192019Lj.pdf</w:t>
              </w:r>
            </w:hyperlink>
          </w:p>
        </w:tc>
        <w:tc>
          <w:tcPr>
            <w:tcW w:w="3827" w:type="dxa"/>
          </w:tcPr>
          <w:p w:rsidR="00AF455A" w:rsidRPr="00775D8D" w:rsidRDefault="00AF455A" w:rsidP="00401073">
            <w:pPr>
              <w:spacing w:after="0"/>
              <w:rPr>
                <w:rFonts w:cs="Arial"/>
                <w:sz w:val="18"/>
                <w:szCs w:val="18"/>
              </w:rPr>
            </w:pPr>
            <w:r w:rsidRPr="00775D8D">
              <w:rPr>
                <w:rFonts w:cs="Arial"/>
                <w:b/>
                <w:bCs/>
                <w:sz w:val="18"/>
                <w:szCs w:val="18"/>
              </w:rPr>
              <w:lastRenderedPageBreak/>
              <w:t>Kryterium 1.</w:t>
            </w:r>
            <w:r w:rsidRPr="00775D8D">
              <w:rPr>
                <w:rFonts w:cs="Arial"/>
                <w:sz w:val="18"/>
                <w:szCs w:val="18"/>
              </w:rPr>
              <w:t xml:space="preserve"> </w:t>
            </w:r>
          </w:p>
          <w:p w:rsidR="00AF455A" w:rsidRPr="00775D8D" w:rsidRDefault="00AF455A" w:rsidP="00401073">
            <w:pPr>
              <w:spacing w:after="0"/>
              <w:rPr>
                <w:rFonts w:cs="Arial"/>
                <w:b/>
                <w:bCs/>
                <w:sz w:val="18"/>
                <w:szCs w:val="18"/>
              </w:rPr>
            </w:pPr>
            <w:r w:rsidRPr="00775D8D">
              <w:rPr>
                <w:rFonts w:cs="Arial"/>
                <w:bCs/>
                <w:sz w:val="18"/>
                <w:szCs w:val="18"/>
              </w:rPr>
              <w:t xml:space="preserve">Zgodnie z obowiązkami wynikającymi z dyrektyw, UZP przygotowuje co 3 lata sprawozdania z monitorowania systemu zam. </w:t>
            </w:r>
            <w:proofErr w:type="spellStart"/>
            <w:r w:rsidRPr="00775D8D">
              <w:rPr>
                <w:rFonts w:cs="Arial"/>
                <w:bCs/>
                <w:sz w:val="18"/>
                <w:szCs w:val="18"/>
              </w:rPr>
              <w:t>publ</w:t>
            </w:r>
            <w:proofErr w:type="spellEnd"/>
            <w:r w:rsidRPr="00775D8D">
              <w:rPr>
                <w:rFonts w:cs="Arial"/>
                <w:bCs/>
                <w:sz w:val="18"/>
                <w:szCs w:val="18"/>
              </w:rPr>
              <w:t xml:space="preserve">. oparte o dane otrzymywane od zamawiających w rocznych sprawozdaniach o udzielonych zam. </w:t>
            </w:r>
            <w:proofErr w:type="spellStart"/>
            <w:r w:rsidRPr="00775D8D">
              <w:rPr>
                <w:rFonts w:cs="Arial"/>
                <w:bCs/>
                <w:sz w:val="18"/>
                <w:szCs w:val="18"/>
              </w:rPr>
              <w:t>publ</w:t>
            </w:r>
            <w:proofErr w:type="spellEnd"/>
            <w:r w:rsidRPr="00775D8D">
              <w:rPr>
                <w:rFonts w:cs="Arial"/>
                <w:bCs/>
                <w:sz w:val="18"/>
                <w:szCs w:val="18"/>
              </w:rPr>
              <w:t>., dane pochodzące z TED oraz informacje o wynikach kontroli prowadzonych przez Prezesa UZP</w:t>
            </w:r>
            <w:r w:rsidRPr="00775D8D">
              <w:rPr>
                <w:rFonts w:cs="Arial"/>
                <w:b/>
                <w:bCs/>
                <w:sz w:val="18"/>
                <w:szCs w:val="18"/>
              </w:rPr>
              <w:t>.</w:t>
            </w:r>
          </w:p>
          <w:p w:rsidR="00AF455A" w:rsidRPr="00775D8D" w:rsidRDefault="00AF455A" w:rsidP="00401073">
            <w:pPr>
              <w:spacing w:after="0"/>
              <w:jc w:val="both"/>
              <w:rPr>
                <w:rFonts w:cs="Arial"/>
                <w:noProof/>
                <w:sz w:val="18"/>
                <w:szCs w:val="18"/>
              </w:rPr>
            </w:pPr>
          </w:p>
        </w:tc>
      </w:tr>
      <w:tr w:rsidR="00AF455A" w:rsidRPr="003719E7" w:rsidTr="00401073">
        <w:trPr>
          <w:trHeight w:val="771"/>
        </w:trPr>
        <w:tc>
          <w:tcPr>
            <w:tcW w:w="1242" w:type="dxa"/>
            <w:vMerge/>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color w:val="0070C0"/>
                <w:sz w:val="18"/>
                <w:szCs w:val="18"/>
              </w:rPr>
            </w:pPr>
          </w:p>
        </w:tc>
        <w:tc>
          <w:tcPr>
            <w:tcW w:w="992" w:type="dxa"/>
            <w:vMerge/>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2. rozwiązania mające zapewnić, by dane obejmowały co</w:t>
            </w:r>
          </w:p>
          <w:p w:rsidR="00AF455A" w:rsidRPr="00775D8D" w:rsidRDefault="00AF455A" w:rsidP="00401073">
            <w:pPr>
              <w:spacing w:after="0"/>
              <w:rPr>
                <w:rFonts w:cs="Arial"/>
                <w:sz w:val="18"/>
                <w:szCs w:val="18"/>
              </w:rPr>
            </w:pPr>
            <w:r w:rsidRPr="00775D8D">
              <w:rPr>
                <w:rFonts w:cs="Arial"/>
                <w:sz w:val="18"/>
                <w:szCs w:val="18"/>
              </w:rPr>
              <w:t>najmniej następujące elementy:</w:t>
            </w:r>
          </w:p>
          <w:p w:rsidR="00AF455A" w:rsidRPr="00775D8D" w:rsidRDefault="00AF455A" w:rsidP="00401073">
            <w:pPr>
              <w:spacing w:after="0"/>
              <w:rPr>
                <w:rFonts w:cs="Arial"/>
                <w:sz w:val="18"/>
                <w:szCs w:val="18"/>
              </w:rPr>
            </w:pPr>
            <w:r w:rsidRPr="00775D8D">
              <w:rPr>
                <w:rFonts w:cs="Arial"/>
                <w:sz w:val="18"/>
                <w:szCs w:val="18"/>
              </w:rPr>
              <w:t>a) jakość i natężenie konkurencji: nazwiska/nazwy zwycięskich oferentów, liczba oferentów na początku postępowania oraz wartość umowy;</w:t>
            </w:r>
          </w:p>
          <w:p w:rsidR="00AF455A" w:rsidRPr="00775D8D" w:rsidRDefault="00AF455A" w:rsidP="00401073">
            <w:pPr>
              <w:spacing w:after="0"/>
              <w:rPr>
                <w:rFonts w:cs="Arial"/>
                <w:sz w:val="18"/>
                <w:szCs w:val="18"/>
              </w:rPr>
            </w:pPr>
            <w:r w:rsidRPr="00775D8D">
              <w:rPr>
                <w:rFonts w:cs="Arial"/>
                <w:sz w:val="18"/>
                <w:szCs w:val="18"/>
              </w:rPr>
              <w:t>b) informacja o ostatecznej cenie po zakończeniu postępowania i o udziale MŚP jako bezpośrednich oferentów, w przypadku gdy systemy krajowe podają takie informacje;</w:t>
            </w:r>
          </w:p>
        </w:tc>
        <w:tc>
          <w:tcPr>
            <w:tcW w:w="1134" w:type="dxa"/>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2268" w:type="dxa"/>
            <w:vMerge/>
          </w:tcPr>
          <w:p w:rsidR="00AF455A" w:rsidRPr="00775D8D" w:rsidRDefault="00AF455A" w:rsidP="00401073">
            <w:pPr>
              <w:spacing w:after="0"/>
              <w:jc w:val="both"/>
              <w:rPr>
                <w:rFonts w:cs="Arial"/>
                <w:noProof/>
                <w:sz w:val="18"/>
                <w:szCs w:val="18"/>
              </w:rPr>
            </w:pPr>
          </w:p>
        </w:tc>
        <w:tc>
          <w:tcPr>
            <w:tcW w:w="3827" w:type="dxa"/>
          </w:tcPr>
          <w:p w:rsidR="00AF455A" w:rsidRPr="00775D8D" w:rsidRDefault="00AF455A" w:rsidP="00401073">
            <w:pPr>
              <w:spacing w:after="0"/>
              <w:rPr>
                <w:rFonts w:cs="Arial"/>
                <w:sz w:val="18"/>
                <w:szCs w:val="18"/>
              </w:rPr>
            </w:pPr>
            <w:r w:rsidRPr="00775D8D">
              <w:rPr>
                <w:rFonts w:cs="Arial"/>
                <w:b/>
                <w:bCs/>
                <w:sz w:val="18"/>
                <w:szCs w:val="18"/>
              </w:rPr>
              <w:t>Kryterium 2.</w:t>
            </w:r>
            <w:r w:rsidRPr="00775D8D">
              <w:rPr>
                <w:rFonts w:cs="Arial"/>
                <w:sz w:val="18"/>
                <w:szCs w:val="18"/>
              </w:rPr>
              <w:t xml:space="preserve"> </w:t>
            </w:r>
          </w:p>
          <w:p w:rsidR="00AF455A" w:rsidRPr="00775D8D" w:rsidRDefault="00AF455A" w:rsidP="00401073">
            <w:pPr>
              <w:spacing w:after="0"/>
              <w:rPr>
                <w:rFonts w:cs="Arial"/>
                <w:noProof/>
                <w:sz w:val="18"/>
                <w:szCs w:val="18"/>
              </w:rPr>
            </w:pPr>
            <w:r w:rsidRPr="00775D8D">
              <w:rPr>
                <w:rFonts w:cs="Arial"/>
                <w:noProof/>
                <w:sz w:val="18"/>
                <w:szCs w:val="18"/>
              </w:rPr>
              <w:t>UZP posiada dostęp do wszystkich danych wymaganych w ramach warunkowości podstawowej (dane z bazy TED prowadzonej przez KE oraz ze sprawozdań rocznych przedkładanych Prezesowi UZP przez zamawiających) z wyjątkiem danych dot. finalnej ceny po wykonaniu zamówienia. Zgodnie jednak z brzmieniem warunku, dane dotyczące finalnej ceny są wymagane tylko, jeśli krajowe systemy przewidują/gromadzą takie informacje.</w:t>
            </w:r>
          </w:p>
        </w:tc>
      </w:tr>
      <w:tr w:rsidR="00AF455A" w:rsidRPr="003719E7" w:rsidTr="00401073">
        <w:trPr>
          <w:trHeight w:val="771"/>
        </w:trPr>
        <w:tc>
          <w:tcPr>
            <w:tcW w:w="1242" w:type="dxa"/>
            <w:vMerge/>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color w:val="0070C0"/>
                <w:sz w:val="18"/>
                <w:szCs w:val="18"/>
              </w:rPr>
            </w:pPr>
          </w:p>
        </w:tc>
        <w:tc>
          <w:tcPr>
            <w:tcW w:w="992" w:type="dxa"/>
            <w:vMerge/>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3. rozwiązania mające zapewnić monitorowanie i analizę danych przez właściwe organy krajowe zgodnie z art. 83 ust. 2 dyrektywy 2014/24/UE i art. 99 ust. 2 dyrektywy 2014/25/UE;</w:t>
            </w:r>
          </w:p>
          <w:p w:rsidR="00AF455A" w:rsidRPr="00775D8D" w:rsidRDefault="00AF455A" w:rsidP="00401073">
            <w:pPr>
              <w:spacing w:after="0"/>
              <w:rPr>
                <w:rFonts w:cs="Arial"/>
                <w:sz w:val="18"/>
                <w:szCs w:val="18"/>
              </w:rPr>
            </w:pPr>
            <w:r w:rsidRPr="00775D8D">
              <w:rPr>
                <w:rFonts w:cs="Arial"/>
                <w:sz w:val="18"/>
                <w:szCs w:val="18"/>
              </w:rPr>
              <w:t>4. rozwiązania mające zapewnić, by wyniki analiz były udostępniane publicznie zgodnie z art. 83 ust. 3 dyrektywy 2014/24/UE oraz art. 99 ust. 3 dyrektywy 2014/25/UE;</w:t>
            </w:r>
          </w:p>
          <w:p w:rsidR="00AF455A" w:rsidRPr="00775D8D" w:rsidRDefault="00AF455A" w:rsidP="00401073">
            <w:pPr>
              <w:spacing w:after="0"/>
              <w:rPr>
                <w:rFonts w:cs="Arial"/>
                <w:sz w:val="18"/>
                <w:szCs w:val="18"/>
              </w:rPr>
            </w:pPr>
            <w:r w:rsidRPr="00775D8D">
              <w:rPr>
                <w:rFonts w:cs="Arial"/>
                <w:sz w:val="18"/>
                <w:szCs w:val="18"/>
              </w:rPr>
              <w:t>5. rozwiązania mające zapewnić, by wszelkie informacje wskazujące na przypadki podejrzewanej zmowy</w:t>
            </w:r>
          </w:p>
          <w:p w:rsidR="00AF455A" w:rsidRPr="00775D8D" w:rsidRDefault="00AF455A" w:rsidP="00401073">
            <w:pPr>
              <w:spacing w:after="0"/>
              <w:rPr>
                <w:rFonts w:cs="Arial"/>
                <w:sz w:val="18"/>
                <w:szCs w:val="18"/>
              </w:rPr>
            </w:pPr>
            <w:r w:rsidRPr="00775D8D">
              <w:rPr>
                <w:rFonts w:cs="Arial"/>
                <w:sz w:val="18"/>
                <w:szCs w:val="18"/>
              </w:rPr>
              <w:t>przetargowej były przekazywane właściwym organom krajowym zgodnie z art. 83 ust. 2 dyrektywy 2014/24/UE</w:t>
            </w:r>
          </w:p>
          <w:p w:rsidR="00AF455A" w:rsidRPr="00775D8D" w:rsidRDefault="00AF455A" w:rsidP="00401073">
            <w:pPr>
              <w:spacing w:after="0"/>
              <w:rPr>
                <w:rFonts w:cs="Arial"/>
                <w:sz w:val="18"/>
                <w:szCs w:val="18"/>
              </w:rPr>
            </w:pPr>
            <w:r w:rsidRPr="00775D8D">
              <w:rPr>
                <w:rFonts w:cs="Arial"/>
                <w:sz w:val="18"/>
                <w:szCs w:val="18"/>
              </w:rPr>
              <w:t>oraz art. 99 ust. 2 dyrektywy 2014/25/UE.</w:t>
            </w:r>
          </w:p>
        </w:tc>
        <w:tc>
          <w:tcPr>
            <w:tcW w:w="1134" w:type="dxa"/>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2268" w:type="dxa"/>
          </w:tcPr>
          <w:p w:rsidR="00AF455A" w:rsidRPr="00775D8D" w:rsidRDefault="00AF455A" w:rsidP="00401073">
            <w:pPr>
              <w:spacing w:after="0"/>
              <w:jc w:val="both"/>
              <w:rPr>
                <w:rFonts w:cs="Arial"/>
                <w:noProof/>
                <w:sz w:val="18"/>
                <w:szCs w:val="18"/>
              </w:rPr>
            </w:pPr>
          </w:p>
        </w:tc>
        <w:tc>
          <w:tcPr>
            <w:tcW w:w="3827" w:type="dxa"/>
          </w:tcPr>
          <w:p w:rsidR="00AF455A" w:rsidRPr="00775D8D" w:rsidRDefault="00AF455A" w:rsidP="00401073">
            <w:pPr>
              <w:spacing w:after="0"/>
              <w:rPr>
                <w:rFonts w:cs="Arial"/>
                <w:b/>
                <w:bCs/>
                <w:sz w:val="18"/>
                <w:szCs w:val="18"/>
              </w:rPr>
            </w:pPr>
            <w:r w:rsidRPr="00775D8D">
              <w:rPr>
                <w:rFonts w:cs="Arial"/>
                <w:b/>
                <w:bCs/>
                <w:sz w:val="18"/>
                <w:szCs w:val="18"/>
              </w:rPr>
              <w:t>Kryteria 3,</w:t>
            </w:r>
            <w:r w:rsidR="00B62D10" w:rsidRPr="00775D8D">
              <w:rPr>
                <w:rFonts w:cs="Arial"/>
                <w:b/>
                <w:bCs/>
                <w:sz w:val="18"/>
                <w:szCs w:val="18"/>
              </w:rPr>
              <w:t xml:space="preserve"> </w:t>
            </w:r>
            <w:r w:rsidRPr="00775D8D">
              <w:rPr>
                <w:rFonts w:cs="Arial"/>
                <w:b/>
                <w:bCs/>
                <w:sz w:val="18"/>
                <w:szCs w:val="18"/>
              </w:rPr>
              <w:t xml:space="preserve">4 i 5. </w:t>
            </w:r>
          </w:p>
          <w:p w:rsidR="00AF455A" w:rsidRPr="00775D8D" w:rsidRDefault="00AF455A" w:rsidP="00401073">
            <w:pPr>
              <w:spacing w:after="0"/>
              <w:rPr>
                <w:rFonts w:cs="Arial"/>
                <w:noProof/>
                <w:sz w:val="18"/>
                <w:szCs w:val="18"/>
              </w:rPr>
            </w:pPr>
            <w:r w:rsidRPr="00775D8D">
              <w:rPr>
                <w:rFonts w:cs="Arial"/>
                <w:bCs/>
                <w:sz w:val="18"/>
                <w:szCs w:val="18"/>
              </w:rPr>
              <w:t>Patrz kryterium 1.</w:t>
            </w:r>
          </w:p>
          <w:p w:rsidR="00AF455A" w:rsidRPr="00775D8D" w:rsidRDefault="00AF455A" w:rsidP="00401073">
            <w:pPr>
              <w:spacing w:after="0"/>
              <w:rPr>
                <w:rFonts w:cs="Arial"/>
                <w:noProof/>
                <w:sz w:val="18"/>
                <w:szCs w:val="18"/>
              </w:rPr>
            </w:pPr>
            <w:r w:rsidRPr="00775D8D">
              <w:rPr>
                <w:rFonts w:cs="Arial"/>
                <w:noProof/>
                <w:sz w:val="18"/>
                <w:szCs w:val="18"/>
              </w:rPr>
              <w:t>Ponadto UZP publikuje roczne raporty z funkcjonowania systemu zam. publ. oraz okresowe Biuletyny Informacyjne. W przypadku powstania w toku kontroli prowadzonej przez UZP podejrzenia, że w postepowaniu mogło dojśc do zmowy przetargowej UZP przekazuje informację w tym zakresie do UOKIK. Pomiędzy UZP i UOKIK zostało podpisane porozumienie o współpracy obydwu instytucji, wymianie informacji i doświadczeń.</w:t>
            </w:r>
          </w:p>
        </w:tc>
      </w:tr>
      <w:tr w:rsidR="00AF455A" w:rsidRPr="003719E7" w:rsidTr="00401073">
        <w:trPr>
          <w:trHeight w:val="771"/>
        </w:trPr>
        <w:tc>
          <w:tcPr>
            <w:tcW w:w="1242" w:type="dxa"/>
            <w:vMerge w:val="restart"/>
          </w:tcPr>
          <w:p w:rsidR="00AF455A" w:rsidRPr="00775D8D" w:rsidRDefault="00AF455A" w:rsidP="00401073">
            <w:pPr>
              <w:spacing w:after="0"/>
              <w:jc w:val="both"/>
              <w:rPr>
                <w:rFonts w:cs="Arial"/>
                <w:sz w:val="18"/>
                <w:szCs w:val="18"/>
              </w:rPr>
            </w:pPr>
            <w:r w:rsidRPr="00775D8D">
              <w:rPr>
                <w:rFonts w:cs="Arial"/>
                <w:sz w:val="18"/>
                <w:szCs w:val="18"/>
              </w:rPr>
              <w:lastRenderedPageBreak/>
              <w:t>Narzędzia i zdolności umożliwiające skuteczne stosowanie zasad pomocy państwa</w:t>
            </w:r>
          </w:p>
        </w:tc>
        <w:tc>
          <w:tcPr>
            <w:tcW w:w="851"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EFRR</w:t>
            </w:r>
          </w:p>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sz w:val="18"/>
                <w:szCs w:val="18"/>
              </w:rPr>
            </w:pPr>
          </w:p>
        </w:tc>
        <w:tc>
          <w:tcPr>
            <w:tcW w:w="992" w:type="dxa"/>
            <w:vMerge w:val="restart"/>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3686" w:type="dxa"/>
          </w:tcPr>
          <w:p w:rsidR="00AF455A" w:rsidRPr="00775D8D" w:rsidRDefault="00AF455A" w:rsidP="00B62D10">
            <w:pPr>
              <w:spacing w:after="0"/>
              <w:rPr>
                <w:rFonts w:cs="Arial"/>
                <w:sz w:val="18"/>
                <w:szCs w:val="18"/>
              </w:rPr>
            </w:pPr>
            <w:r w:rsidRPr="00775D8D">
              <w:rPr>
                <w:rFonts w:cs="Arial"/>
                <w:sz w:val="18"/>
                <w:szCs w:val="18"/>
              </w:rPr>
              <w:t>Instytucje zarządzające dysponują narzędziami i zdolnościami umożliwiającymi im weryfikację zgodności z zasadami pomocy</w:t>
            </w:r>
          </w:p>
          <w:p w:rsidR="00AF455A" w:rsidRPr="00775D8D" w:rsidRDefault="00AF455A" w:rsidP="00401073">
            <w:pPr>
              <w:spacing w:after="0"/>
              <w:jc w:val="both"/>
              <w:rPr>
                <w:rFonts w:cs="Arial"/>
                <w:sz w:val="18"/>
                <w:szCs w:val="18"/>
              </w:rPr>
            </w:pPr>
            <w:r w:rsidRPr="00775D8D">
              <w:rPr>
                <w:rFonts w:cs="Arial"/>
                <w:sz w:val="18"/>
                <w:szCs w:val="18"/>
              </w:rPr>
              <w:t>państwa:</w:t>
            </w:r>
          </w:p>
          <w:p w:rsidR="00AF455A" w:rsidRPr="00775D8D" w:rsidRDefault="00AF455A" w:rsidP="00401073">
            <w:pPr>
              <w:spacing w:after="0"/>
              <w:jc w:val="both"/>
              <w:rPr>
                <w:rFonts w:cs="Arial"/>
                <w:sz w:val="18"/>
                <w:szCs w:val="18"/>
              </w:rPr>
            </w:pPr>
          </w:p>
          <w:p w:rsidR="00AF455A" w:rsidRPr="00775D8D" w:rsidRDefault="00AF455A" w:rsidP="00401073">
            <w:pPr>
              <w:spacing w:after="0"/>
              <w:rPr>
                <w:rFonts w:cs="Arial"/>
                <w:sz w:val="18"/>
                <w:szCs w:val="18"/>
              </w:rPr>
            </w:pPr>
            <w:r w:rsidRPr="00775D8D">
              <w:rPr>
                <w:rFonts w:cs="Arial"/>
                <w:sz w:val="18"/>
                <w:szCs w:val="18"/>
              </w:rPr>
              <w:t>1. w odniesieniu do przedsiębiorstw znajdujących się w trudnej sytuacji oraz objętych wymogiem odzyskania pomocy;</w:t>
            </w:r>
          </w:p>
        </w:tc>
        <w:tc>
          <w:tcPr>
            <w:tcW w:w="1134" w:type="dxa"/>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2268" w:type="dxa"/>
            <w:vMerge w:val="restart"/>
          </w:tcPr>
          <w:p w:rsidR="00AF455A" w:rsidRPr="00775D8D" w:rsidRDefault="00AF455A" w:rsidP="00B62D10">
            <w:pPr>
              <w:spacing w:after="0"/>
              <w:rPr>
                <w:rFonts w:cs="Arial"/>
                <w:noProof/>
                <w:sz w:val="18"/>
                <w:szCs w:val="18"/>
              </w:rPr>
            </w:pPr>
            <w:r w:rsidRPr="00775D8D">
              <w:rPr>
                <w:rFonts w:cs="Arial"/>
                <w:bCs/>
                <w:sz w:val="18"/>
                <w:szCs w:val="18"/>
              </w:rPr>
              <w:t>Spełnienie warunku zapewnia ustawa z dnia 30 kwietnia 2004 r. o postępowaniu w sprawach dotyczących pomocy publicznej (Dz. U. z 2018 r., poz. 362</w:t>
            </w:r>
          </w:p>
          <w:p w:rsidR="00AF455A" w:rsidRPr="00775D8D" w:rsidRDefault="00AF455A" w:rsidP="00401073">
            <w:pPr>
              <w:spacing w:after="0"/>
              <w:rPr>
                <w:rFonts w:cs="Arial"/>
                <w:b/>
                <w:sz w:val="18"/>
                <w:szCs w:val="18"/>
              </w:rPr>
            </w:pPr>
            <w:r w:rsidRPr="00775D8D">
              <w:rPr>
                <w:rFonts w:cs="Arial"/>
                <w:b/>
                <w:sz w:val="18"/>
                <w:szCs w:val="18"/>
              </w:rPr>
              <w:t xml:space="preserve"> </w:t>
            </w:r>
            <w:hyperlink r:id="rId28" w:history="1">
              <w:r w:rsidRPr="00775D8D">
                <w:rPr>
                  <w:rStyle w:val="Hipercze"/>
                  <w:rFonts w:cs="Arial"/>
                  <w:b/>
                  <w:sz w:val="18"/>
                  <w:szCs w:val="18"/>
                </w:rPr>
                <w:t>http://isap.sejm.gov.pl/isap.nsf/download.xsp/WDU20041231291/U/D20041291Lj.pdf</w:t>
              </w:r>
            </w:hyperlink>
          </w:p>
          <w:p w:rsidR="00AF455A" w:rsidRPr="00775D8D" w:rsidRDefault="00AF455A" w:rsidP="00401073">
            <w:pPr>
              <w:spacing w:after="0"/>
              <w:jc w:val="both"/>
              <w:rPr>
                <w:rFonts w:cs="Arial"/>
                <w:noProof/>
                <w:sz w:val="18"/>
                <w:szCs w:val="18"/>
              </w:rPr>
            </w:pPr>
          </w:p>
        </w:tc>
        <w:tc>
          <w:tcPr>
            <w:tcW w:w="3827" w:type="dxa"/>
          </w:tcPr>
          <w:p w:rsidR="00AF455A" w:rsidRPr="00775D8D" w:rsidRDefault="00AF455A" w:rsidP="00401073">
            <w:pPr>
              <w:spacing w:after="0"/>
              <w:rPr>
                <w:rFonts w:cs="Arial"/>
                <w:sz w:val="18"/>
                <w:szCs w:val="18"/>
              </w:rPr>
            </w:pPr>
            <w:r w:rsidRPr="00775D8D">
              <w:rPr>
                <w:rFonts w:cs="Arial"/>
                <w:b/>
                <w:bCs/>
                <w:sz w:val="18"/>
                <w:szCs w:val="18"/>
              </w:rPr>
              <w:t>Kryterium 1.</w:t>
            </w:r>
            <w:r w:rsidRPr="00775D8D">
              <w:rPr>
                <w:rFonts w:cs="Arial"/>
                <w:sz w:val="18"/>
                <w:szCs w:val="18"/>
              </w:rPr>
              <w:t xml:space="preserve"> </w:t>
            </w:r>
          </w:p>
          <w:p w:rsidR="00AF455A" w:rsidRPr="00775D8D" w:rsidRDefault="00AF455A" w:rsidP="00401073">
            <w:pPr>
              <w:spacing w:after="0"/>
              <w:rPr>
                <w:rFonts w:cs="Arial"/>
                <w:bCs/>
                <w:sz w:val="18"/>
                <w:szCs w:val="18"/>
              </w:rPr>
            </w:pPr>
            <w:r w:rsidRPr="00775D8D">
              <w:rPr>
                <w:rFonts w:cs="Arial"/>
                <w:bCs/>
                <w:sz w:val="18"/>
                <w:szCs w:val="18"/>
              </w:rPr>
              <w:t>Zgodnie z art. 31b pkt 2) ustawy</w:t>
            </w:r>
            <w:r w:rsidRPr="00775D8D">
              <w:rPr>
                <w:rFonts w:cs="Arial"/>
                <w:sz w:val="18"/>
                <w:szCs w:val="18"/>
              </w:rPr>
              <w:t xml:space="preserve"> </w:t>
            </w:r>
            <w:r w:rsidRPr="00775D8D">
              <w:rPr>
                <w:rFonts w:cs="Arial"/>
                <w:bCs/>
                <w:sz w:val="18"/>
                <w:szCs w:val="18"/>
              </w:rPr>
              <w:t>z dnia 30 kwietnia 2004 r. o postępowaniu w sprawach dotyczących pomocy publicznej (Dz. U. z 2018 r., poz. 362) Prezes UOKiK ma obowiązek ogłaszania w Biuletynie Informacji Publicznej na stronie internetowej informacji o decyzjach KE dotyczących zwrotu pomocy publicznej. Jednocześnie, zgodnie z art. 37 ust. 5 ustawy, podmioty udzielające pomocy mają obowiązek uzyskać od przedsiębiorców ubiegających się o pomoc publiczną informacje umożliwiające stwierdzenie, czy dany przedsiębiorca znajduje się w trudnej sytuacji na dzień udzielenia pomocy.</w:t>
            </w:r>
          </w:p>
        </w:tc>
      </w:tr>
      <w:tr w:rsidR="00AF455A" w:rsidRPr="003719E7" w:rsidTr="00401073">
        <w:trPr>
          <w:trHeight w:val="771"/>
        </w:trPr>
        <w:tc>
          <w:tcPr>
            <w:tcW w:w="1242" w:type="dxa"/>
            <w:vMerge/>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color w:val="0070C0"/>
                <w:sz w:val="18"/>
                <w:szCs w:val="18"/>
              </w:rPr>
            </w:pPr>
          </w:p>
        </w:tc>
        <w:tc>
          <w:tcPr>
            <w:tcW w:w="992" w:type="dxa"/>
            <w:vMerge/>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pStyle w:val="Default"/>
              <w:rPr>
                <w:rFonts w:ascii="Arial" w:hAnsi="Arial" w:cs="Arial"/>
                <w:sz w:val="18"/>
                <w:szCs w:val="18"/>
              </w:rPr>
            </w:pPr>
            <w:r w:rsidRPr="00775D8D">
              <w:rPr>
                <w:rFonts w:ascii="Arial" w:hAnsi="Arial" w:cs="Arial"/>
                <w:sz w:val="18"/>
                <w:szCs w:val="18"/>
              </w:rPr>
              <w:t xml:space="preserve">2. poprzez dostęp do specjalistycznych porad i wytycznych w kwestiach pomocy państwa udzielanych przez ekspertów ds. pomocy państwa z podmiotów lokalnych lub krajowych. </w:t>
            </w:r>
          </w:p>
          <w:p w:rsidR="00AF455A" w:rsidRPr="00775D8D" w:rsidRDefault="00AF455A" w:rsidP="00401073">
            <w:pPr>
              <w:spacing w:after="0"/>
              <w:jc w:val="both"/>
              <w:rPr>
                <w:rFonts w:cs="Arial"/>
                <w:noProof/>
                <w:sz w:val="18"/>
                <w:szCs w:val="18"/>
              </w:rPr>
            </w:pPr>
          </w:p>
        </w:tc>
        <w:tc>
          <w:tcPr>
            <w:tcW w:w="1134" w:type="dxa"/>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2268" w:type="dxa"/>
            <w:vMerge/>
          </w:tcPr>
          <w:p w:rsidR="00AF455A" w:rsidRPr="00775D8D" w:rsidRDefault="00AF455A" w:rsidP="00401073">
            <w:pPr>
              <w:spacing w:after="0"/>
              <w:jc w:val="both"/>
              <w:rPr>
                <w:rFonts w:cs="Arial"/>
                <w:noProof/>
                <w:sz w:val="18"/>
                <w:szCs w:val="18"/>
              </w:rPr>
            </w:pPr>
          </w:p>
        </w:tc>
        <w:tc>
          <w:tcPr>
            <w:tcW w:w="3827" w:type="dxa"/>
          </w:tcPr>
          <w:p w:rsidR="00AF455A" w:rsidRPr="00775D8D" w:rsidRDefault="00AF455A" w:rsidP="00401073">
            <w:pPr>
              <w:spacing w:after="0"/>
              <w:rPr>
                <w:rFonts w:cs="Arial"/>
                <w:bCs/>
                <w:sz w:val="18"/>
                <w:szCs w:val="18"/>
              </w:rPr>
            </w:pPr>
            <w:r w:rsidRPr="00775D8D">
              <w:rPr>
                <w:rFonts w:cs="Arial"/>
                <w:b/>
                <w:bCs/>
                <w:sz w:val="18"/>
                <w:szCs w:val="18"/>
              </w:rPr>
              <w:t>Kryterium 2.</w:t>
            </w:r>
            <w:r w:rsidRPr="00775D8D">
              <w:rPr>
                <w:rFonts w:cs="Arial"/>
                <w:sz w:val="18"/>
                <w:szCs w:val="18"/>
              </w:rPr>
              <w:t xml:space="preserve"> </w:t>
            </w:r>
            <w:r w:rsidRPr="00775D8D">
              <w:rPr>
                <w:rFonts w:cs="Arial"/>
                <w:bCs/>
                <w:sz w:val="18"/>
                <w:szCs w:val="18"/>
              </w:rPr>
              <w:t xml:space="preserve">Funkcję krajowego organu ds. pomocy państwa, odpowiedzialnego za skuteczne wdrażanie i stosowanie unijnych przepisów w zakresie pomocy publicznej, pełni Prezes UOKiK (a w zakresie pomocy publicznej w sektorze rolnym i rybołówstwa - Minister Rolnictwa i Rozwoju Wsi). Zgodnie z ww. ustawą, Prezes UOKiK opiniuje projekty programów pomocowych i pomocy indywidualnej, w tym projekty finansowane w ramach środków strukturalnych, notyfikuje je KE, reprezentuje rząd polski w postępowaniu przed Komisją oraz monitoruje pomoc publiczną udzielaną przedsiębiorcom. Ustawa reguluje także obowiązki w zakresie monitorowania pomocy udzielanej polskim </w:t>
            </w:r>
            <w:r w:rsidRPr="00775D8D">
              <w:rPr>
                <w:rFonts w:cs="Arial"/>
                <w:bCs/>
                <w:sz w:val="18"/>
                <w:szCs w:val="18"/>
              </w:rPr>
              <w:lastRenderedPageBreak/>
              <w:t>przedsiębiorcom, tj.: gromadzenia, przetwarzania oraz przekazywana informacji związanych z pomocą publiczną.</w:t>
            </w:r>
          </w:p>
        </w:tc>
      </w:tr>
      <w:tr w:rsidR="00AF455A" w:rsidRPr="003719E7" w:rsidTr="00401073">
        <w:trPr>
          <w:trHeight w:val="416"/>
        </w:trPr>
        <w:tc>
          <w:tcPr>
            <w:tcW w:w="1242" w:type="dxa"/>
            <w:vMerge w:val="restart"/>
          </w:tcPr>
          <w:p w:rsidR="00AF455A" w:rsidRPr="00775D8D" w:rsidRDefault="00AF455A" w:rsidP="00401073">
            <w:pPr>
              <w:spacing w:after="0"/>
              <w:jc w:val="both"/>
              <w:rPr>
                <w:rFonts w:cs="Arial"/>
                <w:sz w:val="18"/>
                <w:szCs w:val="18"/>
              </w:rPr>
            </w:pPr>
            <w:r w:rsidRPr="00775D8D">
              <w:rPr>
                <w:rFonts w:cs="Arial"/>
                <w:sz w:val="18"/>
                <w:szCs w:val="18"/>
              </w:rPr>
              <w:lastRenderedPageBreak/>
              <w:t>Skuteczne stosowanie i wdrożenie Karty praw podstawowych Unii Europejskiej</w:t>
            </w:r>
          </w:p>
        </w:tc>
        <w:tc>
          <w:tcPr>
            <w:tcW w:w="851"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EFRR</w:t>
            </w:r>
          </w:p>
          <w:p w:rsidR="00AF455A" w:rsidRPr="00775D8D" w:rsidRDefault="00AF455A" w:rsidP="00401073">
            <w:pPr>
              <w:spacing w:after="0"/>
              <w:jc w:val="both"/>
              <w:rPr>
                <w:rFonts w:eastAsia="Times New Roman" w:cs="Arial"/>
                <w:iCs/>
                <w:noProof/>
                <w:sz w:val="18"/>
                <w:szCs w:val="18"/>
              </w:rPr>
            </w:pPr>
          </w:p>
        </w:tc>
        <w:tc>
          <w:tcPr>
            <w:tcW w:w="567" w:type="dxa"/>
            <w:vMerge w:val="restart"/>
          </w:tcPr>
          <w:p w:rsidR="00AF455A" w:rsidRPr="00775D8D" w:rsidRDefault="00AF455A" w:rsidP="00401073">
            <w:pPr>
              <w:spacing w:after="0"/>
              <w:jc w:val="both"/>
              <w:rPr>
                <w:rFonts w:eastAsia="Times New Roman" w:cs="Arial"/>
                <w:iCs/>
                <w:noProof/>
                <w:color w:val="0070C0"/>
                <w:sz w:val="18"/>
                <w:szCs w:val="18"/>
              </w:rPr>
            </w:pPr>
          </w:p>
        </w:tc>
        <w:tc>
          <w:tcPr>
            <w:tcW w:w="992" w:type="dxa"/>
            <w:vMerge w:val="restart"/>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3686" w:type="dxa"/>
          </w:tcPr>
          <w:p w:rsidR="00AF455A" w:rsidRPr="00775D8D" w:rsidRDefault="00AF455A" w:rsidP="00401073">
            <w:pPr>
              <w:spacing w:after="0"/>
              <w:rPr>
                <w:rFonts w:cs="Arial"/>
                <w:sz w:val="18"/>
                <w:szCs w:val="18"/>
              </w:rPr>
            </w:pPr>
            <w:r w:rsidRPr="00775D8D">
              <w:rPr>
                <w:rFonts w:cs="Arial"/>
                <w:sz w:val="18"/>
                <w:szCs w:val="18"/>
              </w:rPr>
              <w:t>Istnienie skutecznych mechanizmów służących zapewnieniu</w:t>
            </w:r>
          </w:p>
          <w:p w:rsidR="00AF455A" w:rsidRPr="00775D8D" w:rsidRDefault="00AF455A" w:rsidP="00401073">
            <w:pPr>
              <w:spacing w:after="0"/>
              <w:rPr>
                <w:rFonts w:cs="Arial"/>
                <w:sz w:val="18"/>
                <w:szCs w:val="18"/>
              </w:rPr>
            </w:pPr>
            <w:r w:rsidRPr="00775D8D">
              <w:rPr>
                <w:rFonts w:cs="Arial"/>
                <w:sz w:val="18"/>
                <w:szCs w:val="18"/>
              </w:rPr>
              <w:t>zgodności z Kartą praw podstawowych Unii Europejskiej</w:t>
            </w:r>
          </w:p>
          <w:p w:rsidR="00AF455A" w:rsidRPr="00775D8D" w:rsidRDefault="00AF455A" w:rsidP="00401073">
            <w:pPr>
              <w:spacing w:after="0"/>
              <w:rPr>
                <w:rFonts w:cs="Arial"/>
                <w:sz w:val="18"/>
                <w:szCs w:val="18"/>
              </w:rPr>
            </w:pPr>
            <w:r w:rsidRPr="00775D8D">
              <w:rPr>
                <w:rFonts w:cs="Arial"/>
                <w:sz w:val="18"/>
                <w:szCs w:val="18"/>
              </w:rPr>
              <w:t>(zwaną dalej „Kartą”), które obejmują:</w:t>
            </w:r>
          </w:p>
          <w:p w:rsidR="00AF455A" w:rsidRPr="00775D8D" w:rsidRDefault="00AF455A" w:rsidP="00401073">
            <w:pPr>
              <w:spacing w:after="0"/>
              <w:rPr>
                <w:rFonts w:cs="Arial"/>
                <w:sz w:val="18"/>
                <w:szCs w:val="18"/>
              </w:rPr>
            </w:pPr>
          </w:p>
          <w:p w:rsidR="00AF455A" w:rsidRPr="00775D8D" w:rsidRDefault="00AF455A" w:rsidP="00401073">
            <w:pPr>
              <w:spacing w:after="0"/>
              <w:rPr>
                <w:rFonts w:cs="Arial"/>
                <w:sz w:val="18"/>
                <w:szCs w:val="18"/>
              </w:rPr>
            </w:pPr>
            <w:r w:rsidRPr="00775D8D">
              <w:rPr>
                <w:rFonts w:cs="Arial"/>
                <w:sz w:val="18"/>
                <w:szCs w:val="18"/>
              </w:rPr>
              <w:t>1. ustalenia mające zapewnić zgodność programów wspieranych z Funduszy i ich wdrażania z odpowiednimi postanowieniami Karty;</w:t>
            </w:r>
          </w:p>
        </w:tc>
        <w:tc>
          <w:tcPr>
            <w:tcW w:w="1134" w:type="dxa"/>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2268" w:type="dxa"/>
            <w:vMerge w:val="restart"/>
          </w:tcPr>
          <w:p w:rsidR="00AF455A" w:rsidRPr="00775D8D" w:rsidRDefault="00AF455A" w:rsidP="003F2345">
            <w:pPr>
              <w:spacing w:after="0"/>
              <w:rPr>
                <w:rFonts w:cs="Arial"/>
                <w:sz w:val="18"/>
                <w:szCs w:val="18"/>
              </w:rPr>
            </w:pPr>
            <w:r w:rsidRPr="00775D8D">
              <w:rPr>
                <w:rFonts w:cs="Arial"/>
                <w:bCs/>
                <w:sz w:val="18"/>
                <w:szCs w:val="18"/>
              </w:rPr>
              <w:t>W celu spełnienia warunku wypracowano jednolitą procedurę określającą obowiązki wszystkich instytucji zaangażowanych we wdrażanie programów operacyjnych w zakresie zapewnienia ich zgodności z Kartą Praw Podstawowych (KPP). Procedura obejmuje monitorowanie, przygotowanie i zgłaszanie podejrzeń o niezgodności projektów z KPP i dotyczy wszystkich programów realizowanych w ramach wskazanych 8 funduszy.</w:t>
            </w:r>
            <w:r w:rsidRPr="00775D8D">
              <w:rPr>
                <w:rFonts w:cs="Arial"/>
                <w:sz w:val="18"/>
                <w:szCs w:val="18"/>
              </w:rPr>
              <w:t xml:space="preserve">  </w:t>
            </w:r>
          </w:p>
          <w:p w:rsidR="00AF455A" w:rsidRPr="00775D8D" w:rsidRDefault="00AF455A" w:rsidP="00401073">
            <w:pPr>
              <w:spacing w:after="0"/>
              <w:jc w:val="both"/>
              <w:rPr>
                <w:rFonts w:cs="Arial"/>
                <w:noProof/>
                <w:sz w:val="18"/>
                <w:szCs w:val="18"/>
              </w:rPr>
            </w:pPr>
          </w:p>
        </w:tc>
        <w:tc>
          <w:tcPr>
            <w:tcW w:w="3827" w:type="dxa"/>
            <w:vMerge w:val="restart"/>
          </w:tcPr>
          <w:p w:rsidR="00AF455A" w:rsidRPr="00775D8D" w:rsidRDefault="00AF455A" w:rsidP="00401073">
            <w:pPr>
              <w:spacing w:after="0"/>
              <w:rPr>
                <w:rFonts w:cs="Arial"/>
                <w:b/>
                <w:bCs/>
                <w:sz w:val="18"/>
                <w:szCs w:val="18"/>
              </w:rPr>
            </w:pPr>
            <w:r w:rsidRPr="00775D8D">
              <w:rPr>
                <w:rFonts w:cs="Arial"/>
                <w:b/>
                <w:bCs/>
                <w:sz w:val="18"/>
                <w:szCs w:val="18"/>
              </w:rPr>
              <w:t xml:space="preserve">Kryterium 1. </w:t>
            </w:r>
          </w:p>
          <w:p w:rsidR="00AF455A" w:rsidRPr="00775D8D" w:rsidRDefault="00AF455A" w:rsidP="00401073">
            <w:pPr>
              <w:spacing w:after="0"/>
              <w:rPr>
                <w:rFonts w:cs="Arial"/>
                <w:bCs/>
                <w:sz w:val="18"/>
                <w:szCs w:val="18"/>
              </w:rPr>
            </w:pPr>
            <w:r w:rsidRPr="00775D8D">
              <w:rPr>
                <w:rFonts w:cs="Arial"/>
                <w:sz w:val="18"/>
                <w:szCs w:val="18"/>
              </w:rPr>
              <w:t xml:space="preserve">Jednolita </w:t>
            </w:r>
            <w:r w:rsidRPr="00775D8D">
              <w:rPr>
                <w:rFonts w:cs="Arial"/>
                <w:bCs/>
                <w:sz w:val="18"/>
                <w:szCs w:val="18"/>
              </w:rPr>
              <w:t>procedura dotyczy weryfikacji zgodności z KPP zarówno na etapie złożenia wniosku o dofinansowanie jak i trakcie realizacji projektów. Podejrzenia o niezgodności projektów i/lub działań Beneficjenta lub IP/IW/IZ z KPP zgłaszane są odpowiednio do IP/IW/IZ/Rzecznika Funduszy UE (w przypadku programów</w:t>
            </w:r>
            <w:r w:rsidRPr="00775D8D">
              <w:rPr>
                <w:rFonts w:cs="Arial"/>
                <w:sz w:val="18"/>
                <w:szCs w:val="18"/>
              </w:rPr>
              <w:t xml:space="preserve"> </w:t>
            </w:r>
            <w:r w:rsidRPr="00775D8D">
              <w:rPr>
                <w:rFonts w:cs="Arial"/>
                <w:bCs/>
                <w:sz w:val="18"/>
                <w:szCs w:val="18"/>
              </w:rPr>
              <w:t>finansowanych z EFMRA, FAM, IZGW i FBW istnieje właściwy odpowiednik). Właściwa instytucja dokonuje analizy, podejmuje czynności weryfikujące stan faktyczny i rozstrzyga o zasadności zgłoszenia. W przypadku potwierdzenia naruszenia artykułów KPP, w zależności od charakteru sprawy, właściwa instytucja przekazuje zgłoszenie naruszenia do odpowiednich służb, tj. RPO, PIP, Rzecznika Praw Pacjenta lub/i właściwych organów ścigania.</w:t>
            </w:r>
            <w:r w:rsidRPr="00775D8D">
              <w:rPr>
                <w:rFonts w:cs="Arial"/>
                <w:sz w:val="18"/>
                <w:szCs w:val="18"/>
              </w:rPr>
              <w:t xml:space="preserve"> IZ programu odpowiedzialna jest również za </w:t>
            </w:r>
            <w:r w:rsidRPr="00775D8D">
              <w:rPr>
                <w:rFonts w:cs="Arial"/>
                <w:bCs/>
                <w:sz w:val="18"/>
                <w:szCs w:val="18"/>
              </w:rPr>
              <w:t xml:space="preserve">prowadzenie polityki informacyjnej w ww. obszarze. </w:t>
            </w:r>
          </w:p>
          <w:p w:rsidR="00AF455A" w:rsidRPr="00775D8D" w:rsidRDefault="00AF455A" w:rsidP="00401073">
            <w:pPr>
              <w:spacing w:after="0"/>
              <w:rPr>
                <w:rFonts w:cs="Arial"/>
                <w:bCs/>
                <w:sz w:val="18"/>
                <w:szCs w:val="18"/>
              </w:rPr>
            </w:pPr>
          </w:p>
          <w:p w:rsidR="00AF455A" w:rsidRPr="00775D8D" w:rsidRDefault="00AF455A" w:rsidP="00401073">
            <w:pPr>
              <w:spacing w:after="0"/>
              <w:rPr>
                <w:rFonts w:cs="Arial"/>
                <w:b/>
                <w:bCs/>
                <w:sz w:val="18"/>
                <w:szCs w:val="18"/>
              </w:rPr>
            </w:pPr>
            <w:r w:rsidRPr="00775D8D">
              <w:rPr>
                <w:rFonts w:cs="Arial"/>
                <w:b/>
                <w:bCs/>
                <w:sz w:val="18"/>
                <w:szCs w:val="18"/>
              </w:rPr>
              <w:t xml:space="preserve">Kryterium 2. </w:t>
            </w:r>
          </w:p>
          <w:p w:rsidR="00AF455A" w:rsidRPr="00775D8D" w:rsidRDefault="00AF455A" w:rsidP="00401073">
            <w:pPr>
              <w:spacing w:after="0"/>
              <w:rPr>
                <w:rFonts w:cs="Arial"/>
                <w:bCs/>
                <w:sz w:val="18"/>
                <w:szCs w:val="18"/>
              </w:rPr>
            </w:pPr>
            <w:r w:rsidRPr="00775D8D">
              <w:rPr>
                <w:rFonts w:cs="Arial"/>
                <w:bCs/>
                <w:sz w:val="18"/>
                <w:szCs w:val="18"/>
              </w:rPr>
              <w:t xml:space="preserve">Procedura uwzględnia obowiązek IZ Programu w zakresie przygotowania rocznej zbiorczej informacji o wszystkich </w:t>
            </w:r>
            <w:r w:rsidRPr="00775D8D">
              <w:rPr>
                <w:rFonts w:cs="Arial"/>
                <w:bCs/>
                <w:sz w:val="18"/>
                <w:szCs w:val="18"/>
              </w:rPr>
              <w:lastRenderedPageBreak/>
              <w:t>zgłoszeniach dotyczących niezgodności projektów z KPP oraz skarg, w celu rozpatrzenia przez KM Programu. KM podejmuje decyzję o podjęciu właściwych działań zaradczych w odniesieniu do zgłoszonych przypadków.</w:t>
            </w:r>
          </w:p>
        </w:tc>
      </w:tr>
      <w:tr w:rsidR="00AF455A" w:rsidRPr="003719E7" w:rsidTr="00401073">
        <w:trPr>
          <w:trHeight w:val="771"/>
        </w:trPr>
        <w:tc>
          <w:tcPr>
            <w:tcW w:w="1242" w:type="dxa"/>
            <w:vMerge/>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color w:val="0070C0"/>
                <w:sz w:val="18"/>
                <w:szCs w:val="18"/>
              </w:rPr>
            </w:pPr>
          </w:p>
        </w:tc>
        <w:tc>
          <w:tcPr>
            <w:tcW w:w="992" w:type="dxa"/>
            <w:vMerge/>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autoSpaceDE w:val="0"/>
              <w:autoSpaceDN w:val="0"/>
              <w:adjustRightInd w:val="0"/>
              <w:spacing w:after="0" w:line="240" w:lineRule="auto"/>
              <w:rPr>
                <w:rFonts w:cs="Arial"/>
                <w:color w:val="000000"/>
                <w:sz w:val="18"/>
                <w:szCs w:val="18"/>
                <w:lang w:eastAsia="pl-PL"/>
              </w:rPr>
            </w:pPr>
            <w:r w:rsidRPr="00775D8D">
              <w:rPr>
                <w:rFonts w:cs="Arial"/>
                <w:color w:val="000000"/>
                <w:sz w:val="18"/>
                <w:szCs w:val="18"/>
                <w:lang w:eastAsia="pl-PL"/>
              </w:rPr>
              <w:t>2</w:t>
            </w:r>
            <w:r w:rsidRPr="00775D8D">
              <w:rPr>
                <w:rFonts w:cs="Arial"/>
                <w:sz w:val="18"/>
                <w:szCs w:val="18"/>
              </w:rPr>
              <w:t>. rozwiązania dotyczące zgłaszania komitetowi monitorującemu przypadków niezgodności operacji wspieranych z Funduszy z Kartą oraz skarg o nieprzestrzeganie Karty złożonych zgodnie z rozwiązaniami przyjętymi na mocy art. 69 ust. 7.</w:t>
            </w:r>
          </w:p>
          <w:p w:rsidR="00AF455A" w:rsidRPr="00775D8D" w:rsidRDefault="00AF455A" w:rsidP="00401073">
            <w:pPr>
              <w:pStyle w:val="Akapitzlist"/>
              <w:spacing w:before="120" w:line="276" w:lineRule="auto"/>
              <w:ind w:left="501"/>
              <w:rPr>
                <w:rFonts w:cs="Arial"/>
                <w:sz w:val="18"/>
                <w:szCs w:val="18"/>
              </w:rPr>
            </w:pPr>
          </w:p>
        </w:tc>
        <w:tc>
          <w:tcPr>
            <w:tcW w:w="1134" w:type="dxa"/>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2268" w:type="dxa"/>
            <w:vMerge/>
          </w:tcPr>
          <w:p w:rsidR="00AF455A" w:rsidRPr="00775D8D" w:rsidRDefault="00AF455A" w:rsidP="00401073">
            <w:pPr>
              <w:spacing w:after="0"/>
              <w:jc w:val="both"/>
              <w:rPr>
                <w:rFonts w:cs="Arial"/>
                <w:noProof/>
                <w:sz w:val="18"/>
                <w:szCs w:val="18"/>
              </w:rPr>
            </w:pPr>
          </w:p>
        </w:tc>
        <w:tc>
          <w:tcPr>
            <w:tcW w:w="3827" w:type="dxa"/>
            <w:vMerge/>
          </w:tcPr>
          <w:p w:rsidR="00AF455A" w:rsidRPr="00775D8D" w:rsidRDefault="00AF455A" w:rsidP="00401073">
            <w:pPr>
              <w:spacing w:after="0"/>
              <w:rPr>
                <w:rFonts w:cs="Arial"/>
                <w:noProof/>
                <w:sz w:val="18"/>
                <w:szCs w:val="18"/>
              </w:rPr>
            </w:pPr>
          </w:p>
        </w:tc>
      </w:tr>
      <w:tr w:rsidR="00AF455A" w:rsidRPr="003719E7" w:rsidTr="00775D8D">
        <w:trPr>
          <w:trHeight w:val="980"/>
        </w:trPr>
        <w:tc>
          <w:tcPr>
            <w:tcW w:w="1242" w:type="dxa"/>
            <w:vMerge w:val="restart"/>
          </w:tcPr>
          <w:p w:rsidR="00AF455A" w:rsidRPr="00775D8D" w:rsidRDefault="00AF455A" w:rsidP="00401073">
            <w:pPr>
              <w:spacing w:after="0"/>
              <w:jc w:val="both"/>
              <w:rPr>
                <w:rFonts w:cs="Arial"/>
                <w:sz w:val="18"/>
                <w:szCs w:val="18"/>
              </w:rPr>
            </w:pPr>
            <w:r w:rsidRPr="00775D8D">
              <w:rPr>
                <w:rFonts w:cs="Arial"/>
                <w:sz w:val="18"/>
                <w:szCs w:val="18"/>
              </w:rPr>
              <w:lastRenderedPageBreak/>
              <w:t>Wdrażanie i stosowanie Konwencji o prawach osób niepełnosprawnych zgodnie z decyzją Rady 2010/48/WE</w:t>
            </w:r>
          </w:p>
        </w:tc>
        <w:tc>
          <w:tcPr>
            <w:tcW w:w="851"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EFRR</w:t>
            </w:r>
          </w:p>
          <w:p w:rsidR="00AF455A" w:rsidRPr="00775D8D" w:rsidRDefault="00AF455A" w:rsidP="00401073">
            <w:pPr>
              <w:spacing w:after="0"/>
              <w:jc w:val="both"/>
              <w:rPr>
                <w:rFonts w:eastAsia="Times New Roman" w:cs="Arial"/>
                <w:iCs/>
                <w:noProof/>
                <w:sz w:val="18"/>
                <w:szCs w:val="18"/>
              </w:rPr>
            </w:pPr>
          </w:p>
        </w:tc>
        <w:tc>
          <w:tcPr>
            <w:tcW w:w="567" w:type="dxa"/>
            <w:vMerge w:val="restart"/>
          </w:tcPr>
          <w:p w:rsidR="00AF455A" w:rsidRPr="00775D8D" w:rsidRDefault="00AF455A" w:rsidP="00401073">
            <w:pPr>
              <w:spacing w:after="0"/>
              <w:jc w:val="both"/>
              <w:rPr>
                <w:rFonts w:eastAsia="Times New Roman" w:cs="Arial"/>
                <w:iCs/>
                <w:noProof/>
                <w:color w:val="0070C0"/>
                <w:sz w:val="18"/>
                <w:szCs w:val="18"/>
              </w:rPr>
            </w:pPr>
          </w:p>
        </w:tc>
        <w:tc>
          <w:tcPr>
            <w:tcW w:w="992" w:type="dxa"/>
            <w:vMerge w:val="restart"/>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3686" w:type="dxa"/>
          </w:tcPr>
          <w:p w:rsidR="00AF455A" w:rsidRPr="00775D8D" w:rsidRDefault="00AF455A" w:rsidP="00401073">
            <w:pPr>
              <w:spacing w:after="0"/>
              <w:rPr>
                <w:rFonts w:cs="Arial"/>
                <w:sz w:val="18"/>
                <w:szCs w:val="18"/>
              </w:rPr>
            </w:pPr>
            <w:r w:rsidRPr="00775D8D">
              <w:rPr>
                <w:rFonts w:cs="Arial"/>
                <w:sz w:val="18"/>
                <w:szCs w:val="18"/>
              </w:rPr>
              <w:t>Istnienie krajowych ram zapewniających realizację Konwencji</w:t>
            </w:r>
          </w:p>
          <w:p w:rsidR="00AF455A" w:rsidRPr="00775D8D" w:rsidRDefault="00AF455A" w:rsidP="00401073">
            <w:pPr>
              <w:spacing w:after="0"/>
              <w:rPr>
                <w:rFonts w:cs="Arial"/>
                <w:sz w:val="18"/>
                <w:szCs w:val="18"/>
              </w:rPr>
            </w:pPr>
            <w:r w:rsidRPr="00775D8D">
              <w:rPr>
                <w:rFonts w:cs="Arial"/>
                <w:sz w:val="18"/>
                <w:szCs w:val="18"/>
              </w:rPr>
              <w:t>o prawach osób niepełnosprawnych, które obejmują:</w:t>
            </w:r>
          </w:p>
          <w:p w:rsidR="00AF455A" w:rsidRPr="00775D8D" w:rsidRDefault="00AF455A" w:rsidP="00401073">
            <w:pPr>
              <w:spacing w:after="0"/>
              <w:rPr>
                <w:rFonts w:cs="Arial"/>
                <w:sz w:val="18"/>
                <w:szCs w:val="18"/>
              </w:rPr>
            </w:pPr>
          </w:p>
          <w:p w:rsidR="00AF455A" w:rsidRPr="00775D8D" w:rsidRDefault="00AF455A" w:rsidP="00401073">
            <w:pPr>
              <w:spacing w:after="0"/>
              <w:rPr>
                <w:rFonts w:cs="Arial"/>
                <w:sz w:val="18"/>
                <w:szCs w:val="18"/>
              </w:rPr>
            </w:pPr>
            <w:r w:rsidRPr="00775D8D">
              <w:rPr>
                <w:rFonts w:cs="Arial"/>
                <w:sz w:val="18"/>
                <w:szCs w:val="18"/>
              </w:rPr>
              <w:t xml:space="preserve">1. cele ogólne obejmujące wymierne wartości docelowe,. </w:t>
            </w:r>
          </w:p>
        </w:tc>
        <w:tc>
          <w:tcPr>
            <w:tcW w:w="1134" w:type="dxa"/>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2268" w:type="dxa"/>
            <w:vMerge w:val="restart"/>
          </w:tcPr>
          <w:p w:rsidR="00AF455A" w:rsidRPr="00775D8D" w:rsidRDefault="00AF455A" w:rsidP="00401073">
            <w:pPr>
              <w:spacing w:after="0"/>
              <w:rPr>
                <w:rFonts w:cs="Arial"/>
                <w:bCs/>
                <w:sz w:val="18"/>
                <w:szCs w:val="18"/>
              </w:rPr>
            </w:pPr>
            <w:r w:rsidRPr="00775D8D">
              <w:rPr>
                <w:rFonts w:cs="Arial"/>
                <w:bCs/>
                <w:sz w:val="18"/>
                <w:szCs w:val="18"/>
              </w:rPr>
              <w:t>Warunek spełniony jest poprzez przyjęcie Strategii na rzecz Osób z Niepełnosprawnościami 2021-2030</w:t>
            </w:r>
            <w:r w:rsidRPr="00775D8D">
              <w:rPr>
                <w:rFonts w:cs="Arial"/>
                <w:sz w:val="18"/>
                <w:szCs w:val="18"/>
              </w:rPr>
              <w:t xml:space="preserve"> przyjętej </w:t>
            </w:r>
            <w:r w:rsidRPr="00775D8D">
              <w:rPr>
                <w:rFonts w:cs="Arial"/>
                <w:bCs/>
                <w:sz w:val="18"/>
                <w:szCs w:val="18"/>
              </w:rPr>
              <w:t xml:space="preserve">Uchwałą nr 27 Rady Ministrów z dnia 16 lutego 2021 r. </w:t>
            </w:r>
          </w:p>
          <w:p w:rsidR="00AF455A" w:rsidRPr="00775D8D" w:rsidRDefault="00AF455A" w:rsidP="00401073">
            <w:pPr>
              <w:spacing w:after="0"/>
              <w:jc w:val="both"/>
              <w:rPr>
                <w:rFonts w:cs="Arial"/>
                <w:sz w:val="18"/>
                <w:szCs w:val="18"/>
              </w:rPr>
            </w:pPr>
            <w:r w:rsidRPr="00775D8D">
              <w:rPr>
                <w:rFonts w:cs="Arial"/>
                <w:bCs/>
                <w:sz w:val="18"/>
                <w:szCs w:val="18"/>
              </w:rPr>
              <w:t>Link do dokumentu:</w:t>
            </w:r>
          </w:p>
          <w:p w:rsidR="00AF455A" w:rsidRPr="00775D8D" w:rsidRDefault="00752563" w:rsidP="00401073">
            <w:pPr>
              <w:spacing w:after="0"/>
              <w:jc w:val="both"/>
              <w:rPr>
                <w:rFonts w:cs="Arial"/>
                <w:b/>
                <w:bCs/>
                <w:sz w:val="18"/>
                <w:szCs w:val="18"/>
              </w:rPr>
            </w:pPr>
            <w:hyperlink r:id="rId29" w:history="1">
              <w:r w:rsidR="00AF455A" w:rsidRPr="00775D8D">
                <w:rPr>
                  <w:rStyle w:val="Hipercze"/>
                  <w:rFonts w:cs="Arial"/>
                  <w:bCs/>
                  <w:sz w:val="18"/>
                  <w:szCs w:val="18"/>
                </w:rPr>
                <w:t>http://www.niepelnosprawni.gov.pl/download/Uchwala-Nr-27-Rady-Ministrow-w-sprawie-przyjecia-Strategii-1614284683.pdf?utm_campaign=pfron&amp;utm_source=df&amp;utm_medium=download</w:t>
              </w:r>
            </w:hyperlink>
          </w:p>
        </w:tc>
        <w:tc>
          <w:tcPr>
            <w:tcW w:w="3827" w:type="dxa"/>
            <w:vMerge w:val="restart"/>
          </w:tcPr>
          <w:p w:rsidR="00AF455A" w:rsidRPr="00775D8D" w:rsidRDefault="00AF455A" w:rsidP="00401073">
            <w:pPr>
              <w:spacing w:after="0"/>
              <w:rPr>
                <w:rFonts w:cs="Arial"/>
                <w:b/>
                <w:bCs/>
                <w:sz w:val="18"/>
                <w:szCs w:val="18"/>
              </w:rPr>
            </w:pPr>
            <w:r w:rsidRPr="00775D8D">
              <w:rPr>
                <w:rFonts w:cs="Arial"/>
                <w:b/>
                <w:bCs/>
                <w:sz w:val="18"/>
                <w:szCs w:val="18"/>
              </w:rPr>
              <w:t>Kryterium 1 i Kryterium 2</w:t>
            </w:r>
          </w:p>
          <w:p w:rsidR="00AF455A" w:rsidRPr="00775D8D" w:rsidRDefault="00AF455A" w:rsidP="00401073">
            <w:pPr>
              <w:spacing w:after="0"/>
              <w:rPr>
                <w:rFonts w:cs="Arial"/>
                <w:bCs/>
                <w:sz w:val="18"/>
                <w:szCs w:val="18"/>
              </w:rPr>
            </w:pPr>
            <w:r w:rsidRPr="00775D8D">
              <w:rPr>
                <w:rFonts w:cs="Arial"/>
                <w:bCs/>
                <w:sz w:val="18"/>
                <w:szCs w:val="18"/>
              </w:rPr>
              <w:t>Strategia na rzecz Osób z Niepełnosprawnościami 2021-2030 przyjęta uchwałą nr 27 Rady Ministrów z dnia 16 lutego 2021 r. wypełnia wskazane kryteria poprzez ustanowienie ram całościowej polityki krajowej dla zapewnienia wdrażania Konwencji o prawach osób niepełnosprawnych, obejmujących:</w:t>
            </w:r>
          </w:p>
          <w:p w:rsidR="00AF455A" w:rsidRPr="00775D8D" w:rsidRDefault="00AF455A" w:rsidP="00AF455A">
            <w:pPr>
              <w:pStyle w:val="Akapitzlist"/>
              <w:numPr>
                <w:ilvl w:val="0"/>
                <w:numId w:val="98"/>
              </w:numPr>
              <w:spacing w:after="0" w:line="276" w:lineRule="auto"/>
              <w:ind w:left="459"/>
              <w:rPr>
                <w:rFonts w:cs="Arial"/>
                <w:bCs/>
                <w:sz w:val="18"/>
                <w:szCs w:val="18"/>
              </w:rPr>
            </w:pPr>
            <w:r w:rsidRPr="00775D8D">
              <w:rPr>
                <w:rFonts w:cs="Arial"/>
                <w:bCs/>
                <w:sz w:val="18"/>
                <w:szCs w:val="18"/>
              </w:rPr>
              <w:t xml:space="preserve">określenie konkretnych celów i działań do osiągnięcia w oznaczonym czasie </w:t>
            </w:r>
          </w:p>
          <w:p w:rsidR="00AF455A" w:rsidRPr="00775D8D" w:rsidRDefault="00AF455A" w:rsidP="00AF455A">
            <w:pPr>
              <w:pStyle w:val="Akapitzlist"/>
              <w:numPr>
                <w:ilvl w:val="0"/>
                <w:numId w:val="98"/>
              </w:numPr>
              <w:spacing w:after="0" w:line="276" w:lineRule="auto"/>
              <w:ind w:left="459"/>
              <w:rPr>
                <w:rFonts w:cs="Arial"/>
                <w:bCs/>
                <w:sz w:val="18"/>
                <w:szCs w:val="18"/>
              </w:rPr>
            </w:pPr>
            <w:r w:rsidRPr="00775D8D">
              <w:rPr>
                <w:rFonts w:cs="Arial"/>
                <w:bCs/>
                <w:sz w:val="18"/>
                <w:szCs w:val="18"/>
              </w:rPr>
              <w:t xml:space="preserve">wyznaczenie wskaźników realizacji tych celów (mierników) i podmiotów odpowiedzialnych za ich realizację w określonym czasie, </w:t>
            </w:r>
          </w:p>
          <w:p w:rsidR="00AF455A" w:rsidRPr="00775D8D" w:rsidRDefault="00AF455A" w:rsidP="00AF455A">
            <w:pPr>
              <w:pStyle w:val="Akapitzlist"/>
              <w:numPr>
                <w:ilvl w:val="0"/>
                <w:numId w:val="98"/>
              </w:numPr>
              <w:spacing w:after="0" w:line="276" w:lineRule="auto"/>
              <w:ind w:left="459"/>
              <w:rPr>
                <w:rFonts w:cs="Arial"/>
                <w:bCs/>
                <w:sz w:val="18"/>
                <w:szCs w:val="18"/>
              </w:rPr>
            </w:pPr>
            <w:r w:rsidRPr="00775D8D">
              <w:rPr>
                <w:rFonts w:cs="Arial"/>
                <w:bCs/>
                <w:sz w:val="18"/>
                <w:szCs w:val="18"/>
              </w:rPr>
              <w:t xml:space="preserve">zapewnienie gromadzenia danych w zakresie dotyczącym realizacji celów i działań </w:t>
            </w:r>
          </w:p>
          <w:p w:rsidR="00AF455A" w:rsidRPr="00775D8D" w:rsidRDefault="00AF455A" w:rsidP="00AF455A">
            <w:pPr>
              <w:pStyle w:val="Akapitzlist"/>
              <w:numPr>
                <w:ilvl w:val="0"/>
                <w:numId w:val="98"/>
              </w:numPr>
              <w:spacing w:after="0" w:line="276" w:lineRule="auto"/>
              <w:ind w:left="459"/>
              <w:rPr>
                <w:rFonts w:cs="Arial"/>
                <w:bCs/>
                <w:sz w:val="18"/>
                <w:szCs w:val="18"/>
              </w:rPr>
            </w:pPr>
            <w:r w:rsidRPr="00775D8D">
              <w:rPr>
                <w:rFonts w:cs="Arial"/>
                <w:bCs/>
                <w:sz w:val="18"/>
                <w:szCs w:val="18"/>
              </w:rPr>
              <w:t>ustanowienie mechanizmów monitoringu realizacji celów i działań,</w:t>
            </w:r>
          </w:p>
          <w:p w:rsidR="00AF455A" w:rsidRPr="00775D8D" w:rsidRDefault="00AF455A" w:rsidP="00AF455A">
            <w:pPr>
              <w:pStyle w:val="Akapitzlist"/>
              <w:numPr>
                <w:ilvl w:val="0"/>
                <w:numId w:val="98"/>
              </w:numPr>
              <w:spacing w:after="120" w:line="276" w:lineRule="auto"/>
              <w:ind w:left="453" w:hanging="357"/>
              <w:rPr>
                <w:rFonts w:cs="Arial"/>
                <w:noProof/>
                <w:sz w:val="18"/>
                <w:szCs w:val="18"/>
              </w:rPr>
            </w:pPr>
            <w:r w:rsidRPr="00775D8D">
              <w:rPr>
                <w:rFonts w:cs="Arial"/>
                <w:bCs/>
                <w:sz w:val="18"/>
                <w:szCs w:val="18"/>
              </w:rPr>
              <w:t xml:space="preserve">zapewnienie wdrażania na poziomie opracowywania i wdrażania planów działań i programów polityki dostępności oraz zgodnego z postanowieniami Konwencji o prawach osób niepełnosprawnych ustawodawstwa i standardów, </w:t>
            </w:r>
            <w:r w:rsidRPr="00775D8D">
              <w:rPr>
                <w:rFonts w:cs="Arial"/>
                <w:bCs/>
                <w:sz w:val="18"/>
                <w:szCs w:val="18"/>
              </w:rPr>
              <w:lastRenderedPageBreak/>
              <w:t>stosownie do uzgodnionych zapisów Strategii.</w:t>
            </w:r>
          </w:p>
        </w:tc>
      </w:tr>
      <w:tr w:rsidR="00AF455A" w:rsidRPr="003719E7" w:rsidTr="00401073">
        <w:trPr>
          <w:trHeight w:val="1797"/>
        </w:trPr>
        <w:tc>
          <w:tcPr>
            <w:tcW w:w="1242" w:type="dxa"/>
            <w:vMerge/>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color w:val="0070C0"/>
                <w:sz w:val="18"/>
                <w:szCs w:val="18"/>
              </w:rPr>
            </w:pPr>
          </w:p>
        </w:tc>
        <w:tc>
          <w:tcPr>
            <w:tcW w:w="992" w:type="dxa"/>
            <w:vMerge/>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2. rozwiązania mające zapewnić, by w ramach przygotowywania i wdrażania programów odpowiednio zostały odzwierciedlone polityka, prawodawstwo i normy</w:t>
            </w:r>
          </w:p>
          <w:p w:rsidR="00AF455A" w:rsidRPr="00775D8D" w:rsidRDefault="00AF455A" w:rsidP="00401073">
            <w:pPr>
              <w:spacing w:after="0"/>
              <w:rPr>
                <w:rFonts w:cs="Arial"/>
                <w:sz w:val="18"/>
                <w:szCs w:val="18"/>
              </w:rPr>
            </w:pPr>
            <w:r w:rsidRPr="00775D8D">
              <w:rPr>
                <w:rFonts w:cs="Arial"/>
                <w:sz w:val="18"/>
                <w:szCs w:val="18"/>
              </w:rPr>
              <w:t>w zakresie dostępności;</w:t>
            </w:r>
          </w:p>
        </w:tc>
        <w:tc>
          <w:tcPr>
            <w:tcW w:w="1134" w:type="dxa"/>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2268" w:type="dxa"/>
            <w:vMerge/>
          </w:tcPr>
          <w:p w:rsidR="00AF455A" w:rsidRPr="00775D8D" w:rsidRDefault="00AF455A" w:rsidP="00401073">
            <w:pPr>
              <w:spacing w:after="0"/>
              <w:jc w:val="both"/>
              <w:rPr>
                <w:rFonts w:cs="Arial"/>
                <w:noProof/>
                <w:sz w:val="18"/>
                <w:szCs w:val="18"/>
              </w:rPr>
            </w:pPr>
          </w:p>
        </w:tc>
        <w:tc>
          <w:tcPr>
            <w:tcW w:w="3827" w:type="dxa"/>
            <w:vMerge/>
          </w:tcPr>
          <w:p w:rsidR="00AF455A" w:rsidRPr="00775D8D" w:rsidRDefault="00AF455A" w:rsidP="00401073">
            <w:pPr>
              <w:spacing w:after="0"/>
              <w:rPr>
                <w:rFonts w:cs="Arial"/>
                <w:noProof/>
                <w:sz w:val="18"/>
                <w:szCs w:val="18"/>
              </w:rPr>
            </w:pPr>
          </w:p>
        </w:tc>
      </w:tr>
      <w:tr w:rsidR="00AF455A" w:rsidRPr="003719E7" w:rsidTr="00401073">
        <w:trPr>
          <w:trHeight w:val="835"/>
        </w:trPr>
        <w:tc>
          <w:tcPr>
            <w:tcW w:w="1242" w:type="dxa"/>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color w:val="0070C0"/>
                <w:sz w:val="18"/>
                <w:szCs w:val="18"/>
              </w:rPr>
            </w:pPr>
          </w:p>
        </w:tc>
        <w:tc>
          <w:tcPr>
            <w:tcW w:w="992" w:type="dxa"/>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3. rozwiązania dotyczące sprawozdawania komitetowi monitorującemu przypadków niezgodności operacji wspieranych z Funduszy z Konwencją oraz skarg</w:t>
            </w:r>
          </w:p>
          <w:p w:rsidR="00AF455A" w:rsidRPr="00775D8D" w:rsidRDefault="00AF455A" w:rsidP="00401073">
            <w:pPr>
              <w:spacing w:after="0"/>
              <w:rPr>
                <w:rFonts w:cs="Arial"/>
                <w:sz w:val="18"/>
                <w:szCs w:val="18"/>
              </w:rPr>
            </w:pPr>
            <w:r w:rsidRPr="00775D8D">
              <w:rPr>
                <w:rFonts w:cs="Arial"/>
                <w:sz w:val="18"/>
                <w:szCs w:val="18"/>
              </w:rPr>
              <w:t>o nieprzestrzeganie Konwencji złożonych zgodnie z rozwiązaniami przyjętymi na mocy art. 69 ust. 7.</w:t>
            </w:r>
          </w:p>
        </w:tc>
        <w:tc>
          <w:tcPr>
            <w:tcW w:w="1134" w:type="dxa"/>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2268" w:type="dxa"/>
          </w:tcPr>
          <w:p w:rsidR="00AF455A" w:rsidRPr="00775D8D" w:rsidRDefault="00AF455A" w:rsidP="00401073">
            <w:pPr>
              <w:spacing w:after="0"/>
              <w:rPr>
                <w:rFonts w:cs="Arial"/>
                <w:noProof/>
                <w:sz w:val="18"/>
                <w:szCs w:val="18"/>
              </w:rPr>
            </w:pPr>
            <w:r w:rsidRPr="00775D8D">
              <w:rPr>
                <w:rFonts w:cs="Arial"/>
                <w:bCs/>
                <w:sz w:val="18"/>
                <w:szCs w:val="18"/>
              </w:rPr>
              <w:t>W zakresie zgodności przygotowania i wdrażania programów współfinansowanych w ramach 8 funduszy z postanowieniami Konwencji o prawach osób niepełnosprawnych (KPON), w tym zgłaszania komitetowi monitorującemu przypadków niezgodności operacji wspieranych przez fundusze z KPON, przyjęto jednolitą procedurę na poziomie umowy partnerstwa oraz dla każdego z programów</w:t>
            </w:r>
          </w:p>
        </w:tc>
        <w:tc>
          <w:tcPr>
            <w:tcW w:w="3827" w:type="dxa"/>
          </w:tcPr>
          <w:p w:rsidR="00AF455A" w:rsidRPr="00775D8D" w:rsidRDefault="00AF455A" w:rsidP="00401073">
            <w:pPr>
              <w:spacing w:after="0"/>
              <w:rPr>
                <w:rFonts w:cs="Arial"/>
                <w:b/>
                <w:bCs/>
                <w:sz w:val="18"/>
                <w:szCs w:val="18"/>
              </w:rPr>
            </w:pPr>
            <w:r w:rsidRPr="00775D8D">
              <w:rPr>
                <w:rFonts w:cs="Arial"/>
                <w:b/>
                <w:bCs/>
                <w:sz w:val="18"/>
                <w:szCs w:val="18"/>
              </w:rPr>
              <w:t>Kryterium 3</w:t>
            </w:r>
          </w:p>
          <w:p w:rsidR="00AF455A" w:rsidRPr="00775D8D" w:rsidRDefault="00AF455A" w:rsidP="00401073">
            <w:pPr>
              <w:spacing w:after="0"/>
              <w:rPr>
                <w:rFonts w:cs="Arial"/>
                <w:bCs/>
                <w:sz w:val="18"/>
                <w:szCs w:val="18"/>
              </w:rPr>
            </w:pPr>
            <w:r w:rsidRPr="00775D8D">
              <w:rPr>
                <w:rFonts w:cs="Arial"/>
                <w:bCs/>
                <w:sz w:val="18"/>
                <w:szCs w:val="18"/>
              </w:rPr>
              <w:t>Opracowano procedurę dla programów finansowanych z 8 funduszy nakładającą na IZ Programu obwiązek przygotowania rocznej informacji o zgłoszeniach dot. niezgodności projektów z KPON oraz skarg, w celu rozpatrzenia przez KM Programu. KM decyduje o podjęciu działań zaradczych w odniesieniu do zgłoszonych przypadków.</w:t>
            </w:r>
          </w:p>
          <w:p w:rsidR="00AF455A" w:rsidRPr="00775D8D" w:rsidRDefault="00AF455A" w:rsidP="00401073">
            <w:pPr>
              <w:spacing w:after="0"/>
              <w:rPr>
                <w:rFonts w:cs="Arial"/>
                <w:noProof/>
                <w:sz w:val="18"/>
                <w:szCs w:val="18"/>
              </w:rPr>
            </w:pPr>
            <w:r w:rsidRPr="00775D8D">
              <w:rPr>
                <w:rFonts w:cs="Arial"/>
                <w:bCs/>
                <w:sz w:val="18"/>
                <w:szCs w:val="18"/>
              </w:rPr>
              <w:t xml:space="preserve">Procedura obejmuje weryfikację zgodności z KPON zarówno na etapie złożenia wniosku o dofinansowanie, jak i w trakcie realizacji projektów. Podejrzenia o niezgodności projektów i/lub działań Beneficjenta lub IP/IW/IZ z KPON zgłaszane są odpowiednio do IP/IW/IZ/Rzecznika Funduszy UE (w przypadku programów finansowanych z </w:t>
            </w:r>
            <w:proofErr w:type="spellStart"/>
            <w:r w:rsidRPr="00775D8D">
              <w:rPr>
                <w:rFonts w:cs="Arial"/>
                <w:bCs/>
                <w:sz w:val="18"/>
                <w:szCs w:val="18"/>
              </w:rPr>
              <w:t>EFMRiA</w:t>
            </w:r>
            <w:proofErr w:type="spellEnd"/>
            <w:r w:rsidRPr="00775D8D">
              <w:rPr>
                <w:rFonts w:cs="Arial"/>
                <w:bCs/>
                <w:sz w:val="18"/>
                <w:szCs w:val="18"/>
              </w:rPr>
              <w:t xml:space="preserve">, FAM, IZGW i FBW istnieje właściwy odpowiednik). Właściwa instytucja dokonuje analizy, podejmuje czynności weryfikujące stan faktyczny i rozstrzyga o zasadności zgłoszenia. W przypadku potwierdzenia naruszenia KPON, w zależności od charakteru sprawy, właściwa </w:t>
            </w:r>
            <w:r w:rsidRPr="00775D8D">
              <w:rPr>
                <w:rFonts w:cs="Arial"/>
                <w:bCs/>
                <w:sz w:val="18"/>
                <w:szCs w:val="18"/>
              </w:rPr>
              <w:lastRenderedPageBreak/>
              <w:t>instytucja przekazuje zgłoszenie naruszenia do odpowiednich służb, tj. RPO, PIP, Rzecznika Praw Pacjenta lub/i właściwych organów ścigania. IZ programu odpowiedzialna jest również za prowadzenie polityki informacyjnej w ww. obszarze</w:t>
            </w:r>
          </w:p>
        </w:tc>
      </w:tr>
      <w:tr w:rsidR="00AF455A" w:rsidRPr="003719E7" w:rsidTr="00401073">
        <w:trPr>
          <w:trHeight w:val="515"/>
        </w:trPr>
        <w:tc>
          <w:tcPr>
            <w:tcW w:w="1242" w:type="dxa"/>
            <w:vMerge w:val="restart"/>
          </w:tcPr>
          <w:p w:rsidR="00AF455A" w:rsidRPr="00775D8D" w:rsidRDefault="00AF455A" w:rsidP="00401073">
            <w:pPr>
              <w:rPr>
                <w:rFonts w:cs="Arial"/>
                <w:sz w:val="18"/>
                <w:szCs w:val="18"/>
              </w:rPr>
            </w:pPr>
            <w:r w:rsidRPr="00775D8D">
              <w:rPr>
                <w:rFonts w:cs="Arial"/>
                <w:sz w:val="18"/>
                <w:szCs w:val="18"/>
              </w:rPr>
              <w:lastRenderedPageBreak/>
              <w:t>1.2.Krajowy lub regionalny plan sieci szerokopasmowej</w:t>
            </w:r>
          </w:p>
        </w:tc>
        <w:tc>
          <w:tcPr>
            <w:tcW w:w="851"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EFRR</w:t>
            </w:r>
          </w:p>
        </w:tc>
        <w:tc>
          <w:tcPr>
            <w:tcW w:w="567"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CP 1 CS (v)</w:t>
            </w:r>
          </w:p>
        </w:tc>
        <w:tc>
          <w:tcPr>
            <w:tcW w:w="992"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TAK</w:t>
            </w:r>
          </w:p>
        </w:tc>
        <w:tc>
          <w:tcPr>
            <w:tcW w:w="3686" w:type="dxa"/>
          </w:tcPr>
          <w:p w:rsidR="00AF455A" w:rsidRPr="00775D8D" w:rsidRDefault="00AF455A" w:rsidP="00401073">
            <w:pPr>
              <w:spacing w:after="0"/>
              <w:jc w:val="both"/>
              <w:rPr>
                <w:rFonts w:cs="Arial"/>
                <w:sz w:val="18"/>
                <w:szCs w:val="18"/>
              </w:rPr>
            </w:pPr>
            <w:r w:rsidRPr="00775D8D">
              <w:rPr>
                <w:rFonts w:cs="Arial"/>
                <w:sz w:val="18"/>
                <w:szCs w:val="18"/>
              </w:rPr>
              <w:t>Istnienie krajowego lub regionalnego planu w zakresie sieci</w:t>
            </w:r>
          </w:p>
          <w:p w:rsidR="00AF455A" w:rsidRPr="00775D8D" w:rsidRDefault="00AF455A" w:rsidP="00401073">
            <w:pPr>
              <w:spacing w:after="0"/>
              <w:jc w:val="both"/>
              <w:rPr>
                <w:rFonts w:cs="Arial"/>
                <w:sz w:val="18"/>
                <w:szCs w:val="18"/>
              </w:rPr>
            </w:pPr>
            <w:r w:rsidRPr="00775D8D">
              <w:rPr>
                <w:rFonts w:cs="Arial"/>
                <w:sz w:val="18"/>
                <w:szCs w:val="18"/>
              </w:rPr>
              <w:t>szerokopasmowej, który obejmuje:</w:t>
            </w:r>
          </w:p>
          <w:p w:rsidR="00AF455A" w:rsidRPr="00775D8D" w:rsidRDefault="00AF455A" w:rsidP="00401073">
            <w:pPr>
              <w:spacing w:after="0"/>
              <w:jc w:val="both"/>
              <w:rPr>
                <w:rFonts w:cs="Arial"/>
                <w:sz w:val="18"/>
                <w:szCs w:val="18"/>
              </w:rPr>
            </w:pPr>
          </w:p>
          <w:p w:rsidR="00AF455A" w:rsidRPr="00775D8D" w:rsidRDefault="00AF455A" w:rsidP="00401073">
            <w:pPr>
              <w:spacing w:after="0"/>
              <w:rPr>
                <w:rFonts w:cs="Arial"/>
                <w:sz w:val="18"/>
                <w:szCs w:val="18"/>
              </w:rPr>
            </w:pPr>
            <w:r w:rsidRPr="00775D8D">
              <w:rPr>
                <w:rFonts w:cs="Arial"/>
                <w:sz w:val="18"/>
                <w:szCs w:val="18"/>
              </w:rPr>
              <w:t>1. ocenę luki inwestycyjnej, którą należy zlikwidować, aby zapewnić wszystkim obywatelom Unii dostęp do sieci o bardzo dużej przepustowości, przeprowadzoną w oparciu o:</w:t>
            </w:r>
          </w:p>
          <w:p w:rsidR="00AF455A" w:rsidRPr="00775D8D" w:rsidRDefault="00AF455A" w:rsidP="00401073">
            <w:pPr>
              <w:spacing w:after="0"/>
              <w:rPr>
                <w:rFonts w:cs="Arial"/>
                <w:sz w:val="18"/>
                <w:szCs w:val="18"/>
              </w:rPr>
            </w:pPr>
            <w:r w:rsidRPr="00775D8D">
              <w:rPr>
                <w:rFonts w:cs="Arial"/>
                <w:sz w:val="18"/>
                <w:szCs w:val="18"/>
              </w:rPr>
              <w:t>a) aktualną mapę istniejącej prywatnej i publicznej infrastruktury oraz jakości usług, z wykorzystaniem standardowych wskaźników mapowania infrastruktury</w:t>
            </w:r>
          </w:p>
          <w:p w:rsidR="00AF455A" w:rsidRPr="00775D8D" w:rsidRDefault="00AF455A" w:rsidP="00401073">
            <w:pPr>
              <w:spacing w:after="0"/>
              <w:rPr>
                <w:rFonts w:cs="Arial"/>
                <w:sz w:val="18"/>
                <w:szCs w:val="18"/>
              </w:rPr>
            </w:pPr>
            <w:r w:rsidRPr="00775D8D">
              <w:rPr>
                <w:rFonts w:cs="Arial"/>
                <w:sz w:val="18"/>
                <w:szCs w:val="18"/>
              </w:rPr>
              <w:t>szerokopasmowej;</w:t>
            </w:r>
          </w:p>
          <w:p w:rsidR="00AF455A" w:rsidRPr="00775D8D" w:rsidRDefault="00AF455A" w:rsidP="00401073">
            <w:pPr>
              <w:spacing w:after="0"/>
              <w:rPr>
                <w:rFonts w:cs="Arial"/>
                <w:sz w:val="18"/>
                <w:szCs w:val="18"/>
              </w:rPr>
            </w:pPr>
            <w:r w:rsidRPr="00775D8D">
              <w:rPr>
                <w:rFonts w:cs="Arial"/>
                <w:sz w:val="18"/>
                <w:szCs w:val="18"/>
              </w:rPr>
              <w:t>b) konsultacje w sprawie planowanych inwestycji zgodnie z wymogami dotyczącymi pomocy państwa;</w:t>
            </w:r>
          </w:p>
          <w:p w:rsidR="00AF455A" w:rsidRPr="00775D8D" w:rsidRDefault="00AF455A" w:rsidP="00401073">
            <w:pPr>
              <w:spacing w:after="0"/>
              <w:jc w:val="both"/>
              <w:rPr>
                <w:rFonts w:cs="Arial"/>
                <w:sz w:val="18"/>
                <w:szCs w:val="18"/>
              </w:rPr>
            </w:pPr>
          </w:p>
        </w:tc>
        <w:tc>
          <w:tcPr>
            <w:tcW w:w="1134" w:type="dxa"/>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TAK</w:t>
            </w:r>
          </w:p>
        </w:tc>
        <w:tc>
          <w:tcPr>
            <w:tcW w:w="2268" w:type="dxa"/>
            <w:vMerge w:val="restart"/>
          </w:tcPr>
          <w:p w:rsidR="00AF455A" w:rsidRPr="00775D8D" w:rsidRDefault="00AF455A" w:rsidP="00401073">
            <w:pPr>
              <w:spacing w:after="0"/>
              <w:rPr>
                <w:rFonts w:cs="Arial"/>
                <w:bCs/>
                <w:sz w:val="18"/>
                <w:szCs w:val="18"/>
              </w:rPr>
            </w:pPr>
            <w:r w:rsidRPr="00775D8D">
              <w:rPr>
                <w:rFonts w:cs="Arial"/>
                <w:bCs/>
                <w:sz w:val="18"/>
                <w:szCs w:val="18"/>
              </w:rPr>
              <w:t>Spełnieniem warunku jest Narodowy Plan Szerokopasmowy (NPS) przyjęty uchwałą nr 27/2020 RM z dnia 10 marca 2020 r.</w:t>
            </w:r>
          </w:p>
          <w:p w:rsidR="00AF455A" w:rsidRPr="00775D8D" w:rsidRDefault="00AF455A" w:rsidP="00401073">
            <w:pPr>
              <w:spacing w:after="0"/>
              <w:jc w:val="both"/>
              <w:rPr>
                <w:rFonts w:cs="Arial"/>
                <w:bCs/>
                <w:sz w:val="18"/>
                <w:szCs w:val="18"/>
              </w:rPr>
            </w:pPr>
          </w:p>
          <w:p w:rsidR="00AF455A" w:rsidRPr="00775D8D" w:rsidRDefault="00752563" w:rsidP="00401073">
            <w:pPr>
              <w:spacing w:after="0"/>
              <w:jc w:val="both"/>
              <w:rPr>
                <w:rFonts w:cs="Arial"/>
                <w:b/>
                <w:bCs/>
                <w:sz w:val="18"/>
                <w:szCs w:val="18"/>
              </w:rPr>
            </w:pPr>
            <w:hyperlink r:id="rId30" w:history="1">
              <w:r w:rsidR="00AF455A" w:rsidRPr="00775D8D">
                <w:rPr>
                  <w:rStyle w:val="Hipercze"/>
                  <w:rFonts w:cs="Arial"/>
                  <w:b/>
                  <w:bCs/>
                  <w:sz w:val="18"/>
                  <w:szCs w:val="18"/>
                </w:rPr>
                <w:t>https://mc.bip.gov.pl/programy-realizowane-w-mc/narodowy-plan-szerokopasmowy.html</w:t>
              </w:r>
            </w:hyperlink>
          </w:p>
          <w:p w:rsidR="00AF455A" w:rsidRPr="00775D8D" w:rsidRDefault="00AF455A" w:rsidP="00401073">
            <w:pPr>
              <w:spacing w:after="0"/>
              <w:jc w:val="both"/>
              <w:rPr>
                <w:rFonts w:cs="Arial"/>
                <w:bCs/>
                <w:sz w:val="18"/>
                <w:szCs w:val="18"/>
              </w:rPr>
            </w:pPr>
          </w:p>
        </w:tc>
        <w:tc>
          <w:tcPr>
            <w:tcW w:w="3827" w:type="dxa"/>
          </w:tcPr>
          <w:p w:rsidR="00AF455A" w:rsidRPr="00775D8D" w:rsidRDefault="00AF455A" w:rsidP="00401073">
            <w:pPr>
              <w:spacing w:after="0"/>
              <w:rPr>
                <w:rFonts w:cs="Arial"/>
                <w:b/>
                <w:bCs/>
                <w:sz w:val="18"/>
                <w:szCs w:val="18"/>
              </w:rPr>
            </w:pPr>
            <w:r w:rsidRPr="00775D8D">
              <w:rPr>
                <w:rFonts w:cs="Arial"/>
                <w:b/>
                <w:bCs/>
                <w:sz w:val="18"/>
                <w:szCs w:val="18"/>
              </w:rPr>
              <w:t xml:space="preserve">Kryterium 1. </w:t>
            </w:r>
          </w:p>
          <w:p w:rsidR="00AF455A" w:rsidRPr="00775D8D" w:rsidRDefault="00AF455A" w:rsidP="00401073">
            <w:pPr>
              <w:spacing w:after="0"/>
              <w:rPr>
                <w:rFonts w:cs="Arial"/>
                <w:b/>
                <w:bCs/>
                <w:sz w:val="18"/>
                <w:szCs w:val="18"/>
              </w:rPr>
            </w:pPr>
            <w:r w:rsidRPr="00775D8D">
              <w:rPr>
                <w:rFonts w:cs="Arial"/>
                <w:bCs/>
                <w:sz w:val="18"/>
                <w:szCs w:val="18"/>
              </w:rPr>
              <w:t xml:space="preserve">Narodowy Plan Szerokopasmowy w zakresie zapewnienia stacjonarnego dostępu do internetu wskazuje lukę inwestycyjną i finansową spełnienia w Polsce następujących celów Europejskiej Agendy Cyfrowej oraz Komunikatu </w:t>
            </w:r>
            <w:proofErr w:type="spellStart"/>
            <w:r w:rsidRPr="00775D8D">
              <w:rPr>
                <w:rFonts w:cs="Arial"/>
                <w:bCs/>
                <w:sz w:val="18"/>
                <w:szCs w:val="18"/>
              </w:rPr>
              <w:t>ws</w:t>
            </w:r>
            <w:proofErr w:type="spellEnd"/>
            <w:r w:rsidRPr="00775D8D">
              <w:rPr>
                <w:rFonts w:cs="Arial"/>
                <w:bCs/>
                <w:sz w:val="18"/>
                <w:szCs w:val="18"/>
              </w:rPr>
              <w:t>. społeczeństwa gigabitowego (rozdział 3):</w:t>
            </w:r>
          </w:p>
          <w:p w:rsidR="00AF455A" w:rsidRPr="00775D8D" w:rsidRDefault="00AF455A" w:rsidP="00401073">
            <w:pPr>
              <w:rPr>
                <w:rFonts w:cs="Arial"/>
                <w:bCs/>
                <w:sz w:val="18"/>
                <w:szCs w:val="18"/>
              </w:rPr>
            </w:pPr>
            <w:r w:rsidRPr="00775D8D">
              <w:rPr>
                <w:rFonts w:cs="Arial"/>
                <w:bCs/>
                <w:sz w:val="18"/>
                <w:szCs w:val="18"/>
              </w:rPr>
              <w:t>a) powszechny dostęp do internetu o przepustowości co najmniej 30 Mb/s do roku 2020,</w:t>
            </w:r>
          </w:p>
          <w:p w:rsidR="00AF455A" w:rsidRPr="00775D8D" w:rsidRDefault="00AF455A" w:rsidP="00401073">
            <w:pPr>
              <w:rPr>
                <w:rFonts w:cs="Arial"/>
                <w:bCs/>
                <w:sz w:val="18"/>
                <w:szCs w:val="18"/>
              </w:rPr>
            </w:pPr>
            <w:r w:rsidRPr="00775D8D">
              <w:rPr>
                <w:rFonts w:cs="Arial"/>
                <w:bCs/>
                <w:sz w:val="18"/>
                <w:szCs w:val="18"/>
              </w:rPr>
              <w:t xml:space="preserve">b) dostęp do internetu o przepustowości co najmniej 100 Mb/s, z możliwością modernizacji do przepustowości mierzonych w </w:t>
            </w:r>
            <w:proofErr w:type="spellStart"/>
            <w:r w:rsidRPr="00775D8D">
              <w:rPr>
                <w:rFonts w:cs="Arial"/>
                <w:bCs/>
                <w:sz w:val="18"/>
                <w:szCs w:val="18"/>
              </w:rPr>
              <w:t>Gb</w:t>
            </w:r>
            <w:proofErr w:type="spellEnd"/>
            <w:r w:rsidRPr="00775D8D">
              <w:rPr>
                <w:rFonts w:cs="Arial"/>
                <w:bCs/>
                <w:sz w:val="18"/>
                <w:szCs w:val="18"/>
              </w:rPr>
              <w:t>/s, dla wszystkich gospodarstw domowych do roku 2025,</w:t>
            </w:r>
          </w:p>
          <w:p w:rsidR="00AF455A" w:rsidRPr="00775D8D" w:rsidRDefault="00AF455A" w:rsidP="00401073">
            <w:pPr>
              <w:rPr>
                <w:rFonts w:cs="Arial"/>
                <w:bCs/>
                <w:sz w:val="18"/>
                <w:szCs w:val="18"/>
              </w:rPr>
            </w:pPr>
            <w:r w:rsidRPr="00775D8D">
              <w:rPr>
                <w:rFonts w:cs="Arial"/>
                <w:bCs/>
                <w:sz w:val="18"/>
                <w:szCs w:val="18"/>
              </w:rPr>
              <w:t xml:space="preserve">c) dostęp do internetu o przepustowości co najmniej 1 </w:t>
            </w:r>
            <w:proofErr w:type="spellStart"/>
            <w:r w:rsidRPr="00775D8D">
              <w:rPr>
                <w:rFonts w:cs="Arial"/>
                <w:bCs/>
                <w:sz w:val="18"/>
                <w:szCs w:val="18"/>
              </w:rPr>
              <w:t>Gb</w:t>
            </w:r>
            <w:proofErr w:type="spellEnd"/>
            <w:r w:rsidRPr="00775D8D">
              <w:rPr>
                <w:rFonts w:cs="Arial"/>
                <w:bCs/>
                <w:sz w:val="18"/>
                <w:szCs w:val="18"/>
              </w:rPr>
              <w:t>/s dla wszystkich miejsc stanowiących główną siłę napędową rozwoju społeczno-gospodarczego do roku 2025;</w:t>
            </w:r>
          </w:p>
          <w:p w:rsidR="00AF455A" w:rsidRPr="00775D8D" w:rsidRDefault="00AF455A" w:rsidP="00401073">
            <w:pPr>
              <w:rPr>
                <w:rFonts w:cs="Arial"/>
                <w:bCs/>
                <w:sz w:val="18"/>
                <w:szCs w:val="18"/>
              </w:rPr>
            </w:pPr>
            <w:r w:rsidRPr="00775D8D">
              <w:rPr>
                <w:rFonts w:cs="Arial"/>
                <w:bCs/>
                <w:sz w:val="18"/>
                <w:szCs w:val="18"/>
              </w:rPr>
              <w:t xml:space="preserve">d) dostęp do w pełni rozwiniętych komercyjnych usług w sieciach 5G w co najmniej 1 głównym mieście do 2020 roku </w:t>
            </w:r>
            <w:r w:rsidRPr="00775D8D">
              <w:rPr>
                <w:rFonts w:cs="Arial"/>
                <w:bCs/>
                <w:sz w:val="18"/>
                <w:szCs w:val="18"/>
              </w:rPr>
              <w:lastRenderedPageBreak/>
              <w:t>oraz dostęp do usług w sieciach 5G we wszystkich głównych obszarach miejskich oraz wzdłuż głównych szlaków komunikacyjnych do roku 2025 (rozdział 4).</w:t>
            </w:r>
          </w:p>
        </w:tc>
      </w:tr>
      <w:tr w:rsidR="00AF455A" w:rsidRPr="003719E7" w:rsidTr="00401073">
        <w:trPr>
          <w:trHeight w:val="130"/>
        </w:trPr>
        <w:tc>
          <w:tcPr>
            <w:tcW w:w="1242" w:type="dxa"/>
            <w:vMerge/>
          </w:tcPr>
          <w:p w:rsidR="00AF455A" w:rsidRPr="00775D8D" w:rsidRDefault="00AF455A" w:rsidP="00401073">
            <w:pPr>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sz w:val="18"/>
                <w:szCs w:val="18"/>
              </w:rPr>
            </w:pPr>
          </w:p>
        </w:tc>
        <w:tc>
          <w:tcPr>
            <w:tcW w:w="992" w:type="dxa"/>
            <w:vMerge/>
          </w:tcPr>
          <w:p w:rsidR="00AF455A" w:rsidRPr="00775D8D" w:rsidRDefault="00AF455A" w:rsidP="00401073">
            <w:pPr>
              <w:spacing w:after="0"/>
              <w:jc w:val="both"/>
              <w:rPr>
                <w:rFonts w:eastAsia="Times New Roman" w:cs="Arial"/>
                <w:iCs/>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2. uzasadnienie planowanej interwencji publicznej w oparciu o modele zrównoważonych inwestycji, które:</w:t>
            </w:r>
          </w:p>
          <w:p w:rsidR="00AF455A" w:rsidRPr="00775D8D" w:rsidRDefault="00AF455A" w:rsidP="00401073">
            <w:pPr>
              <w:spacing w:after="0"/>
              <w:rPr>
                <w:rFonts w:cs="Arial"/>
                <w:sz w:val="18"/>
                <w:szCs w:val="18"/>
              </w:rPr>
            </w:pPr>
            <w:r w:rsidRPr="00775D8D">
              <w:rPr>
                <w:rFonts w:cs="Arial"/>
                <w:sz w:val="18"/>
                <w:szCs w:val="18"/>
              </w:rPr>
              <w:t>a) poprawiają przystępność cenową i dostęp do otwartych</w:t>
            </w:r>
          </w:p>
          <w:p w:rsidR="00AF455A" w:rsidRPr="00775D8D" w:rsidRDefault="00AF455A" w:rsidP="00401073">
            <w:pPr>
              <w:spacing w:after="0"/>
              <w:rPr>
                <w:rFonts w:cs="Arial"/>
                <w:sz w:val="18"/>
                <w:szCs w:val="18"/>
              </w:rPr>
            </w:pPr>
            <w:r w:rsidRPr="00775D8D">
              <w:rPr>
                <w:rFonts w:cs="Arial"/>
                <w:sz w:val="18"/>
                <w:szCs w:val="18"/>
              </w:rPr>
              <w:t>i perspektywicznych usług i infrastruktury wysokiej jakości;</w:t>
            </w:r>
          </w:p>
          <w:p w:rsidR="00AF455A" w:rsidRPr="00775D8D" w:rsidRDefault="00AF455A" w:rsidP="00401073">
            <w:pPr>
              <w:spacing w:after="0"/>
              <w:rPr>
                <w:rFonts w:cs="Arial"/>
                <w:sz w:val="18"/>
                <w:szCs w:val="18"/>
              </w:rPr>
            </w:pPr>
            <w:r w:rsidRPr="00775D8D">
              <w:rPr>
                <w:rFonts w:cs="Arial"/>
                <w:sz w:val="18"/>
                <w:szCs w:val="18"/>
              </w:rPr>
              <w:t>b) pozwalają dostosować formy pomocy finansowej do zidentyfikowanych niedoskonałości rynku;</w:t>
            </w:r>
          </w:p>
          <w:p w:rsidR="00AF455A" w:rsidRPr="00775D8D" w:rsidRDefault="00AF455A" w:rsidP="00401073">
            <w:pPr>
              <w:spacing w:after="0"/>
              <w:rPr>
                <w:rFonts w:cs="Arial"/>
                <w:sz w:val="18"/>
                <w:szCs w:val="18"/>
              </w:rPr>
            </w:pPr>
            <w:r w:rsidRPr="00775D8D">
              <w:rPr>
                <w:rFonts w:cs="Arial"/>
                <w:sz w:val="18"/>
                <w:szCs w:val="18"/>
              </w:rPr>
              <w:t>c) umożliwiają komplementarne stosowanie różnych form</w:t>
            </w:r>
          </w:p>
          <w:p w:rsidR="00AF455A" w:rsidRPr="00775D8D" w:rsidRDefault="00AF455A" w:rsidP="00401073">
            <w:pPr>
              <w:spacing w:after="0"/>
              <w:rPr>
                <w:rFonts w:cs="Arial"/>
                <w:sz w:val="18"/>
                <w:szCs w:val="18"/>
              </w:rPr>
            </w:pPr>
            <w:r w:rsidRPr="00775D8D">
              <w:rPr>
                <w:rFonts w:cs="Arial"/>
                <w:sz w:val="18"/>
                <w:szCs w:val="18"/>
              </w:rPr>
              <w:t>finansowania ze źródeł unijnych, krajowych lub regionalnych;</w:t>
            </w:r>
          </w:p>
        </w:tc>
        <w:tc>
          <w:tcPr>
            <w:tcW w:w="1134" w:type="dxa"/>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TAK</w:t>
            </w:r>
          </w:p>
        </w:tc>
        <w:tc>
          <w:tcPr>
            <w:tcW w:w="2268" w:type="dxa"/>
            <w:vMerge/>
          </w:tcPr>
          <w:p w:rsidR="00AF455A" w:rsidRPr="00775D8D" w:rsidRDefault="00AF455A" w:rsidP="00401073">
            <w:pPr>
              <w:spacing w:after="0"/>
              <w:jc w:val="both"/>
              <w:rPr>
                <w:rFonts w:cs="Arial"/>
                <w:bCs/>
                <w:sz w:val="18"/>
                <w:szCs w:val="18"/>
              </w:rPr>
            </w:pPr>
          </w:p>
        </w:tc>
        <w:tc>
          <w:tcPr>
            <w:tcW w:w="3827" w:type="dxa"/>
          </w:tcPr>
          <w:p w:rsidR="00AF455A" w:rsidRPr="00775D8D" w:rsidRDefault="00AF455A" w:rsidP="00401073">
            <w:pPr>
              <w:spacing w:after="0"/>
              <w:rPr>
                <w:rFonts w:cs="Arial"/>
                <w:b/>
                <w:sz w:val="18"/>
                <w:szCs w:val="18"/>
              </w:rPr>
            </w:pPr>
            <w:r w:rsidRPr="00775D8D">
              <w:rPr>
                <w:rFonts w:cs="Arial"/>
                <w:b/>
                <w:bCs/>
                <w:sz w:val="18"/>
                <w:szCs w:val="18"/>
              </w:rPr>
              <w:t>Kryterium 2.</w:t>
            </w:r>
            <w:r w:rsidRPr="00775D8D">
              <w:rPr>
                <w:rFonts w:cs="Arial"/>
                <w:b/>
                <w:sz w:val="18"/>
                <w:szCs w:val="18"/>
              </w:rPr>
              <w:t xml:space="preserve"> </w:t>
            </w:r>
          </w:p>
          <w:p w:rsidR="00AF455A" w:rsidRPr="00775D8D" w:rsidRDefault="00AF455A" w:rsidP="00401073">
            <w:pPr>
              <w:spacing w:after="0"/>
              <w:rPr>
                <w:rFonts w:cs="Arial"/>
                <w:b/>
                <w:bCs/>
                <w:sz w:val="18"/>
                <w:szCs w:val="18"/>
              </w:rPr>
            </w:pPr>
            <w:r w:rsidRPr="00775D8D">
              <w:rPr>
                <w:rFonts w:cs="Arial"/>
                <w:sz w:val="18"/>
                <w:szCs w:val="18"/>
              </w:rPr>
              <w:t xml:space="preserve">NPS zawiera (rozdział 5) zapisy spełniające kryterium </w:t>
            </w:r>
            <w:r w:rsidRPr="00775D8D">
              <w:rPr>
                <w:rFonts w:cs="Arial"/>
                <w:bCs/>
                <w:sz w:val="18"/>
                <w:szCs w:val="18"/>
              </w:rPr>
              <w:t xml:space="preserve">w zakresie modeli interwencji publicznych uzasadnionych różnymi  modelami inwestycyjnymi, które zapewniają m.in. dostępność usług w sensie ekonomicznym i otwartość sieci, a także są dostosowane do różnych form i źródeł pomocy finansowej, adekwatnej do zidentyfikowanych zawodności rynku. Modele interwencji publicznej zostały </w:t>
            </w:r>
            <w:proofErr w:type="spellStart"/>
            <w:r w:rsidRPr="00775D8D">
              <w:rPr>
                <w:rFonts w:cs="Arial"/>
                <w:bCs/>
                <w:sz w:val="18"/>
                <w:szCs w:val="18"/>
              </w:rPr>
              <w:t>zdelimitowane</w:t>
            </w:r>
            <w:proofErr w:type="spellEnd"/>
            <w:r w:rsidRPr="00775D8D">
              <w:rPr>
                <w:rFonts w:cs="Arial"/>
                <w:bCs/>
                <w:sz w:val="18"/>
                <w:szCs w:val="18"/>
              </w:rPr>
              <w:t xml:space="preserve"> w odniesieniu do źródła pochodzenia środków przeznaczonych na wsparcie inwestycji szerokopasmowych (środki europejskie/środki krajowe i quasi-komercyjne) oraz na formę wsparcia (bezzwrotna dotacja, instrumenty zwrotne i pomoc zwrotna, partnerstwo publiczno-prywatne oraz inwestycje kapitałowe).</w:t>
            </w:r>
          </w:p>
        </w:tc>
      </w:tr>
      <w:tr w:rsidR="00AF455A" w:rsidRPr="003719E7" w:rsidTr="00775D8D">
        <w:trPr>
          <w:trHeight w:val="2255"/>
        </w:trPr>
        <w:tc>
          <w:tcPr>
            <w:tcW w:w="1242" w:type="dxa"/>
            <w:vMerge/>
          </w:tcPr>
          <w:p w:rsidR="00AF455A" w:rsidRPr="00775D8D" w:rsidRDefault="00AF455A" w:rsidP="00401073">
            <w:pPr>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sz w:val="18"/>
                <w:szCs w:val="18"/>
              </w:rPr>
            </w:pPr>
          </w:p>
        </w:tc>
        <w:tc>
          <w:tcPr>
            <w:tcW w:w="992" w:type="dxa"/>
            <w:vMerge/>
          </w:tcPr>
          <w:p w:rsidR="00AF455A" w:rsidRPr="00775D8D" w:rsidRDefault="00AF455A" w:rsidP="00401073">
            <w:pPr>
              <w:spacing w:after="0"/>
              <w:jc w:val="both"/>
              <w:rPr>
                <w:rFonts w:eastAsia="Times New Roman" w:cs="Arial"/>
                <w:iCs/>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3. działania wspierające popyt na sieci o bardzo dużej przepustowości i ich wykorzystanie, w tym działania mające na celu ułatwienie ich wprowadzania, w szczególności przez skuteczne wdrożenie dyrektywy Parlamentu Europejskiego i Rady 2014/61/UE1;</w:t>
            </w:r>
          </w:p>
          <w:p w:rsidR="00AF455A" w:rsidRPr="00775D8D" w:rsidRDefault="00AF455A" w:rsidP="00401073">
            <w:pPr>
              <w:spacing w:after="0"/>
              <w:jc w:val="both"/>
              <w:rPr>
                <w:rFonts w:cs="Arial"/>
                <w:sz w:val="18"/>
                <w:szCs w:val="18"/>
              </w:rPr>
            </w:pPr>
          </w:p>
        </w:tc>
        <w:tc>
          <w:tcPr>
            <w:tcW w:w="1134" w:type="dxa"/>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TAK</w:t>
            </w:r>
          </w:p>
        </w:tc>
        <w:tc>
          <w:tcPr>
            <w:tcW w:w="2268" w:type="dxa"/>
            <w:vMerge/>
          </w:tcPr>
          <w:p w:rsidR="00AF455A" w:rsidRPr="00775D8D" w:rsidRDefault="00AF455A" w:rsidP="00401073">
            <w:pPr>
              <w:spacing w:after="0"/>
              <w:jc w:val="both"/>
              <w:rPr>
                <w:rFonts w:cs="Arial"/>
                <w:bCs/>
                <w:sz w:val="18"/>
                <w:szCs w:val="18"/>
              </w:rPr>
            </w:pPr>
          </w:p>
        </w:tc>
        <w:tc>
          <w:tcPr>
            <w:tcW w:w="3827" w:type="dxa"/>
          </w:tcPr>
          <w:p w:rsidR="00AF455A" w:rsidRPr="00775D8D" w:rsidRDefault="00AF455A" w:rsidP="00401073">
            <w:pPr>
              <w:autoSpaceDE w:val="0"/>
              <w:autoSpaceDN w:val="0"/>
              <w:adjustRightInd w:val="0"/>
              <w:spacing w:after="0"/>
              <w:rPr>
                <w:rFonts w:cs="Arial"/>
                <w:bCs/>
                <w:sz w:val="18"/>
                <w:szCs w:val="18"/>
              </w:rPr>
            </w:pPr>
            <w:r w:rsidRPr="00775D8D">
              <w:rPr>
                <w:rFonts w:cs="Arial"/>
                <w:b/>
                <w:bCs/>
                <w:sz w:val="18"/>
                <w:szCs w:val="18"/>
              </w:rPr>
              <w:t>Kryterium 3.</w:t>
            </w:r>
            <w:r w:rsidRPr="00775D8D">
              <w:rPr>
                <w:rFonts w:cs="Arial"/>
                <w:bCs/>
                <w:sz w:val="18"/>
                <w:szCs w:val="18"/>
              </w:rPr>
              <w:t xml:space="preserve"> </w:t>
            </w:r>
          </w:p>
          <w:p w:rsidR="00AF455A" w:rsidRPr="00775D8D" w:rsidRDefault="00AF455A" w:rsidP="00675766">
            <w:pPr>
              <w:autoSpaceDE w:val="0"/>
              <w:autoSpaceDN w:val="0"/>
              <w:adjustRightInd w:val="0"/>
              <w:spacing w:after="0"/>
              <w:rPr>
                <w:rFonts w:cs="Arial"/>
                <w:bCs/>
                <w:sz w:val="18"/>
                <w:szCs w:val="18"/>
              </w:rPr>
            </w:pPr>
            <w:r w:rsidRPr="00775D8D">
              <w:rPr>
                <w:rFonts w:cs="Arial"/>
                <w:bCs/>
                <w:sz w:val="18"/>
                <w:szCs w:val="18"/>
              </w:rPr>
              <w:t>NPS w rozdziale 5 i 6 zawiera opis środków służących podaży i popytowi, w tym bezpośrednio usprawniających inwestycje szerokopasmowe oraz wzmacniające wykorzystanie usług dostępu do sieci wysokich przepustowości. Działania wspierające inwestycje szerokopasmowe zostały skupione wokół eliminowania barier administracyjno-prawnych w telekomunikacyjnym procesie inwestycyjnym i działań o charakterze wykonawczym (od odpowiedzialnej aktywności regulacyjnej krajowego organu regulacyjnego dla rynku telekomunikacyjnego – Prezesa Urzędu Komunikacji Elektronicznej – oraz organu ochrony konkurencji – Prezesa Urzędu Ochrony Konkurencji i Konsumentów – do ogólnokrajowych kampanii informacyjnych dotyczących inwestycji szerokopasmowych). Z kolei działania wspierające popyt na usługi dostępu do szybkiego internetu polegać będą m.in. na udostępnianiu narzędzi agregujących popyt, kampaniach społecznych wzmacniających świadomość korzyści płynących z korzystania z szybkiego internetu oraz ewentualnych działaniach finansowych, wspierających potrzebujących użytkowników końcowych w zapewnieniu możliwości korzystania z tych usług.</w:t>
            </w:r>
          </w:p>
        </w:tc>
      </w:tr>
      <w:tr w:rsidR="00AF455A" w:rsidRPr="003719E7" w:rsidTr="00775D8D">
        <w:trPr>
          <w:trHeight w:val="60"/>
        </w:trPr>
        <w:tc>
          <w:tcPr>
            <w:tcW w:w="1242" w:type="dxa"/>
            <w:vMerge/>
          </w:tcPr>
          <w:p w:rsidR="00AF455A" w:rsidRPr="00775D8D" w:rsidRDefault="00AF455A" w:rsidP="00401073">
            <w:pPr>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sz w:val="18"/>
                <w:szCs w:val="18"/>
              </w:rPr>
            </w:pPr>
          </w:p>
        </w:tc>
        <w:tc>
          <w:tcPr>
            <w:tcW w:w="992" w:type="dxa"/>
            <w:vMerge/>
          </w:tcPr>
          <w:p w:rsidR="00AF455A" w:rsidRPr="00775D8D" w:rsidRDefault="00AF455A" w:rsidP="00401073">
            <w:pPr>
              <w:spacing w:after="0"/>
              <w:jc w:val="both"/>
              <w:rPr>
                <w:rFonts w:eastAsia="Times New Roman" w:cs="Arial"/>
                <w:iCs/>
                <w:noProof/>
                <w:sz w:val="18"/>
                <w:szCs w:val="18"/>
              </w:rPr>
            </w:pPr>
          </w:p>
        </w:tc>
        <w:tc>
          <w:tcPr>
            <w:tcW w:w="3686" w:type="dxa"/>
          </w:tcPr>
          <w:p w:rsidR="00AF455A" w:rsidRPr="00775D8D" w:rsidRDefault="00AF455A" w:rsidP="00401073">
            <w:pPr>
              <w:spacing w:after="0"/>
              <w:jc w:val="both"/>
              <w:rPr>
                <w:rFonts w:cs="Arial"/>
                <w:sz w:val="18"/>
                <w:szCs w:val="18"/>
              </w:rPr>
            </w:pPr>
            <w:r w:rsidRPr="00775D8D">
              <w:rPr>
                <w:rFonts w:cs="Arial"/>
                <w:sz w:val="18"/>
                <w:szCs w:val="18"/>
              </w:rPr>
              <w:t xml:space="preserve">4. mechanizmy pomocy technicznej i </w:t>
            </w:r>
            <w:r w:rsidRPr="00775D8D">
              <w:rPr>
                <w:rFonts w:cs="Arial"/>
                <w:sz w:val="18"/>
                <w:szCs w:val="18"/>
              </w:rPr>
              <w:lastRenderedPageBreak/>
              <w:t>doradztwa specjalistycznego,</w:t>
            </w:r>
          </w:p>
          <w:p w:rsidR="00AF455A" w:rsidRPr="00775D8D" w:rsidRDefault="00AF455A" w:rsidP="00401073">
            <w:pPr>
              <w:spacing w:after="0"/>
              <w:jc w:val="both"/>
              <w:rPr>
                <w:rFonts w:cs="Arial"/>
                <w:sz w:val="18"/>
                <w:szCs w:val="18"/>
              </w:rPr>
            </w:pPr>
            <w:r w:rsidRPr="00775D8D">
              <w:rPr>
                <w:rFonts w:cs="Arial"/>
                <w:sz w:val="18"/>
                <w:szCs w:val="18"/>
              </w:rPr>
              <w:t>takie jak biura kompetencji w zakresie łączności szerokopasmowej, w celu wzmocnienia zdolności lokalnych</w:t>
            </w:r>
          </w:p>
          <w:p w:rsidR="00AF455A" w:rsidRPr="00775D8D" w:rsidRDefault="00AF455A" w:rsidP="00401073">
            <w:pPr>
              <w:spacing w:after="0"/>
              <w:rPr>
                <w:rFonts w:cs="Arial"/>
                <w:sz w:val="18"/>
                <w:szCs w:val="18"/>
              </w:rPr>
            </w:pPr>
            <w:r w:rsidRPr="00775D8D">
              <w:rPr>
                <w:rFonts w:cs="Arial"/>
                <w:sz w:val="18"/>
                <w:szCs w:val="18"/>
              </w:rPr>
              <w:t>zainteresowanych stron i udzielania doradztwa projektodawcom;</w:t>
            </w:r>
          </w:p>
          <w:p w:rsidR="00AF455A" w:rsidRPr="00775D8D" w:rsidRDefault="00AF455A" w:rsidP="00401073">
            <w:pPr>
              <w:spacing w:after="0"/>
              <w:jc w:val="both"/>
              <w:rPr>
                <w:rFonts w:cs="Arial"/>
                <w:sz w:val="18"/>
                <w:szCs w:val="18"/>
              </w:rPr>
            </w:pPr>
          </w:p>
        </w:tc>
        <w:tc>
          <w:tcPr>
            <w:tcW w:w="1134" w:type="dxa"/>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lastRenderedPageBreak/>
              <w:t>TAK</w:t>
            </w:r>
          </w:p>
        </w:tc>
        <w:tc>
          <w:tcPr>
            <w:tcW w:w="2268" w:type="dxa"/>
            <w:vMerge w:val="restart"/>
          </w:tcPr>
          <w:p w:rsidR="00AF455A" w:rsidRPr="00775D8D" w:rsidRDefault="00AF455A" w:rsidP="00401073">
            <w:pPr>
              <w:spacing w:after="0"/>
              <w:jc w:val="both"/>
              <w:rPr>
                <w:rFonts w:cs="Arial"/>
                <w:bCs/>
                <w:sz w:val="18"/>
                <w:szCs w:val="18"/>
              </w:rPr>
            </w:pPr>
          </w:p>
        </w:tc>
        <w:tc>
          <w:tcPr>
            <w:tcW w:w="3827" w:type="dxa"/>
          </w:tcPr>
          <w:p w:rsidR="00AF455A" w:rsidRPr="00775D8D" w:rsidRDefault="00AF455A" w:rsidP="00401073">
            <w:pPr>
              <w:spacing w:after="0"/>
              <w:rPr>
                <w:rFonts w:cs="Arial"/>
                <w:bCs/>
                <w:sz w:val="18"/>
                <w:szCs w:val="18"/>
              </w:rPr>
            </w:pPr>
            <w:r w:rsidRPr="00775D8D">
              <w:rPr>
                <w:rFonts w:cs="Arial"/>
                <w:b/>
                <w:bCs/>
                <w:sz w:val="18"/>
                <w:szCs w:val="18"/>
              </w:rPr>
              <w:t>Kryterium 4</w:t>
            </w:r>
            <w:r w:rsidRPr="00775D8D">
              <w:rPr>
                <w:rFonts w:cs="Arial"/>
                <w:bCs/>
                <w:sz w:val="18"/>
                <w:szCs w:val="18"/>
              </w:rPr>
              <w:t xml:space="preserve">. </w:t>
            </w:r>
          </w:p>
          <w:p w:rsidR="00AF455A" w:rsidRPr="00775D8D" w:rsidRDefault="00AF455A" w:rsidP="00675766">
            <w:pPr>
              <w:spacing w:after="0"/>
              <w:rPr>
                <w:rFonts w:cs="Arial"/>
                <w:bCs/>
                <w:sz w:val="18"/>
                <w:szCs w:val="18"/>
              </w:rPr>
            </w:pPr>
            <w:r w:rsidRPr="00775D8D">
              <w:rPr>
                <w:rFonts w:cs="Arial"/>
                <w:bCs/>
                <w:sz w:val="18"/>
                <w:szCs w:val="18"/>
              </w:rPr>
              <w:lastRenderedPageBreak/>
              <w:t xml:space="preserve">Departament Telekomunikacji funkcjonujący w strukturze urzędu obsługującego ministra właściwego do spraw informatyzacji pełni funkcję Broadband </w:t>
            </w:r>
            <w:proofErr w:type="spellStart"/>
            <w:r w:rsidRPr="00775D8D">
              <w:rPr>
                <w:rFonts w:cs="Arial"/>
                <w:bCs/>
                <w:sz w:val="18"/>
                <w:szCs w:val="18"/>
              </w:rPr>
              <w:t>Competence</w:t>
            </w:r>
            <w:proofErr w:type="spellEnd"/>
            <w:r w:rsidRPr="00775D8D">
              <w:rPr>
                <w:rFonts w:cs="Arial"/>
                <w:bCs/>
                <w:sz w:val="18"/>
                <w:szCs w:val="18"/>
              </w:rPr>
              <w:t xml:space="preserve"> Office i krajowego punktu kontaktowego do spraw rozwoju sieci szerokopasmowych.</w:t>
            </w:r>
          </w:p>
        </w:tc>
      </w:tr>
      <w:tr w:rsidR="00AF455A" w:rsidRPr="003719E7" w:rsidTr="00401073">
        <w:trPr>
          <w:trHeight w:val="2506"/>
        </w:trPr>
        <w:tc>
          <w:tcPr>
            <w:tcW w:w="1242" w:type="dxa"/>
            <w:vMerge/>
          </w:tcPr>
          <w:p w:rsidR="00AF455A" w:rsidRPr="00775D8D" w:rsidRDefault="00AF455A" w:rsidP="00401073">
            <w:pPr>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sz w:val="18"/>
                <w:szCs w:val="18"/>
              </w:rPr>
            </w:pPr>
          </w:p>
        </w:tc>
        <w:tc>
          <w:tcPr>
            <w:tcW w:w="992" w:type="dxa"/>
            <w:vMerge/>
          </w:tcPr>
          <w:p w:rsidR="00AF455A" w:rsidRPr="00775D8D" w:rsidRDefault="00AF455A" w:rsidP="00401073">
            <w:pPr>
              <w:spacing w:after="0"/>
              <w:jc w:val="both"/>
              <w:rPr>
                <w:rFonts w:eastAsia="Times New Roman" w:cs="Arial"/>
                <w:iCs/>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5. mechanizm monitorowania oparty na standardowych wskaźnikach mapowania infrastruktury szerokopasmowej.</w:t>
            </w:r>
          </w:p>
        </w:tc>
        <w:tc>
          <w:tcPr>
            <w:tcW w:w="1134" w:type="dxa"/>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TAK</w:t>
            </w:r>
          </w:p>
        </w:tc>
        <w:tc>
          <w:tcPr>
            <w:tcW w:w="2268" w:type="dxa"/>
            <w:vMerge/>
          </w:tcPr>
          <w:p w:rsidR="00AF455A" w:rsidRPr="00775D8D" w:rsidRDefault="00AF455A" w:rsidP="00401073">
            <w:pPr>
              <w:spacing w:after="0"/>
              <w:jc w:val="both"/>
              <w:rPr>
                <w:rFonts w:cs="Arial"/>
                <w:bCs/>
                <w:sz w:val="18"/>
                <w:szCs w:val="18"/>
              </w:rPr>
            </w:pPr>
          </w:p>
        </w:tc>
        <w:tc>
          <w:tcPr>
            <w:tcW w:w="3827" w:type="dxa"/>
          </w:tcPr>
          <w:p w:rsidR="00AF455A" w:rsidRPr="00775D8D" w:rsidRDefault="00AF455A" w:rsidP="00401073">
            <w:pPr>
              <w:spacing w:after="0"/>
              <w:rPr>
                <w:rFonts w:cs="Arial"/>
                <w:b/>
                <w:bCs/>
                <w:sz w:val="18"/>
                <w:szCs w:val="18"/>
              </w:rPr>
            </w:pPr>
            <w:r w:rsidRPr="00775D8D">
              <w:rPr>
                <w:rFonts w:cs="Arial"/>
                <w:b/>
                <w:bCs/>
                <w:sz w:val="18"/>
                <w:szCs w:val="18"/>
              </w:rPr>
              <w:t>Kryterium 5</w:t>
            </w:r>
          </w:p>
          <w:p w:rsidR="00AF455A" w:rsidRPr="00775D8D" w:rsidRDefault="00AF455A" w:rsidP="00401073">
            <w:pPr>
              <w:spacing w:after="0"/>
              <w:rPr>
                <w:rFonts w:cs="Arial"/>
                <w:bCs/>
                <w:sz w:val="18"/>
                <w:szCs w:val="18"/>
              </w:rPr>
            </w:pPr>
            <w:r w:rsidRPr="00775D8D">
              <w:rPr>
                <w:rFonts w:cs="Arial"/>
                <w:bCs/>
                <w:sz w:val="18"/>
                <w:szCs w:val="18"/>
              </w:rPr>
              <w:t>Monitoring będzie prowadzony przez koordynatora NPS we współpracy z regulatorem rynku telekomunikacyjnego – Prezesem Urzędu Komunikacji Elektronicznej przy użyciu standardowych wskaźników monitoringowych.</w:t>
            </w:r>
          </w:p>
        </w:tc>
      </w:tr>
    </w:tbl>
    <w:p w:rsidR="00AF455A" w:rsidRDefault="00AF455A" w:rsidP="00081DCE">
      <w:pPr>
        <w:rPr>
          <w:b/>
          <w:noProof/>
          <w:lang w:eastAsia="pl-PL" w:bidi="pl-PL"/>
        </w:rPr>
      </w:pPr>
    </w:p>
    <w:p w:rsidR="00D243F6" w:rsidRDefault="00D243F6" w:rsidP="00081DCE">
      <w:pPr>
        <w:rPr>
          <w:rFonts w:eastAsia="Calibri" w:cs="Arial"/>
          <w:noProof/>
          <w:sz w:val="18"/>
          <w:szCs w:val="18"/>
        </w:rPr>
      </w:pPr>
    </w:p>
    <w:p w:rsidR="00917072" w:rsidRPr="00B24D81" w:rsidRDefault="00D243F6" w:rsidP="00437C33">
      <w:pPr>
        <w:spacing w:line="276" w:lineRule="auto"/>
        <w:rPr>
          <w:rFonts w:eastAsia="Calibri" w:cs="Arial"/>
          <w:noProof/>
          <w:sz w:val="18"/>
          <w:szCs w:val="18"/>
        </w:rPr>
      </w:pPr>
      <w:r>
        <w:rPr>
          <w:rFonts w:eastAsia="Calibri" w:cs="Arial"/>
          <w:noProof/>
          <w:sz w:val="18"/>
          <w:szCs w:val="18"/>
        </w:rPr>
        <w:br w:type="page"/>
      </w:r>
    </w:p>
    <w:p w:rsidR="009E4211" w:rsidRPr="00B919D2" w:rsidRDefault="009E4211" w:rsidP="00AD789B">
      <w:pPr>
        <w:pStyle w:val="Nagwek1"/>
        <w:rPr>
          <w:iCs/>
          <w:noProof/>
        </w:rPr>
      </w:pPr>
      <w:bookmarkStart w:id="441" w:name="_Toc67650477"/>
      <w:bookmarkStart w:id="442" w:name="_Toc67650810"/>
      <w:bookmarkStart w:id="443" w:name="_Toc67654922"/>
      <w:bookmarkStart w:id="444" w:name="_Toc69393352"/>
      <w:bookmarkStart w:id="445" w:name="_Toc87283010"/>
      <w:r w:rsidRPr="00B919D2">
        <w:rPr>
          <w:rFonts w:eastAsia="Calibri"/>
          <w:noProof/>
        </w:rPr>
        <w:lastRenderedPageBreak/>
        <w:t>Instytucje programu</w:t>
      </w:r>
      <w:bookmarkEnd w:id="441"/>
      <w:bookmarkEnd w:id="442"/>
      <w:bookmarkEnd w:id="443"/>
      <w:bookmarkEnd w:id="444"/>
      <w:bookmarkEnd w:id="445"/>
    </w:p>
    <w:p w:rsidR="003F5A0A" w:rsidRPr="00F86107" w:rsidRDefault="00094099" w:rsidP="003F5A0A">
      <w:pPr>
        <w:rPr>
          <w:b/>
          <w:noProof/>
          <w:lang w:eastAsia="pl-PL" w:bidi="pl-PL"/>
        </w:rPr>
      </w:pPr>
      <w:r>
        <w:rPr>
          <w:b/>
          <w:noProof/>
          <w:lang w:eastAsia="pl-PL" w:bidi="pl-PL"/>
        </w:rPr>
        <w:t>Tabela 20</w:t>
      </w:r>
      <w:r w:rsidR="00796F5A" w:rsidRPr="00F86107">
        <w:rPr>
          <w:b/>
          <w:noProof/>
          <w:lang w:eastAsia="pl-PL" w:bidi="pl-PL"/>
        </w:rPr>
        <w:t>: Instytucje programu</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1"/>
        <w:gridCol w:w="3783"/>
        <w:gridCol w:w="3969"/>
        <w:gridCol w:w="4110"/>
      </w:tblGrid>
      <w:tr w:rsidR="003F5A0A" w:rsidRPr="00A20C1D" w:rsidTr="00775D8D">
        <w:tc>
          <w:tcPr>
            <w:tcW w:w="2421" w:type="dxa"/>
            <w:shd w:val="clear" w:color="auto" w:fill="auto"/>
          </w:tcPr>
          <w:p w:rsidR="003F5A0A" w:rsidRPr="00C2099E" w:rsidRDefault="003F5A0A" w:rsidP="00035B9A">
            <w:pPr>
              <w:spacing w:before="120" w:after="120"/>
              <w:rPr>
                <w:rFonts w:cs="Arial"/>
                <w:b/>
                <w:noProof/>
                <w:sz w:val="22"/>
              </w:rPr>
            </w:pPr>
            <w:r w:rsidRPr="00C2099E">
              <w:rPr>
                <w:rFonts w:cs="Arial"/>
                <w:b/>
                <w:noProof/>
                <w:sz w:val="22"/>
              </w:rPr>
              <w:t xml:space="preserve">Instytucje programu </w:t>
            </w:r>
          </w:p>
        </w:tc>
        <w:tc>
          <w:tcPr>
            <w:tcW w:w="3783" w:type="dxa"/>
            <w:shd w:val="clear" w:color="auto" w:fill="auto"/>
          </w:tcPr>
          <w:p w:rsidR="00FC206F" w:rsidRDefault="003F5A0A">
            <w:pPr>
              <w:spacing w:before="120" w:after="120"/>
              <w:rPr>
                <w:rFonts w:cs="Arial"/>
                <w:b/>
                <w:noProof/>
                <w:sz w:val="22"/>
              </w:rPr>
            </w:pPr>
            <w:r w:rsidRPr="00C2099E">
              <w:rPr>
                <w:rFonts w:cs="Arial"/>
                <w:b/>
                <w:noProof/>
                <w:sz w:val="22"/>
              </w:rPr>
              <w:t>Nazwa instytucji</w:t>
            </w:r>
          </w:p>
          <w:p w:rsidR="003F5A0A" w:rsidRPr="00775D8D" w:rsidRDefault="003F5A0A">
            <w:pPr>
              <w:spacing w:before="120" w:after="120"/>
              <w:rPr>
                <w:rFonts w:cs="Arial"/>
                <w:noProof/>
                <w:sz w:val="22"/>
              </w:rPr>
            </w:pPr>
            <w:r w:rsidRPr="00FC206F">
              <w:rPr>
                <w:rFonts w:cs="Arial"/>
                <w:noProof/>
                <w:sz w:val="22"/>
              </w:rPr>
              <w:t>[500]</w:t>
            </w:r>
          </w:p>
        </w:tc>
        <w:tc>
          <w:tcPr>
            <w:tcW w:w="3969" w:type="dxa"/>
            <w:shd w:val="clear" w:color="auto" w:fill="auto"/>
          </w:tcPr>
          <w:p w:rsidR="0037460F" w:rsidRDefault="003F5A0A" w:rsidP="008C71DD">
            <w:pPr>
              <w:spacing w:before="120" w:after="120"/>
              <w:rPr>
                <w:rFonts w:cs="Arial"/>
                <w:b/>
                <w:noProof/>
                <w:sz w:val="22"/>
              </w:rPr>
            </w:pPr>
            <w:r w:rsidRPr="00C2099E">
              <w:rPr>
                <w:rFonts w:cs="Arial"/>
                <w:b/>
                <w:noProof/>
                <w:sz w:val="22"/>
              </w:rPr>
              <w:t xml:space="preserve">Imię i nazwisko osoby odpowiedzialnej za kontakty </w:t>
            </w:r>
          </w:p>
          <w:p w:rsidR="003F5A0A" w:rsidRPr="00C2099E" w:rsidRDefault="003F5A0A" w:rsidP="008C71DD">
            <w:pPr>
              <w:spacing w:before="120" w:after="120"/>
              <w:rPr>
                <w:rFonts w:cs="Arial"/>
                <w:b/>
                <w:noProof/>
                <w:sz w:val="22"/>
              </w:rPr>
            </w:pPr>
            <w:r w:rsidRPr="00C2099E">
              <w:rPr>
                <w:rFonts w:cs="Arial"/>
                <w:noProof/>
                <w:sz w:val="22"/>
              </w:rPr>
              <w:t>[200]</w:t>
            </w:r>
          </w:p>
        </w:tc>
        <w:tc>
          <w:tcPr>
            <w:tcW w:w="4110" w:type="dxa"/>
            <w:shd w:val="clear" w:color="auto" w:fill="auto"/>
          </w:tcPr>
          <w:p w:rsidR="00FC206F" w:rsidRDefault="003F5A0A" w:rsidP="00C2099E">
            <w:pPr>
              <w:spacing w:before="120" w:after="120"/>
              <w:rPr>
                <w:rFonts w:cs="Arial"/>
                <w:b/>
                <w:noProof/>
                <w:sz w:val="22"/>
              </w:rPr>
            </w:pPr>
            <w:r w:rsidRPr="00C2099E">
              <w:rPr>
                <w:rFonts w:cs="Arial"/>
                <w:b/>
                <w:noProof/>
                <w:sz w:val="22"/>
              </w:rPr>
              <w:t>E-mail</w:t>
            </w:r>
          </w:p>
          <w:p w:rsidR="003F5A0A" w:rsidRPr="00775D8D" w:rsidRDefault="003F5A0A" w:rsidP="00C2099E">
            <w:pPr>
              <w:spacing w:before="120" w:after="120"/>
              <w:rPr>
                <w:rFonts w:cs="Arial"/>
                <w:noProof/>
                <w:sz w:val="22"/>
              </w:rPr>
            </w:pPr>
            <w:r w:rsidRPr="00FC206F">
              <w:rPr>
                <w:rFonts w:cs="Arial"/>
                <w:noProof/>
                <w:sz w:val="22"/>
              </w:rPr>
              <w:t>[200]</w:t>
            </w:r>
          </w:p>
        </w:tc>
      </w:tr>
      <w:tr w:rsidR="003F5A0A" w:rsidRPr="00A20C1D" w:rsidTr="00775D8D">
        <w:tc>
          <w:tcPr>
            <w:tcW w:w="2421" w:type="dxa"/>
            <w:shd w:val="clear" w:color="auto" w:fill="auto"/>
          </w:tcPr>
          <w:p w:rsidR="003F5A0A" w:rsidRPr="00C2099E" w:rsidRDefault="003F5A0A" w:rsidP="00035B9A">
            <w:pPr>
              <w:spacing w:before="120" w:after="120"/>
              <w:rPr>
                <w:rFonts w:cs="Arial"/>
                <w:noProof/>
                <w:sz w:val="22"/>
              </w:rPr>
            </w:pPr>
            <w:r w:rsidRPr="00C2099E">
              <w:rPr>
                <w:rFonts w:cs="Arial"/>
                <w:noProof/>
                <w:sz w:val="22"/>
              </w:rPr>
              <w:t>Instytucja zarządzająca</w:t>
            </w:r>
          </w:p>
        </w:tc>
        <w:tc>
          <w:tcPr>
            <w:tcW w:w="3783" w:type="dxa"/>
            <w:shd w:val="clear" w:color="auto" w:fill="auto"/>
          </w:tcPr>
          <w:p w:rsidR="003F5A0A" w:rsidRPr="00C2099E" w:rsidRDefault="003F5A0A" w:rsidP="00FF3518">
            <w:pPr>
              <w:spacing w:before="120" w:after="120"/>
              <w:rPr>
                <w:rFonts w:cs="Arial"/>
                <w:noProof/>
                <w:sz w:val="22"/>
              </w:rPr>
            </w:pPr>
            <w:r w:rsidRPr="00C2099E">
              <w:rPr>
                <w:rFonts w:cs="Arial"/>
                <w:noProof/>
                <w:sz w:val="22"/>
              </w:rPr>
              <w:t>Ministerstwo Funduszy i Politylki Regionalnej, Departament Rozwoju Cyfrowego</w:t>
            </w:r>
          </w:p>
        </w:tc>
        <w:tc>
          <w:tcPr>
            <w:tcW w:w="3969" w:type="dxa"/>
            <w:shd w:val="clear" w:color="auto" w:fill="auto"/>
          </w:tcPr>
          <w:p w:rsidR="003F5A0A" w:rsidRPr="00C2099E" w:rsidRDefault="009B1ADD" w:rsidP="008C71DD">
            <w:pPr>
              <w:spacing w:before="120" w:after="120"/>
              <w:rPr>
                <w:rFonts w:cs="Arial"/>
                <w:noProof/>
                <w:sz w:val="22"/>
              </w:rPr>
            </w:pPr>
            <w:ins w:id="446" w:author="Mateusz Golanski" w:date="2021-12-07T14:32:00Z">
              <w:r>
                <w:rPr>
                  <w:rFonts w:cs="Arial"/>
                  <w:noProof/>
                  <w:sz w:val="22"/>
                </w:rPr>
                <w:t xml:space="preserve">Rafał Sukiennik, </w:t>
              </w:r>
              <w:r w:rsidRPr="00C2099E">
                <w:rPr>
                  <w:rFonts w:cs="Arial"/>
                  <w:noProof/>
                  <w:sz w:val="22"/>
                </w:rPr>
                <w:t xml:space="preserve">Dyrektor </w:t>
              </w:r>
              <w:r>
                <w:rPr>
                  <w:rFonts w:cs="Arial"/>
                  <w:noProof/>
                  <w:sz w:val="22"/>
                </w:rPr>
                <w:t>Departamentu Rozwoju Cyfrowego w Ministerstwie Funduszy i Polityki Regionalnej</w:t>
              </w:r>
            </w:ins>
            <w:del w:id="447" w:author="Mateusz Golanski" w:date="2021-12-07T14:32:00Z">
              <w:r w:rsidR="003F5A0A" w:rsidRPr="00C2099E" w:rsidDel="009B1ADD">
                <w:rPr>
                  <w:rFonts w:cs="Arial"/>
                  <w:noProof/>
                  <w:sz w:val="22"/>
                </w:rPr>
                <w:delText>Minister właściwy ds. rozwoju regionalnego/Dyrektor departamentu</w:delText>
              </w:r>
            </w:del>
          </w:p>
        </w:tc>
        <w:tc>
          <w:tcPr>
            <w:tcW w:w="4110" w:type="dxa"/>
            <w:shd w:val="clear" w:color="auto" w:fill="auto"/>
          </w:tcPr>
          <w:p w:rsidR="003F5A0A" w:rsidRPr="00C2099E" w:rsidRDefault="00EB2A9F" w:rsidP="00C2099E">
            <w:pPr>
              <w:spacing w:before="120" w:after="120"/>
              <w:rPr>
                <w:rFonts w:cs="Arial"/>
                <w:noProof/>
                <w:sz w:val="22"/>
              </w:rPr>
            </w:pPr>
            <w:r w:rsidRPr="00C2099E">
              <w:rPr>
                <w:sz w:val="22"/>
              </w:rPr>
              <w:t>sekretariatdrc@mfipr.gov.pl</w:t>
            </w:r>
          </w:p>
        </w:tc>
      </w:tr>
      <w:tr w:rsidR="003F5A0A" w:rsidRPr="00A20C1D" w:rsidTr="00775D8D">
        <w:tc>
          <w:tcPr>
            <w:tcW w:w="2421" w:type="dxa"/>
            <w:shd w:val="clear" w:color="auto" w:fill="auto"/>
          </w:tcPr>
          <w:p w:rsidR="003F5A0A" w:rsidRPr="00C2099E" w:rsidRDefault="003F5A0A" w:rsidP="00035B9A">
            <w:pPr>
              <w:spacing w:before="120" w:after="120"/>
              <w:rPr>
                <w:rFonts w:cs="Arial"/>
                <w:noProof/>
                <w:sz w:val="22"/>
              </w:rPr>
            </w:pPr>
            <w:r w:rsidRPr="00C2099E">
              <w:rPr>
                <w:rFonts w:cs="Arial"/>
                <w:noProof/>
                <w:sz w:val="22"/>
              </w:rPr>
              <w:t>Instytucja audytowa</w:t>
            </w:r>
          </w:p>
        </w:tc>
        <w:tc>
          <w:tcPr>
            <w:tcW w:w="3783" w:type="dxa"/>
            <w:shd w:val="clear" w:color="auto" w:fill="auto"/>
          </w:tcPr>
          <w:p w:rsidR="003F5A0A" w:rsidRPr="00C2099E" w:rsidRDefault="003F5A0A" w:rsidP="009B1ADD">
            <w:pPr>
              <w:spacing w:before="120" w:after="120"/>
              <w:rPr>
                <w:rFonts w:cs="Arial"/>
                <w:noProof/>
                <w:sz w:val="22"/>
              </w:rPr>
            </w:pPr>
            <w:r w:rsidRPr="00C2099E">
              <w:rPr>
                <w:rFonts w:cs="Arial"/>
                <w:noProof/>
                <w:sz w:val="22"/>
              </w:rPr>
              <w:t>Ministerstwo Finansów</w:t>
            </w:r>
            <w:ins w:id="448" w:author="Mateusz Golanski" w:date="2021-12-07T14:33:00Z">
              <w:r w:rsidR="009B1ADD">
                <w:rPr>
                  <w:rFonts w:cs="Arial"/>
                  <w:noProof/>
                  <w:sz w:val="22"/>
                </w:rPr>
                <w:t xml:space="preserve"> </w:t>
              </w:r>
            </w:ins>
            <w:del w:id="449" w:author="Mateusz Golanski" w:date="2021-12-07T14:33:00Z">
              <w:r w:rsidRPr="00C2099E" w:rsidDel="009B1ADD">
                <w:rPr>
                  <w:rFonts w:cs="Arial"/>
                  <w:noProof/>
                  <w:sz w:val="22"/>
                </w:rPr>
                <w:delText xml:space="preserve">, </w:delText>
              </w:r>
            </w:del>
            <w:ins w:id="450" w:author="Mateusz Golanski" w:date="2021-12-07T14:33:00Z">
              <w:r w:rsidR="009B1ADD">
                <w:rPr>
                  <w:rFonts w:cs="Arial"/>
                  <w:noProof/>
                  <w:sz w:val="22"/>
                </w:rPr>
                <w:t>– Krajowa Administracja Skarbowa</w:t>
              </w:r>
            </w:ins>
            <w:del w:id="451" w:author="Mateusz Golanski" w:date="2021-12-07T14:33:00Z">
              <w:r w:rsidRPr="00C2099E" w:rsidDel="009B1ADD">
                <w:rPr>
                  <w:rFonts w:cs="Arial"/>
                  <w:noProof/>
                  <w:sz w:val="22"/>
                </w:rPr>
                <w:delText>Departament Audytu Środków Publicznych</w:delText>
              </w:r>
            </w:del>
          </w:p>
        </w:tc>
        <w:tc>
          <w:tcPr>
            <w:tcW w:w="3969" w:type="dxa"/>
            <w:shd w:val="clear" w:color="auto" w:fill="auto"/>
          </w:tcPr>
          <w:p w:rsidR="003F5A0A" w:rsidRPr="00C2099E" w:rsidRDefault="009B1ADD" w:rsidP="008C71DD">
            <w:pPr>
              <w:spacing w:before="120" w:after="120"/>
              <w:rPr>
                <w:rFonts w:cs="Arial"/>
                <w:noProof/>
                <w:sz w:val="22"/>
              </w:rPr>
            </w:pPr>
            <w:ins w:id="452" w:author="Mateusz Golanski" w:date="2021-12-07T14:33:00Z">
              <w:r w:rsidRPr="00F60F4E">
                <w:rPr>
                  <w:rFonts w:cs="Arial"/>
                  <w:noProof/>
                  <w:sz w:val="22"/>
                </w:rPr>
                <w:t>Dominik Zalewski, Dyrektor Departamentu Audytu Środków Publicznych w Ministerstwie Finansów</w:t>
              </w:r>
            </w:ins>
            <w:del w:id="453" w:author="Mateusz Golanski" w:date="2021-12-07T14:33:00Z">
              <w:r w:rsidR="003F5A0A" w:rsidRPr="00C2099E" w:rsidDel="009B1ADD">
                <w:rPr>
                  <w:rFonts w:cs="Arial"/>
                  <w:noProof/>
                  <w:sz w:val="22"/>
                </w:rPr>
                <w:delText>Minister właściwy ds. finansów publicznych/Szef Krajowej Administracji Skarbowej</w:delText>
              </w:r>
            </w:del>
          </w:p>
        </w:tc>
        <w:tc>
          <w:tcPr>
            <w:tcW w:w="4110" w:type="dxa"/>
            <w:shd w:val="clear" w:color="auto" w:fill="auto"/>
          </w:tcPr>
          <w:p w:rsidR="003F5A0A" w:rsidRPr="00C2099E" w:rsidRDefault="00EB2A9F" w:rsidP="00C2099E">
            <w:pPr>
              <w:spacing w:before="120" w:after="120"/>
              <w:rPr>
                <w:rFonts w:cs="Arial"/>
                <w:noProof/>
                <w:sz w:val="22"/>
              </w:rPr>
            </w:pPr>
            <w:r w:rsidRPr="00C2099E">
              <w:rPr>
                <w:sz w:val="22"/>
              </w:rPr>
              <w:t>sekretariat.DAS@mf.gov.pl</w:t>
            </w:r>
          </w:p>
        </w:tc>
      </w:tr>
      <w:tr w:rsidR="003F5A0A" w:rsidRPr="00A20C1D" w:rsidTr="00775D8D">
        <w:tc>
          <w:tcPr>
            <w:tcW w:w="2421" w:type="dxa"/>
            <w:shd w:val="clear" w:color="auto" w:fill="auto"/>
          </w:tcPr>
          <w:p w:rsidR="003F5A0A" w:rsidRPr="00C2099E" w:rsidRDefault="003F5A0A" w:rsidP="00035B9A">
            <w:pPr>
              <w:spacing w:before="120" w:after="120"/>
              <w:rPr>
                <w:rFonts w:cs="Arial"/>
                <w:noProof/>
                <w:sz w:val="22"/>
              </w:rPr>
            </w:pPr>
            <w:r w:rsidRPr="00C2099E">
              <w:rPr>
                <w:rFonts w:cs="Arial"/>
                <w:noProof/>
                <w:sz w:val="22"/>
              </w:rPr>
              <w:t>Podmiot otrzymujący płatności od Komisji</w:t>
            </w:r>
          </w:p>
        </w:tc>
        <w:tc>
          <w:tcPr>
            <w:tcW w:w="3783" w:type="dxa"/>
            <w:shd w:val="clear" w:color="auto" w:fill="auto"/>
          </w:tcPr>
          <w:p w:rsidR="003F5A0A" w:rsidRPr="00C2099E" w:rsidRDefault="003F5A0A" w:rsidP="00FF3518">
            <w:pPr>
              <w:spacing w:before="120" w:after="120"/>
              <w:rPr>
                <w:rFonts w:cs="Arial"/>
                <w:noProof/>
                <w:sz w:val="22"/>
              </w:rPr>
            </w:pPr>
            <w:r w:rsidRPr="00C2099E">
              <w:rPr>
                <w:rFonts w:cs="Arial"/>
                <w:noProof/>
                <w:sz w:val="22"/>
              </w:rPr>
              <w:t>Ministerstwo Finansów, Departament Instytucji Płatniczej</w:t>
            </w:r>
          </w:p>
        </w:tc>
        <w:tc>
          <w:tcPr>
            <w:tcW w:w="3969" w:type="dxa"/>
            <w:shd w:val="clear" w:color="auto" w:fill="auto"/>
          </w:tcPr>
          <w:p w:rsidR="003F5A0A" w:rsidRPr="00C2099E" w:rsidRDefault="009B1ADD" w:rsidP="008C71DD">
            <w:pPr>
              <w:spacing w:before="120" w:after="120"/>
              <w:rPr>
                <w:rFonts w:cs="Arial"/>
                <w:noProof/>
                <w:sz w:val="22"/>
              </w:rPr>
            </w:pPr>
            <w:ins w:id="454" w:author="Mateusz Golanski" w:date="2021-12-07T14:34:00Z">
              <w:r w:rsidRPr="000B019E">
                <w:rPr>
                  <w:sz w:val="22"/>
                </w:rPr>
                <w:t>Dorota Jaworska, Dyrektor Departamentu Instytucji Płatniczej w Ministerstwie Finansów</w:t>
              </w:r>
            </w:ins>
            <w:del w:id="455" w:author="Mateusz Golanski" w:date="2021-12-07T14:34:00Z">
              <w:r w:rsidR="003F5A0A" w:rsidRPr="00C2099E" w:rsidDel="009B1ADD">
                <w:rPr>
                  <w:rFonts w:cs="Arial"/>
                  <w:noProof/>
                  <w:sz w:val="22"/>
                </w:rPr>
                <w:delText>Minister właściwy ds. finansów publicznych</w:delText>
              </w:r>
            </w:del>
          </w:p>
        </w:tc>
        <w:tc>
          <w:tcPr>
            <w:tcW w:w="4110" w:type="dxa"/>
            <w:shd w:val="clear" w:color="auto" w:fill="auto"/>
          </w:tcPr>
          <w:p w:rsidR="003F5A0A" w:rsidRPr="00C2099E" w:rsidRDefault="003F5A0A" w:rsidP="00C2099E">
            <w:pPr>
              <w:spacing w:before="120" w:after="120"/>
              <w:rPr>
                <w:rFonts w:cs="Arial"/>
                <w:noProof/>
                <w:sz w:val="22"/>
              </w:rPr>
            </w:pPr>
            <w:r w:rsidRPr="00C2099E">
              <w:rPr>
                <w:rFonts w:cs="Arial"/>
                <w:noProof/>
                <w:sz w:val="22"/>
              </w:rPr>
              <w:t>sekretariat.ip@mf.gov.pl</w:t>
            </w:r>
          </w:p>
        </w:tc>
      </w:tr>
    </w:tbl>
    <w:p w:rsidR="003F5A0A" w:rsidRDefault="003F5A0A" w:rsidP="003F5A0A"/>
    <w:p w:rsidR="003F5A0A" w:rsidRPr="00BB7088" w:rsidRDefault="003F5A0A" w:rsidP="003F5A0A">
      <w:pPr>
        <w:rPr>
          <w:rFonts w:cs="Arial"/>
        </w:rPr>
      </w:pPr>
      <w:r w:rsidRPr="00BB7088">
        <w:rPr>
          <w:rFonts w:cs="Arial"/>
        </w:rPr>
        <w:br/>
      </w:r>
    </w:p>
    <w:p w:rsidR="003F5A0A" w:rsidRDefault="003F5A0A" w:rsidP="00F74039">
      <w:pPr>
        <w:spacing w:before="240" w:after="240" w:line="240" w:lineRule="auto"/>
        <w:jc w:val="both"/>
        <w:rPr>
          <w:rFonts w:eastAsia="Times New Roman" w:cs="Arial"/>
          <w:b/>
          <w:i/>
          <w:iCs/>
          <w:noProof/>
          <w:sz w:val="20"/>
          <w:szCs w:val="20"/>
          <w:lang w:eastAsia="pl-PL" w:bidi="pl-PL"/>
        </w:rPr>
        <w:sectPr w:rsidR="003F5A0A" w:rsidSect="00765A3D">
          <w:pgSz w:w="16838" w:h="11906" w:orient="landscape"/>
          <w:pgMar w:top="1418" w:right="1418" w:bottom="1418" w:left="1418" w:header="709" w:footer="709" w:gutter="0"/>
          <w:cols w:space="708"/>
          <w:docGrid w:linePitch="360"/>
        </w:sectPr>
      </w:pPr>
    </w:p>
    <w:p w:rsidR="000739CA" w:rsidRDefault="000739CA" w:rsidP="000739CA">
      <w:pPr>
        <w:pStyle w:val="Nagwek1"/>
        <w:rPr>
          <w:rFonts w:eastAsia="Calibri" w:cs="Arial"/>
          <w:i/>
          <w:noProof/>
          <w:sz w:val="20"/>
        </w:rPr>
      </w:pPr>
      <w:bookmarkStart w:id="456" w:name="_Toc87283011"/>
      <w:r w:rsidRPr="00F86107">
        <w:rPr>
          <w:rFonts w:eastAsia="Calibri"/>
          <w:noProof/>
        </w:rPr>
        <w:lastRenderedPageBreak/>
        <w:t>Partnerstwo</w:t>
      </w:r>
      <w:bookmarkEnd w:id="456"/>
    </w:p>
    <w:p w:rsidR="00492FEF" w:rsidRDefault="00492FEF" w:rsidP="00F86107">
      <w:pPr>
        <w:spacing w:before="120" w:after="120" w:line="240" w:lineRule="auto"/>
        <w:jc w:val="both"/>
        <w:rPr>
          <w:rFonts w:eastAsia="Calibri" w:cs="Arial"/>
          <w:i/>
          <w:noProof/>
          <w:sz w:val="20"/>
          <w:szCs w:val="20"/>
        </w:rPr>
      </w:pPr>
      <w:r w:rsidRPr="00B919D2">
        <w:rPr>
          <w:rFonts w:eastAsia="Calibri" w:cs="Arial"/>
          <w:i/>
          <w:noProof/>
          <w:sz w:val="20"/>
          <w:szCs w:val="20"/>
        </w:rPr>
        <w:t>[</w:t>
      </w:r>
      <w:r w:rsidR="000739CA">
        <w:rPr>
          <w:rFonts w:eastAsia="Calibri" w:cs="Arial"/>
          <w:i/>
          <w:noProof/>
          <w:sz w:val="20"/>
          <w:szCs w:val="20"/>
        </w:rPr>
        <w:t>l</w:t>
      </w:r>
      <w:r w:rsidR="007B26EC">
        <w:rPr>
          <w:rFonts w:eastAsia="Calibri" w:cs="Arial"/>
          <w:i/>
          <w:noProof/>
          <w:sz w:val="20"/>
          <w:szCs w:val="20"/>
        </w:rPr>
        <w:t>imit zn</w:t>
      </w:r>
      <w:r w:rsidR="001335CA">
        <w:rPr>
          <w:rFonts w:eastAsia="Calibri" w:cs="Arial"/>
          <w:i/>
          <w:noProof/>
          <w:sz w:val="20"/>
          <w:szCs w:val="20"/>
        </w:rPr>
        <w:t>a</w:t>
      </w:r>
      <w:r w:rsidR="007B26EC">
        <w:rPr>
          <w:rFonts w:eastAsia="Calibri" w:cs="Arial"/>
          <w:i/>
          <w:noProof/>
          <w:sz w:val="20"/>
          <w:szCs w:val="20"/>
        </w:rPr>
        <w:t xml:space="preserve">ków </w:t>
      </w:r>
      <w:r w:rsidRPr="00B919D2">
        <w:rPr>
          <w:rFonts w:eastAsia="Calibri" w:cs="Arial"/>
          <w:i/>
          <w:noProof/>
          <w:sz w:val="20"/>
          <w:szCs w:val="20"/>
        </w:rPr>
        <w:t>10</w:t>
      </w:r>
      <w:r>
        <w:rPr>
          <w:rFonts w:eastAsia="Calibri" w:cs="Arial"/>
          <w:i/>
          <w:noProof/>
          <w:sz w:val="20"/>
          <w:szCs w:val="20"/>
        </w:rPr>
        <w:t> </w:t>
      </w:r>
      <w:r w:rsidRPr="00B919D2">
        <w:rPr>
          <w:rFonts w:eastAsia="Calibri" w:cs="Arial"/>
          <w:i/>
          <w:noProof/>
          <w:sz w:val="20"/>
          <w:szCs w:val="20"/>
        </w:rPr>
        <w:t>000]</w:t>
      </w:r>
    </w:p>
    <w:p w:rsidR="00492FEF" w:rsidRPr="00814681" w:rsidRDefault="00492FEF" w:rsidP="00492FEF">
      <w:pPr>
        <w:rPr>
          <w:noProof/>
        </w:rPr>
      </w:pPr>
      <w:r w:rsidRPr="00814681">
        <w:rPr>
          <w:noProof/>
        </w:rPr>
        <w:t>W celu zap</w:t>
      </w:r>
      <w:r w:rsidRPr="00F86107">
        <w:rPr>
          <w:noProof/>
        </w:rPr>
        <w:t>e</w:t>
      </w:r>
      <w:r w:rsidRPr="00814681">
        <w:rPr>
          <w:noProof/>
        </w:rPr>
        <w:t>wnienia przestrzegania zasady partnerstwa przy programowaniu interwencji ze środków polityki spójności w latach 2021-2027</w:t>
      </w:r>
      <w:r>
        <w:rPr>
          <w:noProof/>
        </w:rPr>
        <w:t xml:space="preserve"> w</w:t>
      </w:r>
      <w:r w:rsidRPr="00814681">
        <w:rPr>
          <w:noProof/>
        </w:rPr>
        <w:t xml:space="preserve"> </w:t>
      </w:r>
      <w:r>
        <w:rPr>
          <w:noProof/>
        </w:rPr>
        <w:t xml:space="preserve">roku 2019 </w:t>
      </w:r>
      <w:r w:rsidRPr="00814681">
        <w:rPr>
          <w:noProof/>
        </w:rPr>
        <w:t>powołan</w:t>
      </w:r>
      <w:r>
        <w:rPr>
          <w:noProof/>
        </w:rPr>
        <w:t>o</w:t>
      </w:r>
      <w:r w:rsidRPr="00814681">
        <w:rPr>
          <w:noProof/>
        </w:rPr>
        <w:t xml:space="preserve"> </w:t>
      </w:r>
      <w:r>
        <w:rPr>
          <w:noProof/>
        </w:rPr>
        <w:t xml:space="preserve">5 </w:t>
      </w:r>
      <w:r w:rsidRPr="00814681">
        <w:rPr>
          <w:noProof/>
        </w:rPr>
        <w:t>grup robocz</w:t>
      </w:r>
      <w:r>
        <w:rPr>
          <w:noProof/>
        </w:rPr>
        <w:t>ych wspierających</w:t>
      </w:r>
      <w:r w:rsidRPr="00814681">
        <w:rPr>
          <w:noProof/>
        </w:rPr>
        <w:t xml:space="preserve"> prace prowadzone przez ówczesne Ministerstwo Inwestycji i Rozwoju dotyczące przygotowania programów operacyjnych na lata 2021-2027. </w:t>
      </w:r>
      <w:r>
        <w:rPr>
          <w:noProof/>
        </w:rPr>
        <w:t>G</w:t>
      </w:r>
      <w:r w:rsidRPr="00814681">
        <w:rPr>
          <w:noProof/>
        </w:rPr>
        <w:t xml:space="preserve">rupy robocze </w:t>
      </w:r>
      <w:r>
        <w:rPr>
          <w:noProof/>
        </w:rPr>
        <w:t>pracowały</w:t>
      </w:r>
      <w:r w:rsidRPr="00814681">
        <w:rPr>
          <w:noProof/>
        </w:rPr>
        <w:t xml:space="preserve"> w ramach zakresów poszczególnych celów polityki, zawartych w projekcie rozporządzenia ogólnego. Prace grup przyczyni</w:t>
      </w:r>
      <w:r>
        <w:rPr>
          <w:noProof/>
        </w:rPr>
        <w:t xml:space="preserve">ły się </w:t>
      </w:r>
      <w:r w:rsidRPr="00814681">
        <w:rPr>
          <w:noProof/>
        </w:rPr>
        <w:t xml:space="preserve">do wypracowania zakresu interwencji w poszczególnych celach polityki </w:t>
      </w:r>
      <w:r w:rsidR="00173CDA" w:rsidRPr="00814681">
        <w:rPr>
          <w:noProof/>
        </w:rPr>
        <w:t>i</w:t>
      </w:r>
      <w:r w:rsidR="00173CDA">
        <w:rPr>
          <w:noProof/>
        </w:rPr>
        <w:t> </w:t>
      </w:r>
      <w:r w:rsidRPr="00814681">
        <w:rPr>
          <w:noProof/>
        </w:rPr>
        <w:t>realizujących je programach oraz zapewnienia właściwej koncentracji wsparcia na poziomie krajowym i regionalnym.</w:t>
      </w:r>
    </w:p>
    <w:p w:rsidR="00492FEF" w:rsidRPr="00814681" w:rsidRDefault="00492FEF" w:rsidP="00492FEF">
      <w:pPr>
        <w:spacing w:after="0"/>
        <w:rPr>
          <w:noProof/>
        </w:rPr>
      </w:pPr>
      <w:r>
        <w:rPr>
          <w:noProof/>
        </w:rPr>
        <w:t xml:space="preserve">W ramach prac dotyczących programowania rozwoju cyfrowego </w:t>
      </w:r>
      <w:r w:rsidRPr="00814681">
        <w:rPr>
          <w:noProof/>
        </w:rPr>
        <w:t>powołana została Grupa Robocza ds. programowania interwencji w ramach celu polityki 3. Lepiej połączona Europa dzięki zwiększeniu mobilności i udoskonaleniu regionalnych połączeń teleinformatycznych w zakresie:</w:t>
      </w:r>
    </w:p>
    <w:p w:rsidR="00492FEF" w:rsidRPr="00814681" w:rsidRDefault="00492FEF" w:rsidP="00492FEF">
      <w:pPr>
        <w:pStyle w:val="Akapitzlist"/>
        <w:numPr>
          <w:ilvl w:val="0"/>
          <w:numId w:val="54"/>
        </w:numPr>
        <w:rPr>
          <w:noProof/>
        </w:rPr>
      </w:pPr>
      <w:r w:rsidRPr="00814681">
        <w:rPr>
          <w:noProof/>
        </w:rPr>
        <w:t xml:space="preserve">udoskonalanie sieci połączeń cyfrowych, </w:t>
      </w:r>
    </w:p>
    <w:p w:rsidR="00492FEF" w:rsidRDefault="00492FEF" w:rsidP="00492FEF">
      <w:pPr>
        <w:pStyle w:val="Akapitzlist"/>
        <w:numPr>
          <w:ilvl w:val="0"/>
          <w:numId w:val="54"/>
        </w:numPr>
        <w:rPr>
          <w:noProof/>
        </w:rPr>
      </w:pPr>
      <w:r w:rsidRPr="00814681">
        <w:rPr>
          <w:noProof/>
        </w:rPr>
        <w:t>wsparcie komplementarnych z tym projektów cyfrowych</w:t>
      </w:r>
      <w:r w:rsidR="001934E0">
        <w:rPr>
          <w:noProof/>
        </w:rPr>
        <w:t xml:space="preserve"> (dalej: Grupa).</w:t>
      </w:r>
    </w:p>
    <w:p w:rsidR="00492FEF" w:rsidRDefault="00492FEF" w:rsidP="00492FEF">
      <w:pPr>
        <w:rPr>
          <w:noProof/>
        </w:rPr>
      </w:pPr>
      <w:r w:rsidRPr="00814681">
        <w:rPr>
          <w:noProof/>
        </w:rPr>
        <w:t xml:space="preserve">Do udziału w pracach </w:t>
      </w:r>
      <w:r w:rsidR="001934E0">
        <w:rPr>
          <w:noProof/>
        </w:rPr>
        <w:t>G</w:t>
      </w:r>
      <w:r w:rsidRPr="00814681">
        <w:rPr>
          <w:noProof/>
        </w:rPr>
        <w:t xml:space="preserve">rupy zostali zaproszeni przedstawiciele właściwych resortów, Związku Województw RP, środowisk akademickich i naukowych, ekspertów </w:t>
      </w:r>
      <w:r w:rsidR="00173CDA" w:rsidRPr="00814681">
        <w:rPr>
          <w:noProof/>
        </w:rPr>
        <w:t>w</w:t>
      </w:r>
      <w:r w:rsidR="00173CDA">
        <w:rPr>
          <w:noProof/>
        </w:rPr>
        <w:t> </w:t>
      </w:r>
      <w:r w:rsidRPr="00814681">
        <w:rPr>
          <w:noProof/>
        </w:rPr>
        <w:t>dziedzinie TIK, partnerów społecznych i gospodarczych, organizacji pozarządowych oraz przedstawiciele związków i izb branżowych.</w:t>
      </w:r>
    </w:p>
    <w:p w:rsidR="00492FEF" w:rsidRPr="00814681" w:rsidRDefault="00492FEF" w:rsidP="00492FEF">
      <w:pPr>
        <w:spacing w:after="0"/>
        <w:rPr>
          <w:noProof/>
        </w:rPr>
      </w:pPr>
      <w:r w:rsidRPr="00814681">
        <w:rPr>
          <w:noProof/>
        </w:rPr>
        <w:t xml:space="preserve">W ramach ww. Grupy </w:t>
      </w:r>
      <w:r>
        <w:rPr>
          <w:noProof/>
        </w:rPr>
        <w:t xml:space="preserve">w 2019 roku </w:t>
      </w:r>
      <w:r w:rsidRPr="00814681">
        <w:rPr>
          <w:noProof/>
        </w:rPr>
        <w:t xml:space="preserve">odbyły się 2 posiedzenia oraz </w:t>
      </w:r>
      <w:r>
        <w:rPr>
          <w:noProof/>
        </w:rPr>
        <w:t>2 warsztaty:</w:t>
      </w:r>
    </w:p>
    <w:p w:rsidR="00492FEF" w:rsidRPr="00D80BE7" w:rsidRDefault="00492FEF" w:rsidP="00492FEF">
      <w:pPr>
        <w:pStyle w:val="Akapitzlist"/>
        <w:numPr>
          <w:ilvl w:val="0"/>
          <w:numId w:val="55"/>
        </w:numPr>
        <w:rPr>
          <w:noProof/>
        </w:rPr>
      </w:pPr>
      <w:r w:rsidRPr="00D80BE7">
        <w:rPr>
          <w:noProof/>
        </w:rPr>
        <w:t>Państwo i gospodarka oparte na danych</w:t>
      </w:r>
      <w:r>
        <w:rPr>
          <w:noProof/>
        </w:rPr>
        <w:t>,</w:t>
      </w:r>
      <w:r w:rsidRPr="00D80BE7">
        <w:rPr>
          <w:noProof/>
        </w:rPr>
        <w:t xml:space="preserve"> </w:t>
      </w:r>
    </w:p>
    <w:p w:rsidR="00492FEF" w:rsidRPr="00D80BE7" w:rsidRDefault="00492FEF" w:rsidP="00492FEF">
      <w:pPr>
        <w:pStyle w:val="Akapitzlist"/>
        <w:numPr>
          <w:ilvl w:val="0"/>
          <w:numId w:val="55"/>
        </w:numPr>
        <w:rPr>
          <w:noProof/>
        </w:rPr>
      </w:pPr>
      <w:r w:rsidRPr="00D80BE7">
        <w:rPr>
          <w:noProof/>
        </w:rPr>
        <w:t>Kompleksowe wsparcie (popyt-podaż) obszaru e-Zdrowie w latach 2021-2027.</w:t>
      </w:r>
    </w:p>
    <w:p w:rsidR="00492FEF" w:rsidRDefault="00492FEF" w:rsidP="00492FEF">
      <w:pPr>
        <w:rPr>
          <w:noProof/>
        </w:rPr>
      </w:pPr>
      <w:r w:rsidRPr="00814681">
        <w:rPr>
          <w:noProof/>
        </w:rPr>
        <w:t>W warsztatach uczestniczyli przedstawiciele m.in. HUBHUB, Stowarzyszenia 61, Transparent Data, Pracodawców RP, Polskiej Izby Komunikacji Elektronicznej oraz Krajowej Izby Komunikacji Ethernetowej, Polskiej Izby Informatyki i Telekomunika</w:t>
      </w:r>
      <w:r>
        <w:rPr>
          <w:noProof/>
        </w:rPr>
        <w:t>cj</w:t>
      </w:r>
      <w:r w:rsidR="002F0E42">
        <w:rPr>
          <w:noProof/>
        </w:rPr>
        <w:t>i</w:t>
      </w:r>
      <w:r>
        <w:rPr>
          <w:noProof/>
        </w:rPr>
        <w:t>, Krajowej Izby  Gospodarczej</w:t>
      </w:r>
      <w:r w:rsidRPr="00814681">
        <w:rPr>
          <w:noProof/>
        </w:rPr>
        <w:t xml:space="preserve">, </w:t>
      </w:r>
      <w:r>
        <w:rPr>
          <w:noProof/>
        </w:rPr>
        <w:t xml:space="preserve">oraz </w:t>
      </w:r>
      <w:r w:rsidRPr="00814681">
        <w:rPr>
          <w:noProof/>
        </w:rPr>
        <w:t>Polskiej Konfederacji Lewiatan.</w:t>
      </w:r>
    </w:p>
    <w:p w:rsidR="00492FEF" w:rsidRDefault="00492FEF" w:rsidP="00492FEF">
      <w:pPr>
        <w:rPr>
          <w:noProof/>
        </w:rPr>
      </w:pPr>
      <w:r w:rsidRPr="001642EE">
        <w:rPr>
          <w:noProof/>
        </w:rPr>
        <w:t xml:space="preserve">Założenia zakresu wsparcia </w:t>
      </w:r>
      <w:r w:rsidR="00B05EFB">
        <w:rPr>
          <w:noProof/>
        </w:rPr>
        <w:t>P</w:t>
      </w:r>
      <w:r w:rsidR="00B05EFB" w:rsidRPr="001642EE">
        <w:rPr>
          <w:noProof/>
        </w:rPr>
        <w:t xml:space="preserve">rogramu </w:t>
      </w:r>
      <w:r w:rsidRPr="001642EE">
        <w:rPr>
          <w:noProof/>
        </w:rPr>
        <w:t xml:space="preserve">dotyczącego rozwoju cyfrowego na lata 2021-2027 </w:t>
      </w:r>
      <w:r>
        <w:rPr>
          <w:noProof/>
        </w:rPr>
        <w:t xml:space="preserve">w czerwcu </w:t>
      </w:r>
      <w:r w:rsidR="00B47AFC">
        <w:rPr>
          <w:noProof/>
        </w:rPr>
        <w:t xml:space="preserve">oraz projekt </w:t>
      </w:r>
      <w:r w:rsidR="001934E0">
        <w:rPr>
          <w:noProof/>
        </w:rPr>
        <w:t>P</w:t>
      </w:r>
      <w:r w:rsidR="00B47AFC">
        <w:rPr>
          <w:noProof/>
        </w:rPr>
        <w:t>rogramu</w:t>
      </w:r>
      <w:r w:rsidR="0061163B">
        <w:rPr>
          <w:noProof/>
        </w:rPr>
        <w:t xml:space="preserve"> w grudniu </w:t>
      </w:r>
      <w:r>
        <w:rPr>
          <w:noProof/>
        </w:rPr>
        <w:t xml:space="preserve">2020 r. </w:t>
      </w:r>
      <w:r w:rsidRPr="001642EE">
        <w:rPr>
          <w:noProof/>
        </w:rPr>
        <w:t>przekaz</w:t>
      </w:r>
      <w:r>
        <w:rPr>
          <w:noProof/>
        </w:rPr>
        <w:t>a</w:t>
      </w:r>
      <w:r w:rsidRPr="001642EE">
        <w:rPr>
          <w:noProof/>
        </w:rPr>
        <w:t>no do konsultacji następujących partnerów społeczn</w:t>
      </w:r>
      <w:r w:rsidR="00F903AC">
        <w:rPr>
          <w:noProof/>
        </w:rPr>
        <w:t>ych i</w:t>
      </w:r>
      <w:r w:rsidR="002F0E42">
        <w:rPr>
          <w:noProof/>
        </w:rPr>
        <w:t xml:space="preserve"> </w:t>
      </w:r>
      <w:r w:rsidRPr="00727D5C">
        <w:rPr>
          <w:noProof/>
        </w:rPr>
        <w:t>gospodarczych</w:t>
      </w:r>
      <w:r w:rsidRPr="004F68BB">
        <w:rPr>
          <w:noProof/>
        </w:rPr>
        <w:t xml:space="preserve">: </w:t>
      </w:r>
      <w:r>
        <w:rPr>
          <w:noProof/>
        </w:rPr>
        <w:t xml:space="preserve">Pracodawcy RP, Konfederacja Lewiatan, Związek Rzemiosła Polskiego, </w:t>
      </w:r>
      <w:r w:rsidRPr="005D0AFC">
        <w:rPr>
          <w:noProof/>
        </w:rPr>
        <w:t>Business Ce</w:t>
      </w:r>
      <w:r>
        <w:rPr>
          <w:noProof/>
        </w:rPr>
        <w:t xml:space="preserve">ntre Club – Związek Pracodawców, </w:t>
      </w:r>
      <w:r w:rsidRPr="005D0AFC">
        <w:rPr>
          <w:noProof/>
        </w:rPr>
        <w:t>Krajowa Izba Gospodarcz</w:t>
      </w:r>
      <w:r>
        <w:rPr>
          <w:noProof/>
        </w:rPr>
        <w:t xml:space="preserve">a Elektroniki i Telekomunikacji, </w:t>
      </w:r>
      <w:r w:rsidRPr="005D0AFC">
        <w:rPr>
          <w:noProof/>
        </w:rPr>
        <w:t>Krajow</w:t>
      </w:r>
      <w:r>
        <w:rPr>
          <w:noProof/>
        </w:rPr>
        <w:t xml:space="preserve">a Izba Komunikacji Ethernetowej, </w:t>
      </w:r>
      <w:r w:rsidRPr="009B48BE">
        <w:rPr>
          <w:noProof/>
        </w:rPr>
        <w:t>Polska Izba Informatyki i</w:t>
      </w:r>
      <w:r>
        <w:rPr>
          <w:noProof/>
        </w:rPr>
        <w:t> </w:t>
      </w:r>
      <w:r w:rsidRPr="009B48BE">
        <w:rPr>
          <w:noProof/>
        </w:rPr>
        <w:t>Telekomuni</w:t>
      </w:r>
      <w:r>
        <w:rPr>
          <w:noProof/>
        </w:rPr>
        <w:t xml:space="preserve">kacji, </w:t>
      </w:r>
      <w:r w:rsidRPr="00814681">
        <w:rPr>
          <w:noProof/>
        </w:rPr>
        <w:lastRenderedPageBreak/>
        <w:t xml:space="preserve">Polska </w:t>
      </w:r>
      <w:r>
        <w:rPr>
          <w:noProof/>
        </w:rPr>
        <w:t xml:space="preserve">Izba Komunikacji Elektronicznej, </w:t>
      </w:r>
      <w:r w:rsidRPr="00814681">
        <w:rPr>
          <w:noProof/>
        </w:rPr>
        <w:t>Ogólnopolska Fede</w:t>
      </w:r>
      <w:r>
        <w:rPr>
          <w:noProof/>
        </w:rPr>
        <w:t xml:space="preserve">racja Organizacji Pozarządowych, </w:t>
      </w:r>
      <w:r w:rsidRPr="00814681">
        <w:rPr>
          <w:noProof/>
        </w:rPr>
        <w:t>Zwią</w:t>
      </w:r>
      <w:r>
        <w:rPr>
          <w:noProof/>
        </w:rPr>
        <w:t xml:space="preserve">zek Pracodawców Klastry Polskie, Naczelna Organizacja Techniczna, Krajowa Izba Gospodarcza, Instytut Spraw Publicznych, Centrum Cyfrowe, </w:t>
      </w:r>
      <w:r w:rsidRPr="001642EE">
        <w:rPr>
          <w:noProof/>
        </w:rPr>
        <w:t>Sto</w:t>
      </w:r>
      <w:r>
        <w:rPr>
          <w:noProof/>
        </w:rPr>
        <w:t xml:space="preserve">warzyszenie Miasta w Internecie, </w:t>
      </w:r>
      <w:r w:rsidRPr="001642EE">
        <w:rPr>
          <w:noProof/>
        </w:rPr>
        <w:t>Fundacja Rozwo</w:t>
      </w:r>
      <w:r>
        <w:rPr>
          <w:noProof/>
        </w:rPr>
        <w:t xml:space="preserve">ju Społeczeństwa Informacyjnego, Fundacja Szkoła z Klasą oraz </w:t>
      </w:r>
      <w:r w:rsidRPr="001642EE">
        <w:rPr>
          <w:noProof/>
        </w:rPr>
        <w:t>Polskie Towarzystwo Informatyczne</w:t>
      </w:r>
      <w:r w:rsidR="0061163B">
        <w:rPr>
          <w:noProof/>
        </w:rPr>
        <w:t xml:space="preserve"> (w ramach Grupy)</w:t>
      </w:r>
      <w:r>
        <w:rPr>
          <w:noProof/>
        </w:rPr>
        <w:t>.</w:t>
      </w:r>
    </w:p>
    <w:p w:rsidR="00FC4851" w:rsidRDefault="00FC4851" w:rsidP="00FC4851">
      <w:pPr>
        <w:rPr>
          <w:noProof/>
        </w:rPr>
      </w:pPr>
      <w:r>
        <w:rPr>
          <w:noProof/>
        </w:rPr>
        <w:t>W latach 2020-</w:t>
      </w:r>
      <w:r w:rsidR="00CB5CCA">
        <w:rPr>
          <w:noProof/>
        </w:rPr>
        <w:t>20</w:t>
      </w:r>
      <w:r>
        <w:rPr>
          <w:noProof/>
        </w:rPr>
        <w:t xml:space="preserve">21 z uwagi na sytuację epidemiczną w Polsce wywołaną wystąpieniem COVID-19 nie odbyły się stacjonarnie żadne spotkania. </w:t>
      </w:r>
      <w:r w:rsidR="00282923">
        <w:rPr>
          <w:noProof/>
        </w:rPr>
        <w:t xml:space="preserve">W </w:t>
      </w:r>
      <w:r>
        <w:rPr>
          <w:noProof/>
        </w:rPr>
        <w:t>trybie zdalnym</w:t>
      </w:r>
      <w:r w:rsidR="00282923">
        <w:rPr>
          <w:noProof/>
        </w:rPr>
        <w:t xml:space="preserve"> zorganizowano</w:t>
      </w:r>
      <w:r>
        <w:rPr>
          <w:noProof/>
        </w:rPr>
        <w:t xml:space="preserve">: </w:t>
      </w:r>
      <w:r w:rsidR="0025291D">
        <w:rPr>
          <w:noProof/>
        </w:rPr>
        <w:t xml:space="preserve"> posiedzenie </w:t>
      </w:r>
      <w:r>
        <w:rPr>
          <w:noProof/>
        </w:rPr>
        <w:t>Grupy</w:t>
      </w:r>
      <w:r w:rsidR="00835C2C">
        <w:rPr>
          <w:noProof/>
        </w:rPr>
        <w:t>,</w:t>
      </w:r>
      <w:r>
        <w:rPr>
          <w:noProof/>
        </w:rPr>
        <w:t xml:space="preserve">warsztaty </w:t>
      </w:r>
      <w:r w:rsidR="00CB5CCA">
        <w:rPr>
          <w:noProof/>
        </w:rPr>
        <w:t>dotyczące: cyberbezpieczeństwa,</w:t>
      </w:r>
      <w:r>
        <w:rPr>
          <w:noProof/>
        </w:rPr>
        <w:t xml:space="preserve"> </w:t>
      </w:r>
      <w:r w:rsidR="00835C2C">
        <w:rPr>
          <w:noProof/>
        </w:rPr>
        <w:t xml:space="preserve">oraz spotkanie </w:t>
      </w:r>
      <w:r w:rsidR="00835C2C" w:rsidRPr="00835C2C">
        <w:rPr>
          <w:noProof/>
        </w:rPr>
        <w:t>dotyczące podziału interwencji z zakresu kompetencji cyfrowych przewidzianej do realizacji w perspektywie finansowej 2021-</w:t>
      </w:r>
      <w:r w:rsidR="0000469C">
        <w:rPr>
          <w:noProof/>
        </w:rPr>
        <w:t>20</w:t>
      </w:r>
      <w:r w:rsidR="00835C2C" w:rsidRPr="00835C2C">
        <w:rPr>
          <w:noProof/>
        </w:rPr>
        <w:t>27 ze środków EFRR i EFS+, a także środków KPO.</w:t>
      </w:r>
      <w:r w:rsidR="00835C2C">
        <w:rPr>
          <w:noProof/>
        </w:rPr>
        <w:t xml:space="preserve"> </w:t>
      </w:r>
      <w:r w:rsidR="00CB5CCA">
        <w:rPr>
          <w:noProof/>
        </w:rPr>
        <w:t>Ponadto zorganizowano</w:t>
      </w:r>
      <w:r>
        <w:rPr>
          <w:noProof/>
        </w:rPr>
        <w:t xml:space="preserve"> </w:t>
      </w:r>
      <w:r w:rsidR="009E657E">
        <w:rPr>
          <w:noProof/>
        </w:rPr>
        <w:t xml:space="preserve">4 </w:t>
      </w:r>
      <w:r>
        <w:rPr>
          <w:noProof/>
        </w:rPr>
        <w:t>spotkania z przedstawicielami IZ RPO</w:t>
      </w:r>
      <w:r w:rsidR="001934E0">
        <w:rPr>
          <w:rStyle w:val="Odwoanieprzypisudolnego"/>
          <w:noProof/>
        </w:rPr>
        <w:footnoteReference w:id="37"/>
      </w:r>
      <w:r>
        <w:rPr>
          <w:noProof/>
        </w:rPr>
        <w:t xml:space="preserve"> dotyczące: linii demarkacyjnej w CP1, interwencji kraj/region w obszarze geodezji</w:t>
      </w:r>
      <w:r w:rsidR="009E657E">
        <w:rPr>
          <w:noProof/>
        </w:rPr>
        <w:t>,</w:t>
      </w:r>
      <w:r>
        <w:rPr>
          <w:noProof/>
        </w:rPr>
        <w:t xml:space="preserve"> cyberbezpieczeństwa</w:t>
      </w:r>
      <w:r w:rsidR="009E657E">
        <w:rPr>
          <w:noProof/>
        </w:rPr>
        <w:t xml:space="preserve"> i e-zdrowia</w:t>
      </w:r>
      <w:r>
        <w:rPr>
          <w:noProof/>
        </w:rPr>
        <w:t>.</w:t>
      </w:r>
    </w:p>
    <w:p w:rsidR="00480F7D" w:rsidRDefault="00480F7D" w:rsidP="00480F7D">
      <w:pPr>
        <w:rPr>
          <w:noProof/>
        </w:rPr>
      </w:pPr>
      <w:r>
        <w:rPr>
          <w:noProof/>
        </w:rPr>
        <w:t xml:space="preserve">Proces konsultacji społecznych projektu FERC rozpoczął się 20 kwietnia 2021 r. Uwagi dotyczące Programu można było zgłaszać w terminie do 25 maja 2021 r. za pomocą formularza online dostępnego na stronie internetowej Programu Operacyjnego Polska Cyfrowa na lata 2014-2020, w utworzonej dla celów konsultacji społecznych zakładce: https://www.polskacyfrowa.gov.pl/strony/o-programie/fundusze-europejskie-na-rozwoj-cyfrowy-2021-2027/konsultacje-spoleczne-programu/, gdzie w dniu rozpoczęcia konsultacji została umieszczona elektroniczna wersja projektu FERC. </w:t>
      </w:r>
    </w:p>
    <w:p w:rsidR="00480F7D" w:rsidRDefault="00480F7D" w:rsidP="00480F7D">
      <w:pPr>
        <w:rPr>
          <w:noProof/>
        </w:rPr>
      </w:pPr>
      <w:r>
        <w:rPr>
          <w:noProof/>
        </w:rPr>
        <w:t>W ramach konsultacji przekazano 312 uwag, które zostały zgłoszone m.in. przez: jednostki samorządu terytorialnego, jednostki sektora finansów publicznych, fundacje, stowarzyszenia, organizacje pozarządowe, podmioty systemu szkolnictwa wyższego i nauki, instytuty badawcze, podmioty lecznicze, izby gospodarcze, organizacje związkowe, organizacje pracodawców, przedsiębiorców oraz osoby fizyczne i dotyczyły przede wszystkim:</w:t>
      </w:r>
    </w:p>
    <w:p w:rsidR="00480F7D" w:rsidRDefault="00480F7D" w:rsidP="00CB5CCA">
      <w:pPr>
        <w:pStyle w:val="Akapitzlist"/>
        <w:numPr>
          <w:ilvl w:val="0"/>
          <w:numId w:val="97"/>
        </w:numPr>
        <w:rPr>
          <w:noProof/>
        </w:rPr>
      </w:pPr>
      <w:r>
        <w:rPr>
          <w:noProof/>
        </w:rPr>
        <w:t xml:space="preserve">rozszerzenia lub doprecyzowania grup beneficjentów w poszczególnych celach szczegółowych </w:t>
      </w:r>
      <w:r w:rsidR="00B83E63">
        <w:rPr>
          <w:noProof/>
        </w:rPr>
        <w:t>Programu</w:t>
      </w:r>
      <w:r>
        <w:rPr>
          <w:noProof/>
        </w:rPr>
        <w:t>,</w:t>
      </w:r>
    </w:p>
    <w:p w:rsidR="00480F7D" w:rsidRDefault="00480F7D" w:rsidP="00CB5CCA">
      <w:pPr>
        <w:pStyle w:val="Akapitzlist"/>
        <w:numPr>
          <w:ilvl w:val="0"/>
          <w:numId w:val="97"/>
        </w:numPr>
        <w:rPr>
          <w:noProof/>
        </w:rPr>
      </w:pPr>
      <w:r>
        <w:rPr>
          <w:noProof/>
        </w:rPr>
        <w:t xml:space="preserve">postulatów uwzględnienia w </w:t>
      </w:r>
      <w:r w:rsidR="00B83E63">
        <w:rPr>
          <w:noProof/>
        </w:rPr>
        <w:t xml:space="preserve">Programie </w:t>
      </w:r>
      <w:r>
        <w:rPr>
          <w:noProof/>
        </w:rPr>
        <w:t>propozycji konkretnych projektów do wsparcia,</w:t>
      </w:r>
    </w:p>
    <w:p w:rsidR="00480F7D" w:rsidRDefault="00480F7D" w:rsidP="00CB5CCA">
      <w:pPr>
        <w:pStyle w:val="Akapitzlist"/>
        <w:numPr>
          <w:ilvl w:val="0"/>
          <w:numId w:val="97"/>
        </w:numPr>
        <w:rPr>
          <w:noProof/>
        </w:rPr>
      </w:pPr>
      <w:r>
        <w:rPr>
          <w:noProof/>
        </w:rPr>
        <w:lastRenderedPageBreak/>
        <w:t>modyfikacji planowanego zakresu interwencji w poszczególnych osiach priorytetowych,</w:t>
      </w:r>
    </w:p>
    <w:p w:rsidR="00480F7D" w:rsidRDefault="00480F7D" w:rsidP="00CB5CCA">
      <w:pPr>
        <w:pStyle w:val="Akapitzlist"/>
        <w:numPr>
          <w:ilvl w:val="0"/>
          <w:numId w:val="97"/>
        </w:numPr>
        <w:rPr>
          <w:noProof/>
        </w:rPr>
      </w:pPr>
      <w:r>
        <w:rPr>
          <w:noProof/>
        </w:rPr>
        <w:t>modyfikacji wskaźników,</w:t>
      </w:r>
    </w:p>
    <w:p w:rsidR="00480F7D" w:rsidRDefault="00480F7D" w:rsidP="00CB5CCA">
      <w:pPr>
        <w:pStyle w:val="Akapitzlist"/>
        <w:numPr>
          <w:ilvl w:val="0"/>
          <w:numId w:val="97"/>
        </w:numPr>
        <w:rPr>
          <w:noProof/>
        </w:rPr>
      </w:pPr>
      <w:r>
        <w:rPr>
          <w:noProof/>
        </w:rPr>
        <w:t>rozkładu alokacji na poszczególne osie oraz na kategorie regionów,</w:t>
      </w:r>
    </w:p>
    <w:p w:rsidR="00480F7D" w:rsidRDefault="00480F7D" w:rsidP="00CB5CCA">
      <w:pPr>
        <w:pStyle w:val="Akapitzlist"/>
        <w:numPr>
          <w:ilvl w:val="0"/>
          <w:numId w:val="97"/>
        </w:numPr>
        <w:rPr>
          <w:noProof/>
        </w:rPr>
      </w:pPr>
      <w:r>
        <w:rPr>
          <w:noProof/>
        </w:rPr>
        <w:t>doprecyzowania opisów osi priorytetowych oraz zapisów diagnozy.</w:t>
      </w:r>
    </w:p>
    <w:p w:rsidR="00480F7D" w:rsidRDefault="00480F7D" w:rsidP="00480F7D">
      <w:pPr>
        <w:rPr>
          <w:noProof/>
        </w:rPr>
      </w:pPr>
      <w:r>
        <w:rPr>
          <w:noProof/>
        </w:rPr>
        <w:t>Ogółem zostało uwzględnionych 39 uwag (częściowo lub w całości). Natomiast 182 uwagi nie zostały uwzględnione – duża część z nich, ze względu na swój szczegółowy charakter, zostanie skierowana do rozpatrzenia na etapie przygotowywania dokumentów o charakterze wdrożeniowym. Na pozostałe uwagi (91) udzielono wyjaśnień (dotyczyły one np. doprecyzowania zagadnień zawartych w</w:t>
      </w:r>
      <w:r w:rsidR="00173CDA">
        <w:rPr>
          <w:noProof/>
        </w:rPr>
        <w:t> </w:t>
      </w:r>
      <w:r>
        <w:rPr>
          <w:noProof/>
        </w:rPr>
        <w:t>projekcie Programu).</w:t>
      </w:r>
    </w:p>
    <w:p w:rsidR="00480F7D" w:rsidRDefault="00480F7D" w:rsidP="00FC4851">
      <w:pPr>
        <w:rPr>
          <w:noProof/>
        </w:rPr>
      </w:pPr>
      <w:r>
        <w:rPr>
          <w:noProof/>
        </w:rPr>
        <w:t xml:space="preserve">Do najważniejszych zmian wprowadzonych w wyniku analizy zebranych uwag należy m.in. uwzględnienie organizacji pozarządowych w głównych grupach docelowych </w:t>
      </w:r>
      <w:r w:rsidR="00EB1EEC">
        <w:rPr>
          <w:noProof/>
        </w:rPr>
        <w:t xml:space="preserve">priorytetu </w:t>
      </w:r>
      <w:r>
        <w:rPr>
          <w:noProof/>
        </w:rPr>
        <w:t>II, uwzględnienie w projekcie Programu Komunikatu Komisji Europejskiej „Cyfrowy kompas na 2030 r.: europejska droga w cyfrowej dekadzie", doprecyzowanie zapisów dotyczących możliwości wsparcia budowy sieci szkieletowych i dystrybucyjnych ze środków FERC. Dodatkowo w projekcie Programu wprowadzono szereg zmian o charakterze doprecyzowującym oraz zmian technicznych.</w:t>
      </w:r>
    </w:p>
    <w:p w:rsidR="00492FEF" w:rsidRDefault="00492A61" w:rsidP="00492FEF">
      <w:pPr>
        <w:rPr>
          <w:noProof/>
        </w:rPr>
      </w:pPr>
      <w:r w:rsidRPr="00492A61">
        <w:rPr>
          <w:noProof/>
        </w:rPr>
        <w:t xml:space="preserve">Ponadto projekt FERC został przekazany do opinii Rady Działalności Pożytku Publicznego </w:t>
      </w:r>
      <w:r>
        <w:rPr>
          <w:noProof/>
        </w:rPr>
        <w:t>oraz Rady Dialogu Społecznego. P</w:t>
      </w:r>
      <w:r w:rsidRPr="00492A61">
        <w:rPr>
          <w:noProof/>
        </w:rPr>
        <w:t xml:space="preserve">rojekt Programu uzyskał </w:t>
      </w:r>
      <w:r>
        <w:rPr>
          <w:noProof/>
        </w:rPr>
        <w:t xml:space="preserve">także </w:t>
      </w:r>
      <w:r w:rsidRPr="00492A61">
        <w:rPr>
          <w:noProof/>
        </w:rPr>
        <w:t xml:space="preserve">pozytywną opinię Komisji Wspólnej Rządu i Samorządu Terytorialnego. </w:t>
      </w:r>
      <w:r w:rsidR="00492FEF" w:rsidRPr="00B7511C">
        <w:rPr>
          <w:noProof/>
        </w:rPr>
        <w:t xml:space="preserve">Kluczową rolę we wdrażaniu Programu będzie pełnił </w:t>
      </w:r>
      <w:r w:rsidR="001F0291">
        <w:rPr>
          <w:noProof/>
        </w:rPr>
        <w:t>K</w:t>
      </w:r>
      <w:r w:rsidR="00492FEF" w:rsidRPr="00B7511C">
        <w:rPr>
          <w:noProof/>
        </w:rPr>
        <w:t xml:space="preserve">omitet </w:t>
      </w:r>
      <w:r w:rsidR="001F0291">
        <w:rPr>
          <w:noProof/>
        </w:rPr>
        <w:t>M</w:t>
      </w:r>
      <w:r w:rsidR="00492FEF" w:rsidRPr="00B7511C">
        <w:rPr>
          <w:noProof/>
        </w:rPr>
        <w:t xml:space="preserve">onitorujący, o którym mowa w art. </w:t>
      </w:r>
      <w:r w:rsidR="008F55C1" w:rsidRPr="00B7511C">
        <w:rPr>
          <w:noProof/>
        </w:rPr>
        <w:t>3</w:t>
      </w:r>
      <w:r w:rsidR="008F55C1">
        <w:rPr>
          <w:noProof/>
        </w:rPr>
        <w:t>8</w:t>
      </w:r>
      <w:r w:rsidR="008F55C1" w:rsidRPr="00B7511C">
        <w:rPr>
          <w:noProof/>
        </w:rPr>
        <w:t xml:space="preserve"> </w:t>
      </w:r>
      <w:r w:rsidR="00492FEF" w:rsidRPr="00B7511C">
        <w:rPr>
          <w:noProof/>
        </w:rPr>
        <w:t xml:space="preserve">rozporządzenia ogólnego. W skład </w:t>
      </w:r>
      <w:r w:rsidR="001F0291">
        <w:rPr>
          <w:noProof/>
        </w:rPr>
        <w:t>K</w:t>
      </w:r>
      <w:r w:rsidR="00492FEF" w:rsidRPr="00B7511C">
        <w:rPr>
          <w:noProof/>
        </w:rPr>
        <w:t xml:space="preserve">omitetu </w:t>
      </w:r>
      <w:r w:rsidR="001F0291">
        <w:rPr>
          <w:noProof/>
        </w:rPr>
        <w:t>M</w:t>
      </w:r>
      <w:r w:rsidR="00492FEF" w:rsidRPr="00B7511C">
        <w:rPr>
          <w:noProof/>
        </w:rPr>
        <w:t>onitorującego wejdą partnerzy w</w:t>
      </w:r>
      <w:r w:rsidR="00492FEF">
        <w:rPr>
          <w:noProof/>
        </w:rPr>
        <w:t> </w:t>
      </w:r>
      <w:r w:rsidR="00492FEF" w:rsidRPr="00B7511C">
        <w:rPr>
          <w:noProof/>
        </w:rPr>
        <w:t xml:space="preserve">rozumieniu art. </w:t>
      </w:r>
      <w:r w:rsidR="008F55C1">
        <w:rPr>
          <w:noProof/>
        </w:rPr>
        <w:t>8</w:t>
      </w:r>
      <w:r w:rsidR="008F55C1" w:rsidRPr="00B7511C">
        <w:rPr>
          <w:noProof/>
        </w:rPr>
        <w:t xml:space="preserve"> </w:t>
      </w:r>
      <w:r w:rsidR="00492FEF" w:rsidRPr="00B7511C">
        <w:rPr>
          <w:noProof/>
        </w:rPr>
        <w:t>rozporządzenia ogólnego</w:t>
      </w:r>
      <w:r w:rsidR="0008559C">
        <w:rPr>
          <w:noProof/>
        </w:rPr>
        <w:t>.</w:t>
      </w:r>
    </w:p>
    <w:p w:rsidR="0008559C" w:rsidRDefault="0008559C" w:rsidP="0008559C">
      <w:pPr>
        <w:rPr>
          <w:noProof/>
        </w:rPr>
      </w:pPr>
      <w:r>
        <w:rPr>
          <w:noProof/>
        </w:rPr>
        <w:t xml:space="preserve">Będą oni w pracach KM włączani w proces monitorowania i ewaluacji FERC, na różnych etapach jego wdrażania. Zgodnie z art. 40 CPR głównymi zadaniami komitetu będzie: zatwierdzanie metody i kryteriów wyboru projektów oraz ich zmian, planu ewaluacji i jego zmian oraz zmian w Programie. </w:t>
      </w:r>
    </w:p>
    <w:p w:rsidR="00437C33" w:rsidRDefault="0008559C" w:rsidP="0008559C">
      <w:pPr>
        <w:rPr>
          <w:noProof/>
        </w:rPr>
      </w:pPr>
      <w:r>
        <w:rPr>
          <w:noProof/>
        </w:rPr>
        <w:t xml:space="preserve">Komitet będzie rozpatrywał m.in.: postępy w realizacji Programu oraz w osiąganiu celów pośrednich i końcowych, kwestie mające wpływ na wyniki Programu i środki podjęte w celu zaradzenia tym kwestiom, postępy w dokonywaniu ewaluacji, sporządzaniu podsumowań ewaluacji i w ewentualnych działaniach podjętych </w:t>
      </w:r>
      <w:r>
        <w:rPr>
          <w:noProof/>
        </w:rPr>
        <w:lastRenderedPageBreak/>
        <w:t>w</w:t>
      </w:r>
      <w:r w:rsidR="00173CDA">
        <w:rPr>
          <w:noProof/>
        </w:rPr>
        <w:t> </w:t>
      </w:r>
      <w:r>
        <w:rPr>
          <w:noProof/>
        </w:rPr>
        <w:t>związku z ustaleniami oraz spełnienia warunków podstawowych i ich stosowania przez cały okres programowania.</w:t>
      </w:r>
    </w:p>
    <w:p w:rsidR="00437C33" w:rsidRDefault="00437C33">
      <w:pPr>
        <w:spacing w:line="276" w:lineRule="auto"/>
        <w:rPr>
          <w:noProof/>
        </w:rPr>
      </w:pPr>
      <w:r>
        <w:rPr>
          <w:noProof/>
        </w:rPr>
        <w:br w:type="page"/>
      </w:r>
    </w:p>
    <w:p w:rsidR="000739CA" w:rsidRDefault="000739CA" w:rsidP="000739CA">
      <w:pPr>
        <w:pStyle w:val="Nagwek1"/>
        <w:rPr>
          <w:noProof/>
        </w:rPr>
      </w:pPr>
      <w:bookmarkStart w:id="457" w:name="_Toc87283012"/>
      <w:r w:rsidRPr="000739CA">
        <w:rPr>
          <w:noProof/>
        </w:rPr>
        <w:lastRenderedPageBreak/>
        <w:t>Komunikacja i widoczność</w:t>
      </w:r>
      <w:bookmarkEnd w:id="457"/>
    </w:p>
    <w:p w:rsidR="00492FEF" w:rsidRPr="00693AE5" w:rsidRDefault="00492FEF" w:rsidP="007B26EC">
      <w:pPr>
        <w:spacing w:before="240" w:after="240" w:line="240" w:lineRule="auto"/>
        <w:jc w:val="both"/>
        <w:rPr>
          <w:rFonts w:eastAsia="Calibri" w:cs="Arial"/>
          <w:i/>
          <w:noProof/>
          <w:sz w:val="20"/>
          <w:szCs w:val="20"/>
        </w:rPr>
      </w:pPr>
      <w:r w:rsidRPr="00693AE5">
        <w:rPr>
          <w:rFonts w:eastAsia="Calibri" w:cs="Arial"/>
          <w:i/>
          <w:noProof/>
          <w:sz w:val="20"/>
          <w:szCs w:val="20"/>
        </w:rPr>
        <w:t>[</w:t>
      </w:r>
      <w:r w:rsidR="007B26EC">
        <w:rPr>
          <w:rFonts w:eastAsia="Calibri" w:cs="Arial"/>
          <w:i/>
          <w:noProof/>
          <w:sz w:val="20"/>
          <w:szCs w:val="20"/>
        </w:rPr>
        <w:t xml:space="preserve">limit znaków </w:t>
      </w:r>
      <w:r w:rsidRPr="00693AE5">
        <w:rPr>
          <w:rFonts w:eastAsia="Calibri" w:cs="Arial"/>
          <w:i/>
          <w:noProof/>
          <w:sz w:val="20"/>
          <w:szCs w:val="20"/>
        </w:rPr>
        <w:t>4 500]</w:t>
      </w:r>
    </w:p>
    <w:p w:rsidR="00492FEF" w:rsidRPr="00693AE5" w:rsidRDefault="00492FEF" w:rsidP="007B26EC">
      <w:pPr>
        <w:pStyle w:val="Nagwek4"/>
      </w:pPr>
      <w:bookmarkStart w:id="458" w:name="_Toc67650480"/>
      <w:bookmarkStart w:id="459" w:name="_Toc67650813"/>
      <w:bookmarkStart w:id="460" w:name="_Toc67654925"/>
      <w:r w:rsidRPr="00693AE5">
        <w:t>Komunikacja o Programie</w:t>
      </w:r>
      <w:bookmarkEnd w:id="458"/>
      <w:bookmarkEnd w:id="459"/>
      <w:bookmarkEnd w:id="460"/>
    </w:p>
    <w:p w:rsidR="00492FEF" w:rsidRPr="008A64F9" w:rsidRDefault="00492FEF" w:rsidP="00492FEF">
      <w:r w:rsidRPr="008A64F9">
        <w:t>Komunikacja o Programie to informowanie o jego ofercie, rezultatach i wpływie polityki spójności na rozwój kraju i Unii Europejskiej w zakresie cyfryzacji.</w:t>
      </w:r>
    </w:p>
    <w:p w:rsidR="00492FEF" w:rsidRPr="008A64F9" w:rsidRDefault="00492FEF" w:rsidP="00492FEF">
      <w:r w:rsidRPr="008A64F9">
        <w:t>Szczególne miejsce w komunikacji mają działania podnoszące świadomość ogółu społeczeństwa o roli i wartości dodanej wsparcia UE w ww. zakresie.</w:t>
      </w:r>
    </w:p>
    <w:p w:rsidR="00492FEF" w:rsidRPr="008A64F9" w:rsidRDefault="00492FEF" w:rsidP="00492FEF">
      <w:r w:rsidRPr="008A64F9">
        <w:t xml:space="preserve">Informowanie o Programie stanowi element krajowego systemu komunikacji marki Fundusze Europejskie, który podkreśla cele i znaczenie Unii Europejskiej. Działania komunikacyjne wiążą cele </w:t>
      </w:r>
      <w:r w:rsidR="008B32B4">
        <w:t>P</w:t>
      </w:r>
      <w:r w:rsidR="008B32B4" w:rsidRPr="008A64F9">
        <w:t xml:space="preserve">rogramu </w:t>
      </w:r>
      <w:r w:rsidRPr="008A64F9">
        <w:t xml:space="preserve">z </w:t>
      </w:r>
      <w:r w:rsidRPr="008A64F9">
        <w:rPr>
          <w:bCs/>
        </w:rPr>
        <w:t>głównymi celami polityki spójności, które są zgodne z celami UE</w:t>
      </w:r>
      <w:r w:rsidRPr="008A64F9">
        <w:t xml:space="preserve">. </w:t>
      </w:r>
    </w:p>
    <w:p w:rsidR="00492FEF" w:rsidRPr="008A64F9" w:rsidRDefault="00492FEF" w:rsidP="00492FEF">
      <w:r w:rsidRPr="008A64F9">
        <w:t>Działania komunikacyjne prowadzone są przez IZ, IP, oraz IK UP we współpracy z</w:t>
      </w:r>
      <w:r>
        <w:t> </w:t>
      </w:r>
      <w:r w:rsidRPr="008A64F9">
        <w:t xml:space="preserve">instytucjami europejskimi, krajowymi, regionalnymi, a także partnerami społeczno-gospodarczymi i beneficjentami. </w:t>
      </w:r>
    </w:p>
    <w:p w:rsidR="00492FEF" w:rsidRPr="00492FEF" w:rsidRDefault="00492FEF" w:rsidP="00492FEF">
      <w:r w:rsidRPr="008A64F9">
        <w:t xml:space="preserve">Szczegóły założeń przedstawionych w tym rozdziale znajdują się w strategii komunikacji, która doprecyzowuje unikalny wkład </w:t>
      </w:r>
      <w:r w:rsidR="008B32B4">
        <w:t>P</w:t>
      </w:r>
      <w:r w:rsidR="008B32B4" w:rsidRPr="008A64F9">
        <w:t xml:space="preserve">rogramu </w:t>
      </w:r>
      <w:r w:rsidRPr="008A64F9">
        <w:t>w komunik</w:t>
      </w:r>
      <w:r>
        <w:t xml:space="preserve">ację </w:t>
      </w:r>
      <w:r w:rsidR="00173CDA">
        <w:t>o </w:t>
      </w:r>
      <w:r>
        <w:t>Funduszach Europejskich.</w:t>
      </w:r>
    </w:p>
    <w:p w:rsidR="00492FEF" w:rsidRPr="00693AE5" w:rsidRDefault="00492FEF" w:rsidP="00775D8D">
      <w:pPr>
        <w:pStyle w:val="Nagwek4"/>
        <w:spacing w:after="120"/>
      </w:pPr>
      <w:bookmarkStart w:id="461" w:name="_Toc67650481"/>
      <w:bookmarkStart w:id="462" w:name="_Toc67650814"/>
      <w:bookmarkStart w:id="463" w:name="_Toc67654926"/>
      <w:r w:rsidRPr="00693AE5">
        <w:t>Cele</w:t>
      </w:r>
      <w:bookmarkEnd w:id="461"/>
      <w:bookmarkEnd w:id="462"/>
      <w:bookmarkEnd w:id="463"/>
      <w:r w:rsidRPr="00693AE5">
        <w:t xml:space="preserve"> </w:t>
      </w:r>
    </w:p>
    <w:p w:rsidR="00492FEF" w:rsidRPr="00693AE5" w:rsidRDefault="00492FEF" w:rsidP="00492FEF">
      <w:pPr>
        <w:spacing w:after="0"/>
      </w:pPr>
      <w:r w:rsidRPr="00693AE5">
        <w:t>Działania komunikacyjne mają na celu:</w:t>
      </w:r>
    </w:p>
    <w:p w:rsidR="00492FEF" w:rsidRPr="00693AE5" w:rsidRDefault="00492FEF" w:rsidP="00492FEF">
      <w:pPr>
        <w:pStyle w:val="Akapitzlist"/>
        <w:numPr>
          <w:ilvl w:val="0"/>
          <w:numId w:val="56"/>
        </w:numPr>
      </w:pPr>
      <w:r w:rsidRPr="00693AE5">
        <w:t>aktywizację do sięgania po Fundusze Europejskie,</w:t>
      </w:r>
    </w:p>
    <w:p w:rsidR="00492FEF" w:rsidRPr="00693AE5" w:rsidRDefault="00492FEF" w:rsidP="00492FEF">
      <w:pPr>
        <w:pStyle w:val="Akapitzlist"/>
        <w:numPr>
          <w:ilvl w:val="0"/>
          <w:numId w:val="56"/>
        </w:numPr>
      </w:pPr>
      <w:r w:rsidRPr="00693AE5">
        <w:t>wsparcie w realizacji projektów,</w:t>
      </w:r>
    </w:p>
    <w:p w:rsidR="00492FEF" w:rsidRPr="00693AE5" w:rsidRDefault="00492FEF" w:rsidP="00492FEF">
      <w:pPr>
        <w:pStyle w:val="Akapitzlist"/>
        <w:numPr>
          <w:ilvl w:val="0"/>
          <w:numId w:val="56"/>
        </w:numPr>
      </w:pPr>
      <w:r w:rsidRPr="00693AE5">
        <w:t>zapewnienie wysokiej świadomości działań rozwojowych kraju, realizowanych przy pomocy Funduszy Europejskich i roli UE.</w:t>
      </w:r>
    </w:p>
    <w:p w:rsidR="00492FEF" w:rsidRPr="00693AE5" w:rsidRDefault="00492FEF" w:rsidP="00492FEF">
      <w:r w:rsidRPr="00693AE5">
        <w:t>Działania prowadzone są wyłącznie w obszarze Funduszy Europejskich w zakresie ww. celów, z wyłączeniem działań mających inny zakres np.: promowania instytucji lub osób.</w:t>
      </w:r>
    </w:p>
    <w:p w:rsidR="00492FEF" w:rsidRPr="00693AE5" w:rsidRDefault="00492FEF" w:rsidP="00775D8D">
      <w:pPr>
        <w:pStyle w:val="Nagwek4"/>
        <w:spacing w:after="120"/>
      </w:pPr>
      <w:bookmarkStart w:id="464" w:name="_Toc67650482"/>
      <w:bookmarkStart w:id="465" w:name="_Toc67650815"/>
      <w:bookmarkStart w:id="466" w:name="_Toc67654927"/>
      <w:r w:rsidRPr="00693AE5">
        <w:t>Grupy docelowe</w:t>
      </w:r>
      <w:bookmarkEnd w:id="464"/>
      <w:bookmarkEnd w:id="465"/>
      <w:bookmarkEnd w:id="466"/>
    </w:p>
    <w:p w:rsidR="00492FEF" w:rsidRPr="00693AE5" w:rsidRDefault="00492FEF" w:rsidP="00492FEF">
      <w:r w:rsidRPr="00693AE5">
        <w:t>Działania informacyjno-promocyjne mogą być kierowane do następujących grup docelowych:</w:t>
      </w:r>
    </w:p>
    <w:p w:rsidR="00F3528A" w:rsidRDefault="00492FEF" w:rsidP="00D03508">
      <w:pPr>
        <w:pStyle w:val="Akapitzlist"/>
        <w:numPr>
          <w:ilvl w:val="0"/>
          <w:numId w:val="57"/>
        </w:numPr>
      </w:pPr>
      <w:r w:rsidRPr="00693AE5">
        <w:t>potencjalni beneficjenci</w:t>
      </w:r>
      <w:r w:rsidR="00A72C42">
        <w:t>,</w:t>
      </w:r>
    </w:p>
    <w:p w:rsidR="00492FEF" w:rsidRPr="00693AE5" w:rsidRDefault="00492FEF" w:rsidP="00D03508">
      <w:pPr>
        <w:pStyle w:val="Akapitzlist"/>
        <w:numPr>
          <w:ilvl w:val="0"/>
          <w:numId w:val="57"/>
        </w:numPr>
      </w:pPr>
      <w:r w:rsidRPr="00693AE5">
        <w:lastRenderedPageBreak/>
        <w:t>beneficjenci</w:t>
      </w:r>
      <w:r w:rsidR="00A72C42">
        <w:t>,</w:t>
      </w:r>
    </w:p>
    <w:p w:rsidR="00492FEF" w:rsidRPr="00693AE5" w:rsidRDefault="00492FEF" w:rsidP="00492FEF">
      <w:pPr>
        <w:pStyle w:val="Akapitzlist"/>
        <w:numPr>
          <w:ilvl w:val="0"/>
          <w:numId w:val="57"/>
        </w:numPr>
      </w:pPr>
      <w:r w:rsidRPr="00693AE5">
        <w:t>ogół społeczeństwa.</w:t>
      </w:r>
    </w:p>
    <w:p w:rsidR="00492FEF" w:rsidRPr="00693AE5" w:rsidRDefault="00492FEF" w:rsidP="00775D8D">
      <w:pPr>
        <w:pStyle w:val="Nagwek4"/>
        <w:spacing w:after="120"/>
      </w:pPr>
      <w:bookmarkStart w:id="467" w:name="_Toc67650483"/>
      <w:bookmarkStart w:id="468" w:name="_Toc67650816"/>
      <w:bookmarkStart w:id="469" w:name="_Toc67654928"/>
      <w:r w:rsidRPr="00693AE5">
        <w:t>Kanały komunikacji</w:t>
      </w:r>
      <w:bookmarkEnd w:id="467"/>
      <w:bookmarkEnd w:id="468"/>
      <w:bookmarkEnd w:id="469"/>
      <w:r w:rsidRPr="00693AE5">
        <w:t xml:space="preserve"> </w:t>
      </w:r>
    </w:p>
    <w:p w:rsidR="00492FEF" w:rsidRPr="00693AE5" w:rsidRDefault="00492FEF" w:rsidP="00492FEF">
      <w:r w:rsidRPr="00693AE5">
        <w:t>Kanały i narzędzia komunikacji będą dobierane do grupy docelowej i będą wynikały z</w:t>
      </w:r>
      <w:r>
        <w:t> </w:t>
      </w:r>
      <w:r w:rsidRPr="00693AE5">
        <w:t xml:space="preserve">analizy bieżących trendów konsumpcji mediów przez poszczególne grupy odbiorców. </w:t>
      </w:r>
    </w:p>
    <w:p w:rsidR="00492FEF" w:rsidRPr="00693AE5" w:rsidRDefault="00492FEF" w:rsidP="00492FEF">
      <w:pPr>
        <w:spacing w:after="0"/>
      </w:pPr>
      <w:r w:rsidRPr="00693AE5">
        <w:t>Planowane działania będą koncentrować się na wszystkich grupach docelowych, a</w:t>
      </w:r>
      <w:r w:rsidR="00820CB2">
        <w:t> </w:t>
      </w:r>
      <w:r w:rsidRPr="00693AE5">
        <w:t>wybór konkretnych kanałów i narzędzi będzie powiązany z wyznaczonymi celami</w:t>
      </w:r>
      <w:r>
        <w:t>. Priorytetowe kanały to m.in.:</w:t>
      </w:r>
    </w:p>
    <w:p w:rsidR="00492FEF" w:rsidRPr="00693AE5" w:rsidRDefault="00492FEF" w:rsidP="00492FEF">
      <w:pPr>
        <w:pStyle w:val="Akapitzlist"/>
        <w:numPr>
          <w:ilvl w:val="0"/>
          <w:numId w:val="58"/>
        </w:numPr>
      </w:pPr>
      <w:r w:rsidRPr="00693AE5">
        <w:t>media społecznościowe (profil FE na FB)</w:t>
      </w:r>
      <w:r w:rsidR="00A72C42">
        <w:t>,</w:t>
      </w:r>
    </w:p>
    <w:p w:rsidR="00492FEF" w:rsidRPr="00693AE5" w:rsidRDefault="00492FEF" w:rsidP="00492FEF">
      <w:pPr>
        <w:pStyle w:val="Akapitzlist"/>
        <w:numPr>
          <w:ilvl w:val="0"/>
          <w:numId w:val="58"/>
        </w:numPr>
      </w:pPr>
      <w:r w:rsidRPr="00693AE5">
        <w:t>wydarzenia informacyjne i promocyjne</w:t>
      </w:r>
      <w:r w:rsidR="00A72C42">
        <w:t>,</w:t>
      </w:r>
    </w:p>
    <w:p w:rsidR="00492FEF" w:rsidRPr="00693AE5" w:rsidRDefault="00492FEF" w:rsidP="00492FEF">
      <w:pPr>
        <w:pStyle w:val="Akapitzlist"/>
        <w:numPr>
          <w:ilvl w:val="0"/>
          <w:numId w:val="58"/>
        </w:numPr>
      </w:pPr>
      <w:r w:rsidRPr="00693AE5">
        <w:t>publikacje i materiały audio-video</w:t>
      </w:r>
      <w:r w:rsidR="00A72C42">
        <w:t>,</w:t>
      </w:r>
    </w:p>
    <w:p w:rsidR="00492FEF" w:rsidRPr="00693AE5" w:rsidRDefault="00492FEF" w:rsidP="00492FEF">
      <w:pPr>
        <w:pStyle w:val="Akapitzlist"/>
        <w:numPr>
          <w:ilvl w:val="0"/>
          <w:numId w:val="58"/>
        </w:numPr>
      </w:pPr>
      <w:r w:rsidRPr="00693AE5">
        <w:t>portal Funduszy Europejskich – wspólna platforma internetowa dla wszystkich programów</w:t>
      </w:r>
      <w:r w:rsidR="00A72C42">
        <w:t>,</w:t>
      </w:r>
    </w:p>
    <w:p w:rsidR="00492FEF" w:rsidRPr="00693AE5" w:rsidRDefault="00492FEF" w:rsidP="00492FEF">
      <w:pPr>
        <w:pStyle w:val="Akapitzlist"/>
        <w:numPr>
          <w:ilvl w:val="0"/>
          <w:numId w:val="58"/>
        </w:numPr>
      </w:pPr>
      <w:r w:rsidRPr="00693AE5">
        <w:t>serwis internetowy Programu</w:t>
      </w:r>
      <w:r w:rsidR="00A72C42">
        <w:t>,</w:t>
      </w:r>
    </w:p>
    <w:p w:rsidR="00492FEF" w:rsidRPr="00693AE5" w:rsidRDefault="00492FEF" w:rsidP="00492FEF">
      <w:pPr>
        <w:pStyle w:val="Akapitzlist"/>
        <w:numPr>
          <w:ilvl w:val="0"/>
          <w:numId w:val="58"/>
        </w:numPr>
      </w:pPr>
      <w:r w:rsidRPr="00693AE5">
        <w:t>sieć PIFE.</w:t>
      </w:r>
    </w:p>
    <w:p w:rsidR="00492FEF" w:rsidRPr="00693AE5" w:rsidRDefault="00492FEF" w:rsidP="00492FEF">
      <w:r w:rsidRPr="00693AE5">
        <w:t>W komunikacji duży nacisk położony będzie na wykorzystanie potencjału komunikacyjnego beneficjentów i zaangażowanie ich w rolę ambasadorów marki FE. Aby wesprzeć beneficjentów w prowadzeniu promocji projektów, opracowano m.in. przewodnik i wzory grafik do pobrania.</w:t>
      </w:r>
    </w:p>
    <w:p w:rsidR="00492FEF" w:rsidRPr="00492FEF" w:rsidRDefault="00492FEF" w:rsidP="00775D8D">
      <w:pPr>
        <w:pStyle w:val="Nagwek4"/>
        <w:spacing w:after="120"/>
      </w:pPr>
      <w:bookmarkStart w:id="470" w:name="_Toc67650484"/>
      <w:bookmarkStart w:id="471" w:name="_Toc67650817"/>
      <w:bookmarkStart w:id="472" w:name="_Toc67654929"/>
      <w:r w:rsidRPr="00492FEF">
        <w:t>Planowany budżet</w:t>
      </w:r>
      <w:bookmarkEnd w:id="470"/>
      <w:bookmarkEnd w:id="471"/>
      <w:bookmarkEnd w:id="472"/>
    </w:p>
    <w:p w:rsidR="00492FEF" w:rsidRPr="00693AE5" w:rsidRDefault="00492FEF" w:rsidP="00492FEF">
      <w:r w:rsidRPr="00693AE5">
        <w:t xml:space="preserve">Szacunkowy budżet na realizację działań informacyjnych i promocyjnych przez IZ i IP wynosi </w:t>
      </w:r>
      <w:r w:rsidR="00054D7D" w:rsidRPr="00054D7D">
        <w:t>2 982</w:t>
      </w:r>
      <w:r w:rsidR="00054D7D">
        <w:t> </w:t>
      </w:r>
      <w:r w:rsidR="00054D7D" w:rsidRPr="00054D7D">
        <w:t>000</w:t>
      </w:r>
      <w:r w:rsidR="00054D7D">
        <w:t xml:space="preserve"> euro</w:t>
      </w:r>
      <w:r w:rsidRPr="00693AE5">
        <w:t xml:space="preserve"> (</w:t>
      </w:r>
      <w:r w:rsidR="00054D7D">
        <w:t>w</w:t>
      </w:r>
      <w:r w:rsidR="00054D7D" w:rsidRPr="00693AE5">
        <w:t>sparcie z Unii Europejskiej</w:t>
      </w:r>
      <w:r w:rsidR="00054D7D">
        <w:t xml:space="preserve">, </w:t>
      </w:r>
      <w:r w:rsidRPr="00693AE5">
        <w:t xml:space="preserve">z </w:t>
      </w:r>
      <w:r w:rsidR="00054D7D">
        <w:t xml:space="preserve">Europejskiego </w:t>
      </w:r>
      <w:r w:rsidRPr="00693AE5">
        <w:t xml:space="preserve">Funduszu </w:t>
      </w:r>
      <w:r w:rsidR="00054D7D">
        <w:t>Rozwoju Regionalnego</w:t>
      </w:r>
      <w:r w:rsidRPr="00693AE5">
        <w:t xml:space="preserve">). Kwoty przeznaczone na dany rok określane są w rocznych planach działań. </w:t>
      </w:r>
    </w:p>
    <w:p w:rsidR="00492FEF" w:rsidRPr="00693AE5" w:rsidRDefault="00492FEF" w:rsidP="00775D8D">
      <w:pPr>
        <w:pStyle w:val="Nagwek4"/>
        <w:spacing w:after="120"/>
      </w:pPr>
      <w:bookmarkStart w:id="473" w:name="_Toc67650486"/>
      <w:bookmarkStart w:id="474" w:name="_Toc67650819"/>
      <w:bookmarkStart w:id="475" w:name="_Toc67654931"/>
      <w:r w:rsidRPr="00693AE5">
        <w:t>Monitor</w:t>
      </w:r>
      <w:r w:rsidR="00B02475">
        <w:t>owanie</w:t>
      </w:r>
      <w:r w:rsidRPr="00693AE5">
        <w:t xml:space="preserve"> </w:t>
      </w:r>
      <w:bookmarkEnd w:id="473"/>
      <w:bookmarkEnd w:id="474"/>
      <w:bookmarkEnd w:id="475"/>
      <w:r w:rsidR="00D30B18">
        <w:t xml:space="preserve">i </w:t>
      </w:r>
      <w:r w:rsidR="00B02475">
        <w:t>ewaluacja</w:t>
      </w:r>
    </w:p>
    <w:p w:rsidR="00D30B18" w:rsidRPr="007B26EC" w:rsidRDefault="00D30B18" w:rsidP="00765A3D">
      <w:pPr>
        <w:rPr>
          <w:rFonts w:asciiTheme="minorHAnsi" w:hAnsiTheme="minorHAnsi" w:cstheme="minorHAnsi"/>
          <w:color w:val="000000"/>
          <w:szCs w:val="24"/>
        </w:rPr>
      </w:pPr>
      <w:r w:rsidRPr="007B26EC">
        <w:rPr>
          <w:rFonts w:asciiTheme="minorHAnsi" w:hAnsiTheme="minorHAnsi" w:cstheme="minorHAnsi"/>
          <w:color w:val="000000"/>
          <w:szCs w:val="24"/>
        </w:rPr>
        <w:t xml:space="preserve">Działania komunikacyjne podlegają stałej </w:t>
      </w:r>
      <w:r w:rsidR="00B02475">
        <w:rPr>
          <w:rFonts w:asciiTheme="minorHAnsi" w:hAnsiTheme="minorHAnsi" w:cstheme="minorHAnsi"/>
          <w:color w:val="000000"/>
          <w:szCs w:val="24"/>
        </w:rPr>
        <w:t>ewaluacji</w:t>
      </w:r>
      <w:r w:rsidR="00B02475" w:rsidRPr="007B26EC">
        <w:rPr>
          <w:rFonts w:asciiTheme="minorHAnsi" w:hAnsiTheme="minorHAnsi" w:cstheme="minorHAnsi"/>
          <w:color w:val="000000"/>
          <w:szCs w:val="24"/>
        </w:rPr>
        <w:t xml:space="preserve"> </w:t>
      </w:r>
      <w:r w:rsidRPr="007B26EC">
        <w:rPr>
          <w:rFonts w:asciiTheme="minorHAnsi" w:hAnsiTheme="minorHAnsi" w:cstheme="minorHAnsi"/>
          <w:color w:val="000000"/>
          <w:szCs w:val="24"/>
        </w:rPr>
        <w:t xml:space="preserve">i monitoringowi pod kątem ich jakości, trafności w realizacji celów komunikacyjnych i skuteczności w dotarciu do grup docelowych. Służą temu m.in. bieżące badania ankietowe, badania jakościowe (FGI, IDI, analizy eksperckie), analizy użyteczności. </w:t>
      </w:r>
    </w:p>
    <w:p w:rsidR="00492FEF" w:rsidRPr="007B26EC" w:rsidRDefault="00B02475" w:rsidP="00D30B18">
      <w:pPr>
        <w:rPr>
          <w:rFonts w:asciiTheme="minorHAnsi" w:hAnsiTheme="minorHAnsi" w:cstheme="minorHAnsi"/>
          <w:szCs w:val="24"/>
        </w:rPr>
      </w:pPr>
      <w:r>
        <w:rPr>
          <w:rFonts w:asciiTheme="minorHAnsi" w:hAnsiTheme="minorHAnsi" w:cstheme="minorHAnsi"/>
          <w:color w:val="000000"/>
          <w:szCs w:val="24"/>
        </w:rPr>
        <w:t>Ewaluacja</w:t>
      </w:r>
      <w:r w:rsidRPr="007B26EC">
        <w:rPr>
          <w:rFonts w:asciiTheme="minorHAnsi" w:hAnsiTheme="minorHAnsi" w:cstheme="minorHAnsi"/>
          <w:color w:val="000000"/>
          <w:szCs w:val="24"/>
        </w:rPr>
        <w:t xml:space="preserve"> </w:t>
      </w:r>
      <w:r w:rsidR="00D30B18" w:rsidRPr="007B26EC">
        <w:rPr>
          <w:rFonts w:asciiTheme="minorHAnsi" w:hAnsiTheme="minorHAnsi" w:cstheme="minorHAnsi"/>
          <w:color w:val="000000"/>
          <w:szCs w:val="24"/>
        </w:rPr>
        <w:t xml:space="preserve">strategiczna obejmuje systematyczne monitorowanie osiągania założonych celów i wskaźników strategii komunikacji (w odstępie 1-3 miesięcy). </w:t>
      </w:r>
      <w:r w:rsidR="00D30B18" w:rsidRPr="007B26EC">
        <w:rPr>
          <w:rFonts w:asciiTheme="minorHAnsi" w:hAnsiTheme="minorHAnsi" w:cstheme="minorHAnsi"/>
          <w:color w:val="000000"/>
          <w:szCs w:val="24"/>
        </w:rPr>
        <w:lastRenderedPageBreak/>
        <w:t>Dodatkowo realizowane jest regularne badanie społeczeństwa polskiego pod kątem oceny wiedzy i świadomości oraz rozpoznawalności FE i dostarczenia użytecznych rekomendacji dla prowadzonych działań.</w:t>
      </w:r>
    </w:p>
    <w:p w:rsidR="00492FEF" w:rsidRPr="00693AE5" w:rsidRDefault="00492FEF" w:rsidP="00492FEF">
      <w:r w:rsidRPr="00693AE5">
        <w:t>Monitor</w:t>
      </w:r>
      <w:r w:rsidR="00B02475">
        <w:t>owaniu</w:t>
      </w:r>
      <w:r w:rsidRPr="00693AE5">
        <w:t xml:space="preserve"> i </w:t>
      </w:r>
      <w:r w:rsidR="00B02475">
        <w:t>ewaluacji</w:t>
      </w:r>
      <w:r w:rsidR="00B02475" w:rsidRPr="00693AE5">
        <w:t xml:space="preserve"> </w:t>
      </w:r>
      <w:r w:rsidRPr="00693AE5">
        <w:t>podlega szereg wskaźników produktu, rezultatu i</w:t>
      </w:r>
      <w:r w:rsidR="00E47992">
        <w:t> </w:t>
      </w:r>
      <w:r w:rsidRPr="00693AE5">
        <w:t>odziaływania</w:t>
      </w:r>
      <w:r w:rsidR="00E47992">
        <w:t>,</w:t>
      </w:r>
      <w:r w:rsidRPr="00693AE5">
        <w:t xml:space="preserve"> w</w:t>
      </w:r>
      <w:r>
        <w:t> </w:t>
      </w:r>
      <w:r w:rsidRPr="00693AE5">
        <w:t xml:space="preserve">tym m.in.: </w:t>
      </w:r>
    </w:p>
    <w:p w:rsidR="00492FEF" w:rsidRPr="00693AE5" w:rsidRDefault="00492FEF" w:rsidP="00E55609">
      <w:pPr>
        <w:pStyle w:val="Akapitzlist"/>
        <w:numPr>
          <w:ilvl w:val="0"/>
          <w:numId w:val="60"/>
        </w:numPr>
      </w:pPr>
      <w:r w:rsidRPr="00693AE5">
        <w:t>Odsetek respondentów dostrzegających wpływ Funduszy Europejskich na rozwój Polski</w:t>
      </w:r>
      <w:r w:rsidR="00820CB2">
        <w:t>;</w:t>
      </w:r>
    </w:p>
    <w:p w:rsidR="00492FEF" w:rsidRPr="00693AE5" w:rsidRDefault="00492FEF" w:rsidP="00E55609">
      <w:pPr>
        <w:pStyle w:val="Akapitzlist"/>
        <w:numPr>
          <w:ilvl w:val="0"/>
          <w:numId w:val="60"/>
        </w:numPr>
      </w:pPr>
      <w:r w:rsidRPr="00693AE5">
        <w:t>Znajomość celów, obszarów lub działań, na które przeznaczane są FE w Polsce</w:t>
      </w:r>
      <w:r w:rsidR="00820CB2">
        <w:t>;</w:t>
      </w:r>
    </w:p>
    <w:p w:rsidR="00492FEF" w:rsidRPr="00693AE5" w:rsidRDefault="00492FEF" w:rsidP="00E55609">
      <w:pPr>
        <w:pStyle w:val="Akapitzlist"/>
        <w:numPr>
          <w:ilvl w:val="0"/>
          <w:numId w:val="60"/>
        </w:numPr>
      </w:pPr>
      <w:r w:rsidRPr="00693AE5">
        <w:t>Odsetek mieszkańców Polski uważających, że osobiście korzystają z Funduszy Europejskich</w:t>
      </w:r>
      <w:r w:rsidR="00820CB2">
        <w:t>.</w:t>
      </w:r>
    </w:p>
    <w:p w:rsidR="00437C33" w:rsidRDefault="00437C33">
      <w:r>
        <w:br w:type="page"/>
      </w:r>
    </w:p>
    <w:p w:rsidR="009E4211" w:rsidRPr="00B919D2" w:rsidRDefault="009E4211" w:rsidP="00AD789B">
      <w:pPr>
        <w:pStyle w:val="Nagwek1"/>
        <w:rPr>
          <w:iCs/>
          <w:noProof/>
        </w:rPr>
      </w:pPr>
      <w:bookmarkStart w:id="476" w:name="_Toc67650487"/>
      <w:bookmarkStart w:id="477" w:name="_Toc67650820"/>
      <w:bookmarkStart w:id="478" w:name="_Toc67654932"/>
      <w:bookmarkStart w:id="479" w:name="_Toc69393355"/>
      <w:bookmarkStart w:id="480" w:name="_Toc87283013"/>
      <w:r w:rsidRPr="00B919D2">
        <w:rPr>
          <w:rFonts w:eastAsia="Calibri"/>
          <w:noProof/>
        </w:rPr>
        <w:lastRenderedPageBreak/>
        <w:t xml:space="preserve">Stosowanie </w:t>
      </w:r>
      <w:r w:rsidR="00CE4FED">
        <w:rPr>
          <w:rFonts w:eastAsia="Calibri"/>
          <w:noProof/>
        </w:rPr>
        <w:t>stawek</w:t>
      </w:r>
      <w:r w:rsidR="00CE4FED" w:rsidRPr="00B919D2">
        <w:rPr>
          <w:rFonts w:eastAsia="Calibri"/>
          <w:noProof/>
        </w:rPr>
        <w:t xml:space="preserve"> </w:t>
      </w:r>
      <w:r w:rsidRPr="00B919D2">
        <w:rPr>
          <w:rFonts w:eastAsia="Calibri"/>
          <w:noProof/>
        </w:rPr>
        <w:t xml:space="preserve">jednostkowych, </w:t>
      </w:r>
      <w:r w:rsidR="00CE4FED">
        <w:rPr>
          <w:rFonts w:eastAsia="Calibri"/>
          <w:noProof/>
        </w:rPr>
        <w:t xml:space="preserve">kwot </w:t>
      </w:r>
      <w:r w:rsidRPr="00B919D2">
        <w:rPr>
          <w:rFonts w:eastAsia="Calibri"/>
          <w:noProof/>
        </w:rPr>
        <w:t>ryczałtowych, stawek ryczałtowych i finansowania niepowiązanego z kosztami</w:t>
      </w:r>
      <w:bookmarkEnd w:id="476"/>
      <w:bookmarkEnd w:id="477"/>
      <w:bookmarkEnd w:id="478"/>
      <w:bookmarkEnd w:id="479"/>
      <w:bookmarkEnd w:id="480"/>
    </w:p>
    <w:p w:rsidR="009E4211" w:rsidRPr="007B26EC" w:rsidRDefault="00094099" w:rsidP="007B26EC">
      <w:pPr>
        <w:rPr>
          <w:b/>
          <w:noProof/>
          <w:lang w:eastAsia="pl-PL" w:bidi="pl-PL"/>
        </w:rPr>
      </w:pPr>
      <w:r>
        <w:rPr>
          <w:b/>
          <w:noProof/>
          <w:lang w:eastAsia="pl-PL" w:bidi="pl-PL"/>
        </w:rPr>
        <w:t>Tabela 21</w:t>
      </w:r>
      <w:r w:rsidR="009E4211" w:rsidRPr="007B26EC">
        <w:rPr>
          <w:b/>
          <w:noProof/>
          <w:lang w:eastAsia="pl-PL" w:bidi="pl-PL"/>
        </w:rPr>
        <w:t xml:space="preserve">: Stosowanie </w:t>
      </w:r>
      <w:r w:rsidR="005E6972">
        <w:rPr>
          <w:b/>
          <w:noProof/>
          <w:lang w:eastAsia="pl-PL" w:bidi="pl-PL"/>
        </w:rPr>
        <w:t>stawek</w:t>
      </w:r>
      <w:r w:rsidR="005E6972" w:rsidRPr="007B26EC">
        <w:rPr>
          <w:b/>
          <w:noProof/>
          <w:lang w:eastAsia="pl-PL" w:bidi="pl-PL"/>
        </w:rPr>
        <w:t xml:space="preserve"> </w:t>
      </w:r>
      <w:r w:rsidR="009E4211" w:rsidRPr="007B26EC">
        <w:rPr>
          <w:b/>
          <w:noProof/>
          <w:lang w:eastAsia="pl-PL" w:bidi="pl-PL"/>
        </w:rPr>
        <w:t xml:space="preserve">jednostkowych, </w:t>
      </w:r>
      <w:r w:rsidR="005E6972">
        <w:rPr>
          <w:b/>
          <w:noProof/>
          <w:lang w:eastAsia="pl-PL" w:bidi="pl-PL"/>
        </w:rPr>
        <w:t xml:space="preserve">kwot </w:t>
      </w:r>
      <w:r w:rsidR="009E4211" w:rsidRPr="007B26EC">
        <w:rPr>
          <w:b/>
          <w:noProof/>
          <w:lang w:eastAsia="pl-PL" w:bidi="pl-PL"/>
        </w:rPr>
        <w:t>ryczałtowych, stawek ryczałtowych i finansowania niepowiązanego z kosztami</w:t>
      </w:r>
    </w:p>
    <w:p w:rsidR="00512F17" w:rsidRDefault="00512F17" w:rsidP="009E4211">
      <w:pPr>
        <w:spacing w:before="120" w:after="0" w:line="240" w:lineRule="auto"/>
        <w:jc w:val="both"/>
        <w:rPr>
          <w:rFonts w:eastAsia="Times New Roman" w:cs="Arial"/>
          <w:b/>
          <w:iCs/>
          <w:noProof/>
          <w:sz w:val="20"/>
          <w:szCs w:val="20"/>
          <w:lang w:eastAsia="pl-PL" w:bidi="pl-P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1701"/>
        <w:gridCol w:w="1701"/>
      </w:tblGrid>
      <w:tr w:rsidR="00512F17" w:rsidRPr="000F3D1A" w:rsidTr="007823C8">
        <w:tc>
          <w:tcPr>
            <w:tcW w:w="5920" w:type="dxa"/>
          </w:tcPr>
          <w:p w:rsidR="00512F17" w:rsidRPr="00693AE5" w:rsidRDefault="005D7B77" w:rsidP="00B50155">
            <w:pPr>
              <w:pStyle w:val="Text3"/>
              <w:ind w:left="0"/>
              <w:jc w:val="left"/>
              <w:rPr>
                <w:rFonts w:ascii="Arial" w:hAnsi="Arial" w:cs="Arial"/>
                <w:b/>
                <w:sz w:val="20"/>
                <w:szCs w:val="20"/>
              </w:rPr>
            </w:pPr>
            <w:r w:rsidRPr="005D7B77">
              <w:rPr>
                <w:rFonts w:ascii="Arial" w:hAnsi="Arial" w:cs="Arial"/>
                <w:b/>
                <w:sz w:val="20"/>
                <w:szCs w:val="20"/>
              </w:rPr>
              <w:t>Planowane stosowanie art. 94 i 95 rozporządzenia w sprawie wspólnych przepisów</w:t>
            </w:r>
          </w:p>
        </w:tc>
        <w:tc>
          <w:tcPr>
            <w:tcW w:w="1701" w:type="dxa"/>
          </w:tcPr>
          <w:p w:rsidR="00512F17" w:rsidRPr="00693AE5" w:rsidRDefault="00512F17" w:rsidP="00B50155">
            <w:pPr>
              <w:pStyle w:val="Text3"/>
              <w:ind w:left="0"/>
              <w:rPr>
                <w:rFonts w:ascii="Arial" w:hAnsi="Arial" w:cs="Arial"/>
                <w:b/>
                <w:sz w:val="20"/>
                <w:szCs w:val="20"/>
              </w:rPr>
            </w:pPr>
            <w:r w:rsidRPr="00693AE5">
              <w:rPr>
                <w:rFonts w:ascii="Arial" w:hAnsi="Arial" w:cs="Arial"/>
                <w:b/>
                <w:sz w:val="20"/>
                <w:szCs w:val="20"/>
              </w:rPr>
              <w:t>TAK</w:t>
            </w:r>
          </w:p>
        </w:tc>
        <w:tc>
          <w:tcPr>
            <w:tcW w:w="1701" w:type="dxa"/>
          </w:tcPr>
          <w:p w:rsidR="00512F17" w:rsidRPr="00693AE5" w:rsidRDefault="00512F17" w:rsidP="00B50155">
            <w:pPr>
              <w:pStyle w:val="Text3"/>
              <w:ind w:left="0"/>
              <w:rPr>
                <w:rFonts w:ascii="Arial" w:hAnsi="Arial" w:cs="Arial"/>
                <w:b/>
                <w:sz w:val="20"/>
                <w:szCs w:val="20"/>
              </w:rPr>
            </w:pPr>
            <w:r w:rsidRPr="00693AE5">
              <w:rPr>
                <w:rFonts w:ascii="Arial" w:hAnsi="Arial" w:cs="Arial"/>
                <w:b/>
                <w:sz w:val="20"/>
                <w:szCs w:val="20"/>
              </w:rPr>
              <w:t>NIE</w:t>
            </w:r>
          </w:p>
        </w:tc>
      </w:tr>
      <w:tr w:rsidR="00512F17" w:rsidRPr="000F3D1A" w:rsidTr="007823C8">
        <w:tc>
          <w:tcPr>
            <w:tcW w:w="5920" w:type="dxa"/>
          </w:tcPr>
          <w:p w:rsidR="00512F17" w:rsidRPr="00693AE5" w:rsidRDefault="005D7B77" w:rsidP="00B50155">
            <w:pPr>
              <w:pStyle w:val="Text3"/>
              <w:ind w:left="0"/>
              <w:jc w:val="left"/>
              <w:rPr>
                <w:rFonts w:ascii="Arial" w:hAnsi="Arial" w:cs="Arial"/>
                <w:sz w:val="20"/>
                <w:szCs w:val="20"/>
              </w:rPr>
            </w:pPr>
            <w:r w:rsidRPr="005D7B77">
              <w:rPr>
                <w:rFonts w:ascii="Arial" w:eastAsia="Times New Roman" w:hAnsi="Arial" w:cs="Arial"/>
                <w:sz w:val="20"/>
                <w:szCs w:val="20"/>
              </w:rPr>
              <w:t>Od momentu przyjęcia, program będzie wykorzystywał refundację wkładu Unii w oparciu o stawki jednostkowe, kwoty ryczałtowe i stawki ryczałtowe w ramach priorytetu zgodnie z art. 94 rozporządzenia w sprawie wspólnych przepisów (jeżeli tak, proszę wypełnić aneks 1)</w:t>
            </w:r>
          </w:p>
        </w:tc>
        <w:tc>
          <w:tcPr>
            <w:tcW w:w="1701" w:type="dxa"/>
          </w:tcPr>
          <w:p w:rsidR="00512F17" w:rsidRPr="00693AE5" w:rsidRDefault="00512F17" w:rsidP="007823C8">
            <w:pPr>
              <w:pStyle w:val="Text3"/>
              <w:spacing w:before="0" w:after="0"/>
              <w:ind w:left="0"/>
              <w:rPr>
                <w:rFonts w:ascii="Arial" w:hAnsi="Arial" w:cs="Arial"/>
                <w:b/>
                <w:sz w:val="20"/>
                <w:szCs w:val="20"/>
              </w:rPr>
            </w:pPr>
            <w:r w:rsidRPr="00693AE5">
              <w:rPr>
                <w:rFonts w:ascii="Arial" w:hAnsi="Arial" w:cs="Arial"/>
                <w:b/>
                <w:sz w:val="20"/>
                <w:szCs w:val="20"/>
              </w:rPr>
              <w:fldChar w:fldCharType="begin">
                <w:ffData>
                  <w:name w:val="Check2"/>
                  <w:enabled/>
                  <w:calcOnExit w:val="0"/>
                  <w:checkBox>
                    <w:sizeAuto/>
                    <w:default w:val="0"/>
                  </w:checkBox>
                </w:ffData>
              </w:fldChar>
            </w:r>
            <w:r w:rsidRPr="00693AE5">
              <w:rPr>
                <w:rFonts w:ascii="Arial" w:hAnsi="Arial" w:cs="Arial"/>
                <w:b/>
                <w:sz w:val="20"/>
                <w:szCs w:val="20"/>
              </w:rPr>
              <w:instrText xml:space="preserve"> FORMCHECKBOX </w:instrText>
            </w:r>
            <w:r w:rsidR="00752563">
              <w:rPr>
                <w:rFonts w:ascii="Arial" w:hAnsi="Arial" w:cs="Arial"/>
                <w:b/>
                <w:sz w:val="20"/>
                <w:szCs w:val="20"/>
              </w:rPr>
            </w:r>
            <w:r w:rsidR="00752563">
              <w:rPr>
                <w:rFonts w:ascii="Arial" w:hAnsi="Arial" w:cs="Arial"/>
                <w:b/>
                <w:sz w:val="20"/>
                <w:szCs w:val="20"/>
              </w:rPr>
              <w:fldChar w:fldCharType="separate"/>
            </w:r>
            <w:r w:rsidRPr="00693AE5">
              <w:rPr>
                <w:rFonts w:ascii="Arial" w:hAnsi="Arial" w:cs="Arial"/>
                <w:b/>
                <w:sz w:val="20"/>
                <w:szCs w:val="20"/>
              </w:rPr>
              <w:fldChar w:fldCharType="end"/>
            </w:r>
          </w:p>
        </w:tc>
        <w:tc>
          <w:tcPr>
            <w:tcW w:w="1701" w:type="dxa"/>
          </w:tcPr>
          <w:p w:rsidR="00512F17" w:rsidRPr="00693AE5" w:rsidRDefault="004157ED" w:rsidP="004157ED">
            <w:pPr>
              <w:pStyle w:val="Text3"/>
              <w:spacing w:before="0" w:after="0"/>
              <w:ind w:left="0"/>
              <w:rPr>
                <w:rFonts w:ascii="Arial" w:hAnsi="Arial" w:cs="Arial"/>
                <w:b/>
                <w:sz w:val="20"/>
                <w:szCs w:val="20"/>
              </w:rPr>
            </w:pPr>
            <w:r>
              <w:rPr>
                <w:rFonts w:ascii="Arial" w:hAnsi="Arial" w:cs="Arial"/>
                <w:b/>
                <w:sz w:val="20"/>
                <w:szCs w:val="20"/>
              </w:rPr>
              <w:t>X</w:t>
            </w:r>
          </w:p>
        </w:tc>
      </w:tr>
      <w:tr w:rsidR="00512F17" w:rsidRPr="000F3D1A" w:rsidTr="007823C8">
        <w:tc>
          <w:tcPr>
            <w:tcW w:w="5920" w:type="dxa"/>
          </w:tcPr>
          <w:p w:rsidR="00512F17" w:rsidRPr="00693AE5" w:rsidRDefault="00B662A6" w:rsidP="00B50155">
            <w:pPr>
              <w:pStyle w:val="Text3"/>
              <w:ind w:left="0"/>
              <w:jc w:val="left"/>
              <w:rPr>
                <w:rFonts w:eastAsia="Times New Roman" w:cs="Arial"/>
                <w:b/>
                <w:i/>
                <w:sz w:val="20"/>
                <w:szCs w:val="20"/>
              </w:rPr>
            </w:pPr>
            <w:r w:rsidRPr="00B50155">
              <w:rPr>
                <w:rFonts w:ascii="Arial" w:eastAsia="Times New Roman" w:hAnsi="Arial" w:cs="Arial"/>
                <w:sz w:val="20"/>
                <w:szCs w:val="20"/>
              </w:rPr>
              <w:t>Od momentu przyjęcia, program będzie wykorzystywał refundację wkładu Unii w oparciu o finansowanie niepowiązane z kosztami zgodnie z art. 95 rozporządzenia w sprawie wspólnych przepisów (jeżeli tak, proszę wypełnić aneks 2)</w:t>
            </w:r>
          </w:p>
        </w:tc>
        <w:tc>
          <w:tcPr>
            <w:tcW w:w="1701" w:type="dxa"/>
          </w:tcPr>
          <w:p w:rsidR="00512F17" w:rsidRPr="00693AE5" w:rsidRDefault="00512F17" w:rsidP="007823C8">
            <w:pPr>
              <w:pStyle w:val="Text3"/>
              <w:spacing w:before="0" w:after="0"/>
              <w:ind w:left="0"/>
              <w:rPr>
                <w:rFonts w:ascii="Arial" w:hAnsi="Arial" w:cs="Arial"/>
                <w:b/>
                <w:sz w:val="20"/>
                <w:szCs w:val="20"/>
              </w:rPr>
            </w:pPr>
            <w:r w:rsidRPr="00693AE5">
              <w:rPr>
                <w:rFonts w:ascii="Arial" w:hAnsi="Arial" w:cs="Arial"/>
                <w:b/>
                <w:sz w:val="20"/>
                <w:szCs w:val="20"/>
              </w:rPr>
              <w:fldChar w:fldCharType="begin">
                <w:ffData>
                  <w:name w:val="Check2"/>
                  <w:enabled/>
                  <w:calcOnExit w:val="0"/>
                  <w:checkBox>
                    <w:sizeAuto/>
                    <w:default w:val="0"/>
                  </w:checkBox>
                </w:ffData>
              </w:fldChar>
            </w:r>
            <w:r w:rsidRPr="00693AE5">
              <w:rPr>
                <w:rFonts w:ascii="Arial" w:hAnsi="Arial" w:cs="Arial"/>
                <w:b/>
                <w:sz w:val="20"/>
                <w:szCs w:val="20"/>
              </w:rPr>
              <w:instrText xml:space="preserve"> FORMCHECKBOX </w:instrText>
            </w:r>
            <w:r w:rsidR="00752563">
              <w:rPr>
                <w:rFonts w:ascii="Arial" w:hAnsi="Arial" w:cs="Arial"/>
                <w:b/>
                <w:sz w:val="20"/>
                <w:szCs w:val="20"/>
              </w:rPr>
            </w:r>
            <w:r w:rsidR="00752563">
              <w:rPr>
                <w:rFonts w:ascii="Arial" w:hAnsi="Arial" w:cs="Arial"/>
                <w:b/>
                <w:sz w:val="20"/>
                <w:szCs w:val="20"/>
              </w:rPr>
              <w:fldChar w:fldCharType="separate"/>
            </w:r>
            <w:r w:rsidRPr="00693AE5">
              <w:rPr>
                <w:rFonts w:ascii="Arial" w:hAnsi="Arial" w:cs="Arial"/>
                <w:b/>
                <w:sz w:val="20"/>
                <w:szCs w:val="20"/>
              </w:rPr>
              <w:fldChar w:fldCharType="end"/>
            </w:r>
          </w:p>
        </w:tc>
        <w:tc>
          <w:tcPr>
            <w:tcW w:w="1701" w:type="dxa"/>
          </w:tcPr>
          <w:p w:rsidR="00512F17" w:rsidRPr="00693AE5" w:rsidRDefault="004157ED" w:rsidP="004157ED">
            <w:pPr>
              <w:pStyle w:val="Text3"/>
              <w:spacing w:before="0" w:after="0"/>
              <w:ind w:left="0"/>
              <w:rPr>
                <w:rFonts w:ascii="Arial" w:hAnsi="Arial" w:cs="Arial"/>
                <w:b/>
                <w:sz w:val="20"/>
                <w:szCs w:val="20"/>
              </w:rPr>
            </w:pPr>
            <w:r>
              <w:rPr>
                <w:rFonts w:ascii="Arial" w:hAnsi="Arial" w:cs="Arial"/>
                <w:b/>
                <w:sz w:val="20"/>
                <w:szCs w:val="20"/>
              </w:rPr>
              <w:t>X</w:t>
            </w:r>
          </w:p>
        </w:tc>
      </w:tr>
    </w:tbl>
    <w:p w:rsidR="009E4211" w:rsidRPr="005F76BC" w:rsidRDefault="009E4211" w:rsidP="004157ED">
      <w:pPr>
        <w:spacing w:before="120" w:after="120" w:line="240" w:lineRule="auto"/>
        <w:jc w:val="center"/>
        <w:rPr>
          <w:rFonts w:eastAsia="Calibri" w:cs="Arial"/>
          <w:noProof/>
          <w:sz w:val="20"/>
          <w:szCs w:val="20"/>
          <w:lang w:eastAsia="pl-PL" w:bidi="pl-PL"/>
        </w:rPr>
      </w:pPr>
      <w:r w:rsidRPr="005F76BC">
        <w:rPr>
          <w:rFonts w:eastAsia="Calibri" w:cs="Arial"/>
          <w:noProof/>
          <w:szCs w:val="20"/>
          <w:lang w:eastAsia="pl-PL" w:bidi="pl-PL"/>
        </w:rPr>
        <w:br w:type="page"/>
      </w:r>
    </w:p>
    <w:p w:rsidR="009E4211" w:rsidRPr="005F76BC" w:rsidRDefault="009E4211" w:rsidP="009E4211">
      <w:pPr>
        <w:spacing w:before="120" w:after="120" w:line="240" w:lineRule="auto"/>
        <w:jc w:val="both"/>
        <w:rPr>
          <w:rFonts w:eastAsia="Calibri" w:cs="Arial"/>
          <w:b/>
          <w:noProof/>
          <w:sz w:val="20"/>
          <w:szCs w:val="20"/>
          <w:u w:val="single"/>
          <w:lang w:eastAsia="pl-PL" w:bidi="pl-PL"/>
        </w:rPr>
        <w:sectPr w:rsidR="009E4211" w:rsidRPr="005F76BC" w:rsidSect="00F3528A">
          <w:pgSz w:w="11906" w:h="16838"/>
          <w:pgMar w:top="1417" w:right="1417" w:bottom="1417" w:left="1417" w:header="708" w:footer="708" w:gutter="0"/>
          <w:cols w:space="708"/>
          <w:docGrid w:linePitch="360"/>
        </w:sectPr>
      </w:pPr>
    </w:p>
    <w:p w:rsidR="00A96EC1" w:rsidRDefault="00A96EC1" w:rsidP="00437C33">
      <w:pPr>
        <w:pStyle w:val="Nagwek1"/>
        <w:spacing w:before="0" w:after="360"/>
        <w:ind w:left="482" w:hanging="482"/>
      </w:pPr>
      <w:bookmarkStart w:id="481" w:name="_Toc87283014"/>
      <w:r>
        <w:lastRenderedPageBreak/>
        <w:t>Załączniki</w:t>
      </w:r>
      <w:bookmarkEnd w:id="481"/>
    </w:p>
    <w:p w:rsidR="00AA09C1" w:rsidRPr="00A96EC1" w:rsidRDefault="00AA09C1" w:rsidP="00D609BF">
      <w:pPr>
        <w:pStyle w:val="Nagwek2"/>
      </w:pPr>
      <w:bookmarkStart w:id="482" w:name="_Toc87283015"/>
      <w:r w:rsidRPr="00A96EC1">
        <w:t>Załącznik 1</w:t>
      </w:r>
      <w:r w:rsidR="00D609BF">
        <w:t xml:space="preserve"> - </w:t>
      </w:r>
      <w:r w:rsidRPr="00A96EC1">
        <w:t>Rozszerzony opis Priorytet</w:t>
      </w:r>
      <w:r w:rsidR="00A96EC1">
        <w:t>u</w:t>
      </w:r>
      <w:r w:rsidRPr="00A96EC1">
        <w:t xml:space="preserve"> II</w:t>
      </w:r>
      <w:r w:rsidR="00A96EC1" w:rsidRPr="00A96EC1">
        <w:t>: Zaawansowane usługi cyfrowe</w:t>
      </w:r>
      <w:bookmarkEnd w:id="482"/>
    </w:p>
    <w:p w:rsidR="00AA09C1" w:rsidRPr="00953C24" w:rsidRDefault="00AA09C1" w:rsidP="00AA09C1">
      <w:pPr>
        <w:spacing w:before="360"/>
        <w:rPr>
          <w:noProof/>
        </w:rPr>
      </w:pPr>
      <w:r w:rsidRPr="00953C24">
        <w:rPr>
          <w:noProof/>
        </w:rPr>
        <w:t>W ramach priorytetu będą wspierane projekty o oddziaływaniu ogólnokrajowym, których produkty będą mogły być wykorzystywane lokalnie. Projekty udostępnią nowe e-usługi i dane oraz systemy informatyczne, z których korzystać będą m.in. mieszkańcy, przedsiębiorcy i administracja publiczna. Interwencja umożliwi modernizację i dalszy rozwój e-usług i systemów niezbędnych do ich świadczenia, w</w:t>
      </w:r>
      <w:r>
        <w:rPr>
          <w:noProof/>
        </w:rPr>
        <w:t> </w:t>
      </w:r>
      <w:r w:rsidRPr="00953C24">
        <w:rPr>
          <w:noProof/>
        </w:rPr>
        <w:t xml:space="preserve">tym budowę i modernizację systemów cyfryzujących procesy back-office. Szczególny priorytet uzyskają projekty, których rezultaty umożliwią integrację poszczególnych, istniejących już e-usług obszarowych, w kompleksowe procesy, uproszczając załatwianie spraw zarówno po stronie obywatela jak i administracji, przy uwzględnieniu konieczności zintegrowania odległych od siebie obszarowo </w:t>
      </w:r>
      <w:r>
        <w:rPr>
          <w:noProof/>
        </w:rPr>
        <w:br/>
      </w:r>
      <w:r w:rsidRPr="00953C24">
        <w:rPr>
          <w:noProof/>
        </w:rPr>
        <w:t xml:space="preserve">e-usług, składających się na dany proces. Ponadto interwencja obejmie poprawę zakresu i jakości udostępnianych danych oraz ich wykorzystania, przedsięwzięcia dotyczące zapewnienienia bezpieczeństwa systemów informatycznych administracji, a także realizację projektów horyzontalnych o </w:t>
      </w:r>
      <w:r w:rsidR="00094099">
        <w:rPr>
          <w:noProof/>
        </w:rPr>
        <w:t>szerokim spektrum zastosowania.</w:t>
      </w:r>
    </w:p>
    <w:p w:rsidR="00AA09C1" w:rsidRPr="00953C24" w:rsidRDefault="00AA09C1" w:rsidP="00AA09C1">
      <w:pPr>
        <w:spacing w:after="0"/>
        <w:rPr>
          <w:noProof/>
        </w:rPr>
      </w:pPr>
      <w:r w:rsidRPr="00953C24">
        <w:rPr>
          <w:noProof/>
        </w:rPr>
        <w:t>Projekty będą wpisywały się w wizję transformacji cyfrowej kraju pozwalając na elastyczne dostosowanie oferty administracji publicznej do zmieniających się trendów społeczno-technologicznych. Rozwiązania wdrażane w ramach projektów będą realizowały założenia Architektury Informacyjnej Państwa (AIP), tj.:</w:t>
      </w:r>
    </w:p>
    <w:p w:rsidR="00AA09C1" w:rsidRPr="00953C24" w:rsidRDefault="00AA09C1" w:rsidP="00AA09C1">
      <w:pPr>
        <w:pStyle w:val="Akapitzlist"/>
        <w:numPr>
          <w:ilvl w:val="0"/>
          <w:numId w:val="46"/>
        </w:numPr>
        <w:rPr>
          <w:noProof/>
        </w:rPr>
      </w:pPr>
      <w:r w:rsidRPr="00953C24">
        <w:rPr>
          <w:noProof/>
        </w:rPr>
        <w:t>zmniejszenie złożoności systemu informacyjnego państwa oraz wdrożenie standardów określonych w ramach AIP,</w:t>
      </w:r>
    </w:p>
    <w:p w:rsidR="00AA09C1" w:rsidRPr="00953C24" w:rsidRDefault="00AA09C1" w:rsidP="00AA09C1">
      <w:pPr>
        <w:pStyle w:val="Akapitzlist"/>
        <w:numPr>
          <w:ilvl w:val="0"/>
          <w:numId w:val="46"/>
        </w:numPr>
        <w:rPr>
          <w:noProof/>
        </w:rPr>
      </w:pPr>
      <w:r w:rsidRPr="00953C24">
        <w:rPr>
          <w:noProof/>
        </w:rPr>
        <w:t>zapewnianie zgodności rozwiązania z AIP.</w:t>
      </w:r>
    </w:p>
    <w:p w:rsidR="00AA09C1" w:rsidRPr="00953C24" w:rsidRDefault="00AA09C1" w:rsidP="00AA09C1">
      <w:pPr>
        <w:rPr>
          <w:noProof/>
        </w:rPr>
      </w:pPr>
      <w:r w:rsidRPr="00953C24">
        <w:rPr>
          <w:noProof/>
        </w:rPr>
        <w:t xml:space="preserve">Powstałe rozwiązania przyczynią się do poprawy jakości usług administracji, obsługi  obywateli i przedsiębiorców oraz zmniejszenia obciążeń administracyjnych. Interwencja będzie sprzyjała wzrostowi efektywności zarządczej poprzez wprowadzenie systemów monitorujących i wspierających podejmowanie decyzji, wykorzystujących nowoczesne technologie i </w:t>
      </w:r>
      <w:r w:rsidR="00397F0F" w:rsidRPr="00953C24">
        <w:rPr>
          <w:noProof/>
        </w:rPr>
        <w:t>udost</w:t>
      </w:r>
      <w:r w:rsidR="00397F0F">
        <w:rPr>
          <w:noProof/>
        </w:rPr>
        <w:t>ę</w:t>
      </w:r>
      <w:r w:rsidR="00397F0F" w:rsidRPr="00953C24">
        <w:rPr>
          <w:noProof/>
        </w:rPr>
        <w:t xml:space="preserve">pniane </w:t>
      </w:r>
      <w:r w:rsidRPr="00953C24">
        <w:rPr>
          <w:noProof/>
        </w:rPr>
        <w:t xml:space="preserve">dane. Wspierane będą </w:t>
      </w:r>
      <w:r w:rsidR="00A573E4" w:rsidRPr="00953C24">
        <w:rPr>
          <w:noProof/>
        </w:rPr>
        <w:t>przedsi</w:t>
      </w:r>
      <w:r w:rsidR="00A573E4">
        <w:rPr>
          <w:noProof/>
        </w:rPr>
        <w:t>ę</w:t>
      </w:r>
      <w:r w:rsidR="00A573E4" w:rsidRPr="00953C24">
        <w:rPr>
          <w:noProof/>
        </w:rPr>
        <w:t xml:space="preserve">wzięcia </w:t>
      </w:r>
      <w:r w:rsidRPr="00953C24">
        <w:rPr>
          <w:noProof/>
        </w:rPr>
        <w:t>z obszaru kultury w zakresie digitalizacji i udostępniania zasobów oraz rozwoju usług. Dalsze wsparcie procesów udostępniania, wymiany i</w:t>
      </w:r>
      <w:r>
        <w:rPr>
          <w:noProof/>
        </w:rPr>
        <w:t> </w:t>
      </w:r>
      <w:r w:rsidRPr="00953C24">
        <w:rPr>
          <w:noProof/>
        </w:rPr>
        <w:t xml:space="preserve">wykorzystania danych przyczyni się do wzrostu wartości generowanej przez rynki, które działają w oparciu o dane. Działania w obszarze cyberbezpieczeństwa zapewnią sprawne i bezpieczne działanie systemów informatycznych </w:t>
      </w:r>
      <w:r w:rsidR="00094099">
        <w:rPr>
          <w:noProof/>
        </w:rPr>
        <w:t>oraz lepszą ochronę informacji.</w:t>
      </w:r>
    </w:p>
    <w:p w:rsidR="00AA09C1" w:rsidRPr="00953C24" w:rsidRDefault="00AA09C1" w:rsidP="00AA09C1">
      <w:pPr>
        <w:rPr>
          <w:noProof/>
        </w:rPr>
      </w:pPr>
      <w:r w:rsidRPr="00953C24">
        <w:rPr>
          <w:noProof/>
        </w:rPr>
        <w:lastRenderedPageBreak/>
        <w:t>Kluczowym zagadnieniem będzie zapewnienie wysokiej jakości usług cyfrowych, w</w:t>
      </w:r>
      <w:r>
        <w:rPr>
          <w:noProof/>
        </w:rPr>
        <w:t> </w:t>
      </w:r>
      <w:r w:rsidRPr="00953C24">
        <w:rPr>
          <w:noProof/>
        </w:rPr>
        <w:t>szczególności ich użyteczności, ergonomii, dostępności, integracji i</w:t>
      </w:r>
      <w:r>
        <w:rPr>
          <w:noProof/>
        </w:rPr>
        <w:t> </w:t>
      </w:r>
      <w:r w:rsidRPr="00953C24">
        <w:rPr>
          <w:noProof/>
        </w:rPr>
        <w:t xml:space="preserve">interoperacyjności. Przy realizacji projektów wykorzystane zostaną metody projektowania zorientowanego na użytkownika i nowoczesne technologie. Interwencja obejmie działania </w:t>
      </w:r>
      <w:r w:rsidR="00094099">
        <w:rPr>
          <w:noProof/>
        </w:rPr>
        <w:t xml:space="preserve">ukierunkowane na konsolidację i </w:t>
      </w:r>
      <w:r w:rsidRPr="00953C24">
        <w:rPr>
          <w:noProof/>
        </w:rPr>
        <w:t>standaryzację usług cyfrowych</w:t>
      </w:r>
      <w:r w:rsidR="001D0C5F">
        <w:rPr>
          <w:noProof/>
        </w:rPr>
        <w:t>,</w:t>
      </w:r>
      <w:r w:rsidRPr="00953C24">
        <w:rPr>
          <w:noProof/>
        </w:rPr>
        <w:t xml:space="preserve"> przede wszystkim poprzez ich integrację w ramach nowo</w:t>
      </w:r>
      <w:r w:rsidR="006129E8">
        <w:rPr>
          <w:noProof/>
        </w:rPr>
        <w:t xml:space="preserve"> </w:t>
      </w:r>
      <w:r w:rsidRPr="00953C24">
        <w:rPr>
          <w:noProof/>
        </w:rPr>
        <w:t>utworzonych lub rozwijanych horyzontalnych, centralnych platform internetowych.</w:t>
      </w:r>
    </w:p>
    <w:p w:rsidR="00AA09C1" w:rsidRDefault="00AA09C1" w:rsidP="00AA09C1">
      <w:pPr>
        <w:rPr>
          <w:noProof/>
        </w:rPr>
      </w:pPr>
      <w:r w:rsidRPr="00953C24">
        <w:rPr>
          <w:noProof/>
        </w:rPr>
        <w:t>Wszystkie projekty będą realizowane z zachowaniem zasad sprzyjających podniesieniu jakości życia i zapewnienia niezależności obywateli, którzy ze względu na stan zdrowia, wiek, czy niepełnosprawność napotykają na ograniczenia w życiu codziennym. Dostępność będzie realizowana przez stosowanie zasad uniwersalnego projektowania i standardów w zakresie m.in. dostępności cyfrowej produktów.</w:t>
      </w:r>
    </w:p>
    <w:p w:rsidR="00947778" w:rsidRPr="00953C24" w:rsidRDefault="00947778" w:rsidP="00AA09C1">
      <w:pPr>
        <w:rPr>
          <w:noProof/>
        </w:rPr>
      </w:pPr>
      <w:r>
        <w:rPr>
          <w:noProof/>
        </w:rPr>
        <w:t>W p</w:t>
      </w:r>
      <w:r w:rsidRPr="00947778">
        <w:rPr>
          <w:noProof/>
        </w:rPr>
        <w:t>riorytecie II przewiduje się realizację projektów dedykowanych kwestii dostępności cyfrowej produktów i usług instytucji sektora publicznego.</w:t>
      </w:r>
    </w:p>
    <w:p w:rsidR="00AA09C1" w:rsidRPr="00953C24" w:rsidRDefault="00AA09C1" w:rsidP="00AA09C1">
      <w:pPr>
        <w:rPr>
          <w:noProof/>
        </w:rPr>
      </w:pPr>
      <w:r>
        <w:rPr>
          <w:noProof/>
        </w:rPr>
        <w:t xml:space="preserve">W priorytecie </w:t>
      </w:r>
      <w:r w:rsidRPr="00953C24">
        <w:rPr>
          <w:noProof/>
        </w:rPr>
        <w:t>II planowany jest cross-financing dotyczący przede wszystkim działań szkoleniowych w zakresie obsługi i wykorzystywania powst</w:t>
      </w:r>
      <w:r>
        <w:rPr>
          <w:noProof/>
        </w:rPr>
        <w:t>ałych systemów informatycznych.</w:t>
      </w:r>
    </w:p>
    <w:p w:rsidR="00AA09C1" w:rsidRPr="00953C24" w:rsidRDefault="00AA09C1" w:rsidP="00AA09C1">
      <w:pPr>
        <w:rPr>
          <w:noProof/>
        </w:rPr>
      </w:pPr>
      <w:r w:rsidRPr="00953C24">
        <w:rPr>
          <w:noProof/>
        </w:rPr>
        <w:t xml:space="preserve">Wsparcie w ramach </w:t>
      </w:r>
      <w:r>
        <w:rPr>
          <w:noProof/>
        </w:rPr>
        <w:t xml:space="preserve">priorytetu </w:t>
      </w:r>
      <w:r w:rsidRPr="00953C24">
        <w:rPr>
          <w:noProof/>
        </w:rPr>
        <w:t>II będzie udzielane</w:t>
      </w:r>
      <w:r>
        <w:rPr>
          <w:noProof/>
        </w:rPr>
        <w:t xml:space="preserve"> </w:t>
      </w:r>
      <w:r w:rsidRPr="00953C24">
        <w:rPr>
          <w:noProof/>
        </w:rPr>
        <w:t>z uwzględnieniem odpowiednich przepisów materialnych i proceduralnych dotyczących pomocy publicznej, obowiąz</w:t>
      </w:r>
      <w:r>
        <w:rPr>
          <w:noProof/>
        </w:rPr>
        <w:t>ujących w dniu jego udzielenia.</w:t>
      </w:r>
    </w:p>
    <w:p w:rsidR="00AA09C1" w:rsidRPr="00953C24" w:rsidRDefault="00AA09C1" w:rsidP="00AA09C1">
      <w:pPr>
        <w:rPr>
          <w:noProof/>
        </w:rPr>
      </w:pPr>
      <w:r w:rsidRPr="00953C24">
        <w:rPr>
          <w:noProof/>
        </w:rPr>
        <w:t xml:space="preserve">Możliwa będzie realizacja projektów łączących różne typy interwencji zaplanowanej w </w:t>
      </w:r>
      <w:r>
        <w:rPr>
          <w:noProof/>
        </w:rPr>
        <w:t>priorytecie</w:t>
      </w:r>
      <w:r w:rsidRPr="00953C24">
        <w:rPr>
          <w:noProof/>
        </w:rPr>
        <w:t xml:space="preserve"> II.</w:t>
      </w:r>
    </w:p>
    <w:p w:rsidR="00AA09C1" w:rsidRPr="00953C24" w:rsidRDefault="00AA09C1" w:rsidP="00AA09C1">
      <w:pPr>
        <w:rPr>
          <w:noProof/>
        </w:rPr>
      </w:pPr>
      <w:r w:rsidRPr="00953C24">
        <w:rPr>
          <w:noProof/>
        </w:rPr>
        <w:t>Preferowana będzie realizacja projektów, w których stos</w:t>
      </w:r>
      <w:r>
        <w:rPr>
          <w:noProof/>
        </w:rPr>
        <w:t>owany będzie tryb konkurencyjny</w:t>
      </w:r>
      <w:r w:rsidRPr="00953C24">
        <w:rPr>
          <w:noProof/>
        </w:rPr>
        <w:t xml:space="preserve"> wskazany w ustawie Prawo zamówień publicznych.</w:t>
      </w:r>
    </w:p>
    <w:p w:rsidR="00AA09C1" w:rsidRDefault="00AA09C1" w:rsidP="00AA09C1">
      <w:pPr>
        <w:rPr>
          <w:noProof/>
        </w:rPr>
      </w:pPr>
      <w:r w:rsidRPr="00953C24">
        <w:rPr>
          <w:noProof/>
        </w:rPr>
        <w:t>Przewiduje się możliwość realizacji projektów w partnerstwie publiczno-prywatnym.</w:t>
      </w:r>
    </w:p>
    <w:p w:rsidR="00AA09C1" w:rsidRPr="00953C24" w:rsidRDefault="00AA09C1" w:rsidP="00AA09C1">
      <w:pPr>
        <w:pStyle w:val="Nagwek3"/>
        <w:rPr>
          <w:noProof/>
        </w:rPr>
      </w:pPr>
      <w:bookmarkStart w:id="483" w:name="_Toc69396181"/>
      <w:bookmarkStart w:id="484" w:name="_Toc69396981"/>
      <w:bookmarkStart w:id="485" w:name="_Toc69489701"/>
      <w:bookmarkStart w:id="486" w:name="_Toc69732694"/>
      <w:bookmarkStart w:id="487" w:name="_Toc87283016"/>
      <w:r w:rsidRPr="00953C24">
        <w:rPr>
          <w:noProof/>
        </w:rPr>
        <w:t>2.1: Wysoka jakość i dostępność e-usług publicznych</w:t>
      </w:r>
      <w:bookmarkEnd w:id="483"/>
      <w:bookmarkEnd w:id="484"/>
      <w:bookmarkEnd w:id="485"/>
      <w:bookmarkEnd w:id="486"/>
      <w:bookmarkEnd w:id="487"/>
      <w:r w:rsidRPr="00953C24">
        <w:rPr>
          <w:noProof/>
        </w:rPr>
        <w:t xml:space="preserve"> </w:t>
      </w:r>
    </w:p>
    <w:p w:rsidR="00AA09C1" w:rsidRPr="00953C24" w:rsidRDefault="00AA09C1" w:rsidP="00AA09C1">
      <w:pPr>
        <w:pStyle w:val="Nagwek4"/>
        <w:rPr>
          <w:noProof/>
        </w:rPr>
      </w:pPr>
      <w:r w:rsidRPr="00953C24">
        <w:rPr>
          <w:noProof/>
        </w:rPr>
        <w:t>e-Państwo</w:t>
      </w:r>
    </w:p>
    <w:p w:rsidR="00AA09C1" w:rsidRPr="00953C24" w:rsidRDefault="00AA09C1" w:rsidP="00AA09C1">
      <w:pPr>
        <w:rPr>
          <w:noProof/>
        </w:rPr>
      </w:pPr>
      <w:r w:rsidRPr="00953C24">
        <w:rPr>
          <w:noProof/>
        </w:rPr>
        <w:t>Rozwiązania wdrażane w ramach projektów będą zgodne z założeniami AIP. Interwencja obejmie działania ukierunkowane na konsolidację i standaryzację usług cyfrowych. Celem wsparcia będą działania w zakresie</w:t>
      </w:r>
      <w:r w:rsidR="00BF607E">
        <w:rPr>
          <w:noProof/>
        </w:rPr>
        <w:t>:</w:t>
      </w:r>
      <w:r w:rsidRPr="00953C24">
        <w:rPr>
          <w:noProof/>
        </w:rPr>
        <w:t xml:space="preserve"> optymalizacji procesów w</w:t>
      </w:r>
      <w:r w:rsidR="003644EE">
        <w:rPr>
          <w:noProof/>
        </w:rPr>
        <w:t> </w:t>
      </w:r>
      <w:r w:rsidRPr="00953C24">
        <w:rPr>
          <w:noProof/>
        </w:rPr>
        <w:t xml:space="preserve">relacji podmiotów publicznych z obywatelem i przedsiębiorcą, tworzenia i rozwoju nowoczesnych usług świadczonych drogą elektroniczną (w tym </w:t>
      </w:r>
      <w:r w:rsidRPr="00953C24">
        <w:rPr>
          <w:noProof/>
        </w:rPr>
        <w:lastRenderedPageBreak/>
        <w:t xml:space="preserve">wewnątrzadministracyjnych), cyfryzacji procesów back-office w administracji </w:t>
      </w:r>
      <w:r w:rsidR="006A22E3">
        <w:rPr>
          <w:noProof/>
        </w:rPr>
        <w:t>publiczn</w:t>
      </w:r>
      <w:r w:rsidRPr="00953C24">
        <w:rPr>
          <w:noProof/>
        </w:rPr>
        <w:t>ej oraz budowy i rozwoju rozwiązań o charakterze horyzontalnym, usprawniających funkcjonowanie administracji publ</w:t>
      </w:r>
      <w:r>
        <w:rPr>
          <w:noProof/>
        </w:rPr>
        <w:t>icznej na terenie całego kraju.</w:t>
      </w:r>
    </w:p>
    <w:p w:rsidR="00AA09C1" w:rsidRPr="00953C24" w:rsidRDefault="00AA09C1" w:rsidP="00AA09C1">
      <w:pPr>
        <w:pStyle w:val="Nagwek4"/>
        <w:rPr>
          <w:noProof/>
        </w:rPr>
      </w:pPr>
      <w:r w:rsidRPr="00953C24">
        <w:rPr>
          <w:noProof/>
        </w:rPr>
        <w:t>e-Zdrowie</w:t>
      </w:r>
    </w:p>
    <w:p w:rsidR="00AA09C1" w:rsidRPr="00953C24" w:rsidRDefault="00AA09C1" w:rsidP="00AA09C1">
      <w:pPr>
        <w:rPr>
          <w:noProof/>
        </w:rPr>
      </w:pPr>
      <w:r w:rsidRPr="00953C24">
        <w:rPr>
          <w:noProof/>
        </w:rPr>
        <w:t>Ochrona zdrowia to obecnie szczególnie istotny sektor, a rozwój narzędzi cyfrowych i</w:t>
      </w:r>
      <w:r>
        <w:rPr>
          <w:noProof/>
        </w:rPr>
        <w:t> </w:t>
      </w:r>
      <w:r w:rsidRPr="00953C24">
        <w:rPr>
          <w:noProof/>
        </w:rPr>
        <w:t>zdalnych form opieki stanowi kluczowy element budowy odpornosci i odpowiedzi na zagrożenia epidemiologiczne.</w:t>
      </w:r>
    </w:p>
    <w:p w:rsidR="00AA09C1" w:rsidRPr="00953C24" w:rsidRDefault="00AA09C1" w:rsidP="00AA09C1">
      <w:pPr>
        <w:rPr>
          <w:noProof/>
        </w:rPr>
      </w:pPr>
      <w:r w:rsidRPr="00953C24">
        <w:rPr>
          <w:noProof/>
        </w:rPr>
        <w:t xml:space="preserve">Interwencja obejmie dalszy rozwój i optymalizację e-usług dla obywateli, w tym ich dostępności poprzez Internetowe Konto Pacjenta oraz wdrożenie innowacyjnych rozwiązań w ochronie zdrowia m.in. </w:t>
      </w:r>
      <w:r w:rsidR="00EB2407" w:rsidRPr="00953C24">
        <w:rPr>
          <w:noProof/>
        </w:rPr>
        <w:t>wykorzystuj</w:t>
      </w:r>
      <w:r w:rsidR="00EB2407">
        <w:rPr>
          <w:noProof/>
        </w:rPr>
        <w:t>ą</w:t>
      </w:r>
      <w:r w:rsidR="00EB2407" w:rsidRPr="00953C24">
        <w:rPr>
          <w:noProof/>
        </w:rPr>
        <w:t xml:space="preserve">cych </w:t>
      </w:r>
      <w:r w:rsidRPr="00953C24">
        <w:rPr>
          <w:noProof/>
        </w:rPr>
        <w:t>rozwiązania z zakresu sztucznej inteligencji</w:t>
      </w:r>
      <w:r>
        <w:rPr>
          <w:noProof/>
        </w:rPr>
        <w:t xml:space="preserve"> i dużych zbiorów danych</w:t>
      </w:r>
      <w:r w:rsidRPr="00953C24">
        <w:rPr>
          <w:noProof/>
        </w:rPr>
        <w:t>. Wsparcie uzyskają także inwestycje w</w:t>
      </w:r>
      <w:r>
        <w:rPr>
          <w:noProof/>
        </w:rPr>
        <w:t> </w:t>
      </w:r>
      <w:r w:rsidRPr="00953C24">
        <w:rPr>
          <w:noProof/>
        </w:rPr>
        <w:t>rozwój elektronicznej dokumentacji medycznej i telemedycyny oraz stworzenie spójnej i efektywnej architektury informacyjnej w ochronie zdrowia. Ma ona zapewnić zmniejszenie obciążeń raportowych placówek medycznych oraz dostęp do danych wysokiej jakości, które umożliwią sporządzanie analiz na potrzeby przewidywania trendów i zjawisk oraz podejmowania trafnych decyzji. Wsparcie uzyskają też przedsięwzięcia poprawiające dojrzało</w:t>
      </w:r>
      <w:r>
        <w:rPr>
          <w:noProof/>
        </w:rPr>
        <w:t>ść cyfrową placówek medycznych.</w:t>
      </w:r>
    </w:p>
    <w:p w:rsidR="00AA09C1" w:rsidRPr="00953C24" w:rsidRDefault="00AA09C1" w:rsidP="00AA09C1">
      <w:pPr>
        <w:rPr>
          <w:noProof/>
        </w:rPr>
      </w:pPr>
      <w:r w:rsidRPr="00953C24">
        <w:rPr>
          <w:noProof/>
        </w:rPr>
        <w:t>Rozwój e-zdrowia przyniesie korzyści dla obywateli poprzez wsparcie profilaktyki, usprawnienie procesu diagnozy</w:t>
      </w:r>
      <w:r w:rsidR="000D2C3B">
        <w:rPr>
          <w:noProof/>
        </w:rPr>
        <w:t>,</w:t>
      </w:r>
      <w:r w:rsidRPr="00953C24">
        <w:rPr>
          <w:noProof/>
        </w:rPr>
        <w:t xml:space="preserve">  leczenia </w:t>
      </w:r>
      <w:r w:rsidR="000D2C3B">
        <w:rPr>
          <w:noProof/>
        </w:rPr>
        <w:t>i</w:t>
      </w:r>
      <w:r w:rsidRPr="00953C24">
        <w:rPr>
          <w:noProof/>
        </w:rPr>
        <w:t xml:space="preserve"> zwiększenie dostępności i jakości usług specjalistycznych oraz dla kadr medycznych poprzez zwiększenie komfortu i</w:t>
      </w:r>
      <w:r>
        <w:rPr>
          <w:noProof/>
        </w:rPr>
        <w:t> </w:t>
      </w:r>
      <w:r w:rsidRPr="00953C24">
        <w:rPr>
          <w:noProof/>
        </w:rPr>
        <w:t>bezpieczeństwa</w:t>
      </w:r>
      <w:r w:rsidR="008708BD">
        <w:rPr>
          <w:noProof/>
        </w:rPr>
        <w:t>,</w:t>
      </w:r>
      <w:r>
        <w:rPr>
          <w:noProof/>
        </w:rPr>
        <w:t xml:space="preserve"> a także optymalizację zasobów.</w:t>
      </w:r>
    </w:p>
    <w:p w:rsidR="00AA09C1" w:rsidRPr="00953C24" w:rsidRDefault="00AA09C1" w:rsidP="00AA09C1">
      <w:pPr>
        <w:pStyle w:val="Nagwek4"/>
        <w:rPr>
          <w:noProof/>
        </w:rPr>
      </w:pPr>
      <w:r w:rsidRPr="00953C24">
        <w:rPr>
          <w:noProof/>
        </w:rPr>
        <w:t>Projekty horyzontalne</w:t>
      </w:r>
    </w:p>
    <w:p w:rsidR="00AA09C1" w:rsidRPr="00953C24" w:rsidRDefault="00AA09C1" w:rsidP="00AA09C1">
      <w:pPr>
        <w:rPr>
          <w:noProof/>
        </w:rPr>
      </w:pPr>
      <w:r w:rsidRPr="00953C24">
        <w:rPr>
          <w:noProof/>
        </w:rPr>
        <w:t>Celem realizacji projektów o charakterze horyzontalnym będzie zapewnienie odpowiednich warunków do współpracy, efektywnej wymiany danych (zgodnie z</w:t>
      </w:r>
      <w:r>
        <w:rPr>
          <w:noProof/>
        </w:rPr>
        <w:t> </w:t>
      </w:r>
      <w:r w:rsidRPr="00953C24">
        <w:rPr>
          <w:noProof/>
        </w:rPr>
        <w:t xml:space="preserve">założeniami AIP), a także </w:t>
      </w:r>
      <w:r w:rsidR="009C598B" w:rsidRPr="00953C24">
        <w:rPr>
          <w:noProof/>
        </w:rPr>
        <w:t>udostępniani</w:t>
      </w:r>
      <w:r w:rsidR="009C598B">
        <w:rPr>
          <w:noProof/>
        </w:rPr>
        <w:t>e</w:t>
      </w:r>
      <w:r w:rsidR="009C598B" w:rsidRPr="00953C24">
        <w:rPr>
          <w:noProof/>
        </w:rPr>
        <w:t xml:space="preserve"> </w:t>
      </w:r>
      <w:r w:rsidRPr="00953C24">
        <w:rPr>
          <w:noProof/>
        </w:rPr>
        <w:t>e-usług przy zapewnieniu odpowiedniego poziomu bezpieczeństwa. Kluczowym elementem będzie rozwój zdolności do modernizacji istniejących i wdrażania nowych systemów administracji publicznej poprzez dostarczenie narzędzi wspierających te procesy.</w:t>
      </w:r>
    </w:p>
    <w:p w:rsidR="00AA09C1" w:rsidRPr="00953C24" w:rsidRDefault="00AA09C1" w:rsidP="00AA09C1">
      <w:pPr>
        <w:spacing w:after="0"/>
        <w:rPr>
          <w:noProof/>
        </w:rPr>
      </w:pPr>
      <w:r>
        <w:rPr>
          <w:noProof/>
        </w:rPr>
        <w:t>Obszar</w:t>
      </w:r>
      <w:r w:rsidRPr="00953C24">
        <w:rPr>
          <w:noProof/>
        </w:rPr>
        <w:t xml:space="preserve"> 2.1 będzie realizowany na przykład poprzez:</w:t>
      </w:r>
    </w:p>
    <w:p w:rsidR="00AA09C1" w:rsidRPr="00953C24" w:rsidRDefault="00AA09C1" w:rsidP="00AA09C1">
      <w:pPr>
        <w:pStyle w:val="Akapitzlist"/>
        <w:numPr>
          <w:ilvl w:val="0"/>
          <w:numId w:val="51"/>
        </w:numPr>
        <w:rPr>
          <w:noProof/>
        </w:rPr>
      </w:pPr>
      <w:r w:rsidRPr="00953C24">
        <w:rPr>
          <w:noProof/>
        </w:rPr>
        <w:t>tworzenie, rozwój, integrację e-usług publicznych,</w:t>
      </w:r>
    </w:p>
    <w:p w:rsidR="00AA09C1" w:rsidRPr="00953C24" w:rsidRDefault="00AA09C1" w:rsidP="00AA09C1">
      <w:pPr>
        <w:pStyle w:val="Akapitzlist"/>
        <w:numPr>
          <w:ilvl w:val="0"/>
          <w:numId w:val="51"/>
        </w:numPr>
        <w:rPr>
          <w:noProof/>
        </w:rPr>
      </w:pPr>
      <w:r w:rsidRPr="00953C24">
        <w:rPr>
          <w:noProof/>
        </w:rPr>
        <w:t>tworzenie lub rozwój e-usług wewnątrzadministracyjnych</w:t>
      </w:r>
      <w:r w:rsidR="00405D48">
        <w:rPr>
          <w:noProof/>
        </w:rPr>
        <w:t>,</w:t>
      </w:r>
      <w:r w:rsidRPr="00953C24">
        <w:rPr>
          <w:noProof/>
        </w:rPr>
        <w:t xml:space="preserve"> niezbędnych dla funkcjonowania e-usług publicznych,</w:t>
      </w:r>
    </w:p>
    <w:p w:rsidR="00AA09C1" w:rsidRPr="00953C24" w:rsidRDefault="00AA09C1" w:rsidP="00AA09C1">
      <w:pPr>
        <w:pStyle w:val="Akapitzlist"/>
        <w:numPr>
          <w:ilvl w:val="0"/>
          <w:numId w:val="51"/>
        </w:numPr>
        <w:rPr>
          <w:noProof/>
        </w:rPr>
      </w:pPr>
      <w:r w:rsidRPr="00953C24">
        <w:rPr>
          <w:noProof/>
        </w:rPr>
        <w:t>opracowanie i wdrażanie nowych rozwiązań TIK w urzędach,</w:t>
      </w:r>
    </w:p>
    <w:p w:rsidR="00AA09C1" w:rsidRPr="00953C24" w:rsidRDefault="00AA09C1" w:rsidP="00AA09C1">
      <w:pPr>
        <w:pStyle w:val="Akapitzlist"/>
        <w:numPr>
          <w:ilvl w:val="0"/>
          <w:numId w:val="51"/>
        </w:numPr>
        <w:rPr>
          <w:noProof/>
        </w:rPr>
      </w:pPr>
      <w:r w:rsidRPr="00953C24">
        <w:rPr>
          <w:noProof/>
        </w:rPr>
        <w:lastRenderedPageBreak/>
        <w:t xml:space="preserve">przenoszenie gotowych rozwiązań TIK między urzędami </w:t>
      </w:r>
      <w:r w:rsidR="008D2301" w:rsidRPr="00186DFE">
        <w:rPr>
          <w:noProof/>
        </w:rPr>
        <w:t>(</w:t>
      </w:r>
      <w:r w:rsidRPr="00186DFE">
        <w:rPr>
          <w:noProof/>
        </w:rPr>
        <w:t>wsparcie może dotyczyć również modernizacji istniejącego rozwiązania TIK</w:t>
      </w:r>
      <w:r w:rsidR="008D2301" w:rsidRPr="00186DFE">
        <w:rPr>
          <w:noProof/>
        </w:rPr>
        <w:t>)</w:t>
      </w:r>
      <w:r w:rsidRPr="00186DFE">
        <w:rPr>
          <w:noProof/>
        </w:rPr>
        <w:t>,</w:t>
      </w:r>
    </w:p>
    <w:p w:rsidR="00AA09C1" w:rsidRPr="00953C24" w:rsidRDefault="008D2301" w:rsidP="00AA09C1">
      <w:pPr>
        <w:pStyle w:val="Akapitzlist"/>
        <w:numPr>
          <w:ilvl w:val="0"/>
          <w:numId w:val="51"/>
        </w:numPr>
        <w:rPr>
          <w:noProof/>
        </w:rPr>
      </w:pPr>
      <w:r w:rsidRPr="00953C24">
        <w:rPr>
          <w:noProof/>
        </w:rPr>
        <w:t>cyfryzacj</w:t>
      </w:r>
      <w:r>
        <w:rPr>
          <w:noProof/>
        </w:rPr>
        <w:t>ę</w:t>
      </w:r>
      <w:r w:rsidRPr="00953C24">
        <w:rPr>
          <w:noProof/>
        </w:rPr>
        <w:t xml:space="preserve"> </w:t>
      </w:r>
      <w:r w:rsidR="00AA09C1" w:rsidRPr="00953C24">
        <w:rPr>
          <w:noProof/>
        </w:rPr>
        <w:t>procesów back-office,</w:t>
      </w:r>
    </w:p>
    <w:p w:rsidR="00AA09C1" w:rsidRPr="001561F6" w:rsidRDefault="00AA09C1" w:rsidP="00AA09C1">
      <w:pPr>
        <w:pStyle w:val="Akapitzlist"/>
        <w:numPr>
          <w:ilvl w:val="0"/>
          <w:numId w:val="51"/>
        </w:numPr>
        <w:rPr>
          <w:b/>
          <w:noProof/>
        </w:rPr>
      </w:pPr>
      <w:r w:rsidRPr="00953C24">
        <w:rPr>
          <w:noProof/>
        </w:rPr>
        <w:t>wykorzystanie potencjału ISP</w:t>
      </w:r>
      <w:r w:rsidRPr="00953C24">
        <w:rPr>
          <w:b/>
          <w:noProof/>
          <w:vertAlign w:val="superscript"/>
        </w:rPr>
        <w:footnoteReference w:id="38"/>
      </w:r>
      <w:r w:rsidRPr="00953C24">
        <w:rPr>
          <w:noProof/>
        </w:rPr>
        <w:t xml:space="preserve"> i technologii w administracji z zastosowaniem np. analiz wielkich zbiorów danych oraz metod sztucznej inteligencji,</w:t>
      </w:r>
    </w:p>
    <w:p w:rsidR="00AA09C1" w:rsidRPr="00953C24" w:rsidRDefault="00AA09C1" w:rsidP="00AA09C1">
      <w:pPr>
        <w:pStyle w:val="Akapitzlist"/>
        <w:numPr>
          <w:ilvl w:val="0"/>
          <w:numId w:val="51"/>
        </w:numPr>
        <w:rPr>
          <w:noProof/>
        </w:rPr>
      </w:pPr>
      <w:r w:rsidRPr="00953C24">
        <w:rPr>
          <w:noProof/>
        </w:rPr>
        <w:t>wykorzystanie nowoczesnych technologii, w tym m.in. rozwiązań internetu rzeczy w celu podniesienia użyteczności usług publicznych,</w:t>
      </w:r>
    </w:p>
    <w:p w:rsidR="00644BF4" w:rsidRPr="00953C24" w:rsidRDefault="00AA09C1" w:rsidP="00AA09C1">
      <w:pPr>
        <w:pStyle w:val="Akapitzlist"/>
        <w:numPr>
          <w:ilvl w:val="0"/>
          <w:numId w:val="51"/>
        </w:numPr>
        <w:rPr>
          <w:noProof/>
        </w:rPr>
      </w:pPr>
      <w:r w:rsidRPr="00953C24">
        <w:rPr>
          <w:noProof/>
        </w:rPr>
        <w:t>budowę centrów prz</w:t>
      </w:r>
      <w:r>
        <w:rPr>
          <w:noProof/>
        </w:rPr>
        <w:t>etwarzania danych,</w:t>
      </w:r>
    </w:p>
    <w:p w:rsidR="00BE7725" w:rsidRDefault="00BE7725" w:rsidP="00C2099E">
      <w:pPr>
        <w:pStyle w:val="Akapitzlist"/>
        <w:ind w:left="360"/>
        <w:rPr>
          <w:noProof/>
        </w:rPr>
      </w:pPr>
    </w:p>
    <w:p w:rsidR="00AA09C1" w:rsidRPr="00953C24" w:rsidRDefault="00AA09C1" w:rsidP="00186DFE">
      <w:pPr>
        <w:pStyle w:val="Akapitzlist"/>
        <w:ind w:left="0"/>
        <w:rPr>
          <w:noProof/>
        </w:rPr>
      </w:pPr>
      <w:r w:rsidRPr="00953C24">
        <w:rPr>
          <w:noProof/>
        </w:rPr>
        <w:t>oraz w zakresie rozwiązań horyzontalnych na przykład poprzez:</w:t>
      </w:r>
    </w:p>
    <w:p w:rsidR="00AA09C1" w:rsidRPr="00953C24" w:rsidRDefault="00AA09C1" w:rsidP="00AA09C1">
      <w:pPr>
        <w:pStyle w:val="Akapitzlist"/>
        <w:numPr>
          <w:ilvl w:val="0"/>
          <w:numId w:val="51"/>
        </w:numPr>
        <w:rPr>
          <w:noProof/>
        </w:rPr>
      </w:pPr>
      <w:r w:rsidRPr="00953C24">
        <w:rPr>
          <w:noProof/>
        </w:rPr>
        <w:t>budowę rozwiązań wynikających z modelu AIP</w:t>
      </w:r>
      <w:r w:rsidR="00231507">
        <w:rPr>
          <w:noProof/>
        </w:rPr>
        <w:t>,</w:t>
      </w:r>
      <w:r w:rsidRPr="00953C24">
        <w:rPr>
          <w:noProof/>
        </w:rPr>
        <w:t xml:space="preserve"> sprzyjających optymalizacji wydatków w obszarze e-administracji,</w:t>
      </w:r>
    </w:p>
    <w:p w:rsidR="00AA09C1" w:rsidRPr="00953C24" w:rsidRDefault="00AA09C1" w:rsidP="00AA09C1">
      <w:pPr>
        <w:pStyle w:val="Akapitzlist"/>
        <w:numPr>
          <w:ilvl w:val="0"/>
          <w:numId w:val="51"/>
        </w:numPr>
        <w:rPr>
          <w:noProof/>
        </w:rPr>
      </w:pPr>
      <w:r w:rsidRPr="00953C24">
        <w:rPr>
          <w:noProof/>
        </w:rPr>
        <w:t>budowę oraz rozwój nowoczesnej infrastruktury e-administracji na poziomie centralnym,</w:t>
      </w:r>
    </w:p>
    <w:p w:rsidR="00AA09C1" w:rsidRPr="00953C24" w:rsidRDefault="00AA09C1" w:rsidP="00AA09C1">
      <w:pPr>
        <w:pStyle w:val="Akapitzlist"/>
        <w:numPr>
          <w:ilvl w:val="0"/>
          <w:numId w:val="51"/>
        </w:numPr>
        <w:rPr>
          <w:noProof/>
        </w:rPr>
      </w:pPr>
      <w:r w:rsidRPr="00953C24">
        <w:rPr>
          <w:noProof/>
        </w:rPr>
        <w:t>poprawę poziomu interoperacyjności rejestrów publicznych,</w:t>
      </w:r>
    </w:p>
    <w:p w:rsidR="00AA09C1" w:rsidRPr="00953C24" w:rsidRDefault="00AA09C1" w:rsidP="00AA09C1">
      <w:pPr>
        <w:pStyle w:val="Akapitzlist"/>
        <w:numPr>
          <w:ilvl w:val="0"/>
          <w:numId w:val="51"/>
        </w:numPr>
        <w:rPr>
          <w:noProof/>
        </w:rPr>
      </w:pPr>
      <w:r w:rsidRPr="00953C24">
        <w:rPr>
          <w:noProof/>
        </w:rPr>
        <w:t>rozwój funkcjonalności opartych o środki identyfikacji elektronicznej i usługi zaufania,</w:t>
      </w:r>
    </w:p>
    <w:p w:rsidR="00AA09C1" w:rsidRPr="00953C24" w:rsidRDefault="00AA09C1" w:rsidP="00AA09C1">
      <w:pPr>
        <w:pStyle w:val="Akapitzlist"/>
        <w:numPr>
          <w:ilvl w:val="0"/>
          <w:numId w:val="51"/>
        </w:numPr>
        <w:rPr>
          <w:noProof/>
        </w:rPr>
      </w:pPr>
      <w:r w:rsidRPr="00953C24">
        <w:rPr>
          <w:noProof/>
        </w:rPr>
        <w:t xml:space="preserve">rozwój jednolitego portalu cyfrowego o ogólnokrajowym zasięgu służącemu konsolidacji punktów świadczenia e-usług, </w:t>
      </w:r>
    </w:p>
    <w:p w:rsidR="00AA09C1" w:rsidRPr="00953C24" w:rsidRDefault="00AA09C1" w:rsidP="00AA09C1">
      <w:pPr>
        <w:pStyle w:val="Akapitzlist"/>
        <w:numPr>
          <w:ilvl w:val="0"/>
          <w:numId w:val="51"/>
        </w:numPr>
        <w:rPr>
          <w:noProof/>
        </w:rPr>
      </w:pPr>
      <w:r w:rsidRPr="00953C24">
        <w:rPr>
          <w:noProof/>
        </w:rPr>
        <w:t xml:space="preserve">udostępnianie platform testowych dla rozwiązań wdrażanych w </w:t>
      </w:r>
      <w:r>
        <w:rPr>
          <w:noProof/>
        </w:rPr>
        <w:t>sektorze publicznym</w:t>
      </w:r>
      <w:r w:rsidRPr="00953C24">
        <w:rPr>
          <w:noProof/>
        </w:rPr>
        <w:t>,</w:t>
      </w:r>
    </w:p>
    <w:p w:rsidR="00AA09C1" w:rsidRPr="00953C24" w:rsidRDefault="00AA09C1" w:rsidP="00AA09C1">
      <w:pPr>
        <w:pStyle w:val="Akapitzlist"/>
        <w:numPr>
          <w:ilvl w:val="0"/>
          <w:numId w:val="51"/>
        </w:numPr>
        <w:rPr>
          <w:noProof/>
        </w:rPr>
      </w:pPr>
      <w:r w:rsidRPr="00953C24">
        <w:rPr>
          <w:noProof/>
        </w:rPr>
        <w:t xml:space="preserve">opracowanie i wdrożenie oraz </w:t>
      </w:r>
      <w:r w:rsidR="00C512D4" w:rsidRPr="00953C24">
        <w:rPr>
          <w:noProof/>
        </w:rPr>
        <w:t>modernizacj</w:t>
      </w:r>
      <w:r w:rsidR="00C512D4">
        <w:rPr>
          <w:noProof/>
        </w:rPr>
        <w:t>ę</w:t>
      </w:r>
      <w:r w:rsidR="00C512D4" w:rsidRPr="00953C24">
        <w:rPr>
          <w:noProof/>
        </w:rPr>
        <w:t xml:space="preserve"> </w:t>
      </w:r>
      <w:r w:rsidRPr="00953C24">
        <w:rPr>
          <w:noProof/>
        </w:rPr>
        <w:t>horyzontalnych rozwiązań TIK możliwych do zastosowania w skali całej administracji,</w:t>
      </w:r>
    </w:p>
    <w:p w:rsidR="00AA09C1" w:rsidRPr="00953C24" w:rsidRDefault="00AA09C1" w:rsidP="00AA09C1">
      <w:pPr>
        <w:pStyle w:val="Akapitzlist"/>
        <w:numPr>
          <w:ilvl w:val="0"/>
          <w:numId w:val="51"/>
        </w:numPr>
        <w:rPr>
          <w:noProof/>
        </w:rPr>
      </w:pPr>
      <w:r w:rsidRPr="00953C24">
        <w:rPr>
          <w:noProof/>
        </w:rPr>
        <w:t xml:space="preserve">zapewnienie bezpieczeństwa systemów informatycznych </w:t>
      </w:r>
      <w:r>
        <w:rPr>
          <w:noProof/>
        </w:rPr>
        <w:t>sektora publicznego</w:t>
      </w:r>
      <w:r w:rsidRPr="00953C24">
        <w:rPr>
          <w:noProof/>
        </w:rPr>
        <w:t>,</w:t>
      </w:r>
    </w:p>
    <w:p w:rsidR="00AA09C1" w:rsidRDefault="00AA09C1" w:rsidP="00AA09C1">
      <w:pPr>
        <w:pStyle w:val="Akapitzlist"/>
        <w:numPr>
          <w:ilvl w:val="0"/>
          <w:numId w:val="51"/>
        </w:numPr>
        <w:rPr>
          <w:noProof/>
        </w:rPr>
      </w:pPr>
      <w:r w:rsidRPr="00953C24">
        <w:rPr>
          <w:noProof/>
        </w:rPr>
        <w:t xml:space="preserve">budowę infrastruktury chmury obliczeniowej dla </w:t>
      </w:r>
      <w:r>
        <w:rPr>
          <w:noProof/>
        </w:rPr>
        <w:t>sektora publicznego</w:t>
      </w:r>
      <w:r w:rsidRPr="00953C24">
        <w:rPr>
          <w:noProof/>
        </w:rPr>
        <w:t xml:space="preserve"> i </w:t>
      </w:r>
      <w:r w:rsidR="00622D11" w:rsidRPr="00953C24">
        <w:rPr>
          <w:noProof/>
        </w:rPr>
        <w:t>integracj</w:t>
      </w:r>
      <w:r w:rsidR="00622D11">
        <w:rPr>
          <w:noProof/>
        </w:rPr>
        <w:t>ę</w:t>
      </w:r>
      <w:r w:rsidR="00622D11" w:rsidRPr="00953C24">
        <w:rPr>
          <w:noProof/>
        </w:rPr>
        <w:t xml:space="preserve"> </w:t>
      </w:r>
      <w:r w:rsidRPr="00953C24">
        <w:rPr>
          <w:noProof/>
        </w:rPr>
        <w:t>dostępnych zasobów obliczeniowych.</w:t>
      </w:r>
    </w:p>
    <w:p w:rsidR="00AA09C1" w:rsidRPr="0039295E" w:rsidRDefault="00AA09C1" w:rsidP="00AA09C1">
      <w:pPr>
        <w:pStyle w:val="Nagwek3"/>
        <w:rPr>
          <w:noProof/>
        </w:rPr>
      </w:pPr>
      <w:bookmarkStart w:id="488" w:name="_Toc69396182"/>
      <w:bookmarkStart w:id="489" w:name="_Toc69396982"/>
      <w:bookmarkStart w:id="490" w:name="_Toc69489702"/>
      <w:bookmarkStart w:id="491" w:name="_Toc69732695"/>
      <w:bookmarkStart w:id="492" w:name="_Toc87283017"/>
      <w:r w:rsidRPr="0039295E">
        <w:rPr>
          <w:noProof/>
        </w:rPr>
        <w:t>2.2: Wzmocnienie krajowego systemu cyberbezpi</w:t>
      </w:r>
      <w:r>
        <w:rPr>
          <w:noProof/>
        </w:rPr>
        <w:t>e</w:t>
      </w:r>
      <w:r w:rsidRPr="0039295E">
        <w:rPr>
          <w:noProof/>
        </w:rPr>
        <w:t>czeństwa</w:t>
      </w:r>
      <w:bookmarkEnd w:id="488"/>
      <w:bookmarkEnd w:id="489"/>
      <w:bookmarkEnd w:id="490"/>
      <w:bookmarkEnd w:id="491"/>
      <w:bookmarkEnd w:id="492"/>
    </w:p>
    <w:p w:rsidR="00AA09C1" w:rsidRPr="0039295E" w:rsidRDefault="00AA09C1" w:rsidP="00AA09C1">
      <w:pPr>
        <w:rPr>
          <w:noProof/>
        </w:rPr>
      </w:pPr>
      <w:r w:rsidRPr="0039295E">
        <w:rPr>
          <w:noProof/>
        </w:rPr>
        <w:t>Interwencja obejmie inwestycje zwiększające poziom bezpieczeństwa informacji poprzez wzmacnianie odporności oraz zdolności do skutecznego zapobiegania i</w:t>
      </w:r>
      <w:r>
        <w:rPr>
          <w:noProof/>
        </w:rPr>
        <w:t> </w:t>
      </w:r>
      <w:r w:rsidRPr="0039295E">
        <w:rPr>
          <w:noProof/>
        </w:rPr>
        <w:t xml:space="preserve">reagowania na incydenty w systemach informacyjnych państwa oraz podmiotów mających kluczowe znaczenie dla gospodarki narodowej. Należy mieć na względzie stale wzrastającą liczbę coraz bardziej złożonych cyberataków, które mogą osłabić funkcjonowanie ww. systemów informacyjnych i zakłócić sprawność oraz ciągłość </w:t>
      </w:r>
      <w:r w:rsidRPr="0039295E">
        <w:rPr>
          <w:noProof/>
        </w:rPr>
        <w:lastRenderedPageBreak/>
        <w:t>działania instytucji sektora publicznego, procesów produkcyjnych oraz usługowych i</w:t>
      </w:r>
      <w:r>
        <w:rPr>
          <w:noProof/>
        </w:rPr>
        <w:t> </w:t>
      </w:r>
      <w:r w:rsidRPr="0039295E">
        <w:rPr>
          <w:noProof/>
        </w:rPr>
        <w:t>w rezultacie zmni</w:t>
      </w:r>
      <w:r>
        <w:rPr>
          <w:noProof/>
        </w:rPr>
        <w:t>ejszyć bezpieczeństwo państwa.</w:t>
      </w:r>
    </w:p>
    <w:p w:rsidR="00AA09C1" w:rsidRPr="0039295E" w:rsidRDefault="00AA09C1" w:rsidP="00AA09C1">
      <w:pPr>
        <w:spacing w:after="0"/>
        <w:rPr>
          <w:noProof/>
        </w:rPr>
      </w:pPr>
      <w:r>
        <w:rPr>
          <w:noProof/>
        </w:rPr>
        <w:t xml:space="preserve">Obszar </w:t>
      </w:r>
      <w:r w:rsidRPr="0039295E">
        <w:rPr>
          <w:noProof/>
        </w:rPr>
        <w:t>2.2 będzie realizowany m.in. poprzez:</w:t>
      </w:r>
    </w:p>
    <w:p w:rsidR="00AA09C1" w:rsidRPr="0039295E" w:rsidRDefault="00AA09C1" w:rsidP="00AA09C1">
      <w:pPr>
        <w:pStyle w:val="Akapitzlist"/>
        <w:numPr>
          <w:ilvl w:val="0"/>
          <w:numId w:val="52"/>
        </w:numPr>
        <w:rPr>
          <w:noProof/>
        </w:rPr>
      </w:pPr>
      <w:r w:rsidRPr="0039295E">
        <w:rPr>
          <w:noProof/>
        </w:rPr>
        <w:t>stymulowanie rozwoju innowacyjnych rozwiązań w obszarze cyberbezpieczeństwa w zakresie nowych technologii do zastosowania w sektorach o kluczowym znaczeniu jak np.: transport, energetyka, zdrowie, finanse i bankowość, telekomunikacja, przemysł, przemysł kosmiczny, przemysł zbrojeniowy oraz administracja publiczna, w tym w szczególności uczeni</w:t>
      </w:r>
      <w:r>
        <w:rPr>
          <w:noProof/>
        </w:rPr>
        <w:t>a</w:t>
      </w:r>
      <w:r w:rsidRPr="0039295E">
        <w:rPr>
          <w:noProof/>
        </w:rPr>
        <w:t xml:space="preserve"> maszynowego, zautomatyzowanej korelacji danych, kryptografii postkwantowej, bezpieczeństwa łańcucha dostaw, ochrony tożsamości cyfrowej,</w:t>
      </w:r>
    </w:p>
    <w:p w:rsidR="00AA09C1" w:rsidRDefault="00AA09C1" w:rsidP="00AA09C1">
      <w:pPr>
        <w:pStyle w:val="Akapitzlist"/>
        <w:numPr>
          <w:ilvl w:val="0"/>
          <w:numId w:val="52"/>
        </w:numPr>
        <w:rPr>
          <w:noProof/>
        </w:rPr>
      </w:pPr>
      <w:r w:rsidRPr="0039295E">
        <w:rPr>
          <w:noProof/>
        </w:rPr>
        <w:t>budowę</w:t>
      </w:r>
      <w:r w:rsidR="00AA513B">
        <w:rPr>
          <w:noProof/>
        </w:rPr>
        <w:t>,</w:t>
      </w:r>
      <w:r w:rsidRPr="0039295E">
        <w:rPr>
          <w:noProof/>
        </w:rPr>
        <w:t xml:space="preserve"> rozwój </w:t>
      </w:r>
      <w:r w:rsidR="00AA513B">
        <w:rPr>
          <w:noProof/>
        </w:rPr>
        <w:t xml:space="preserve">oraz wdrażanie </w:t>
      </w:r>
      <w:r w:rsidRPr="0039295E">
        <w:rPr>
          <w:noProof/>
        </w:rPr>
        <w:t>narzędzi służących do monitorowania bezpieczeństwa, zbierania, analizy i wymiany informacji o zagrożeniach, podatnościach i</w:t>
      </w:r>
      <w:r>
        <w:rPr>
          <w:noProof/>
        </w:rPr>
        <w:t> </w:t>
      </w:r>
      <w:r w:rsidRPr="0039295E">
        <w:rPr>
          <w:noProof/>
        </w:rPr>
        <w:t>incydentach,</w:t>
      </w:r>
    </w:p>
    <w:p w:rsidR="00AA09C1" w:rsidRDefault="00AA09C1" w:rsidP="00AA09C1">
      <w:pPr>
        <w:pStyle w:val="Akapitzlist"/>
        <w:numPr>
          <w:ilvl w:val="0"/>
          <w:numId w:val="52"/>
        </w:numPr>
        <w:rPr>
          <w:noProof/>
        </w:rPr>
      </w:pPr>
      <w:r>
        <w:rPr>
          <w:noProof/>
        </w:rPr>
        <w:t>budowę i rozwój krajowego systemu certyfikacji cyberbezpieczeństwa produktów, usług i procesów,</w:t>
      </w:r>
    </w:p>
    <w:p w:rsidR="00AA09C1" w:rsidRDefault="00AA09C1" w:rsidP="00AA09C1">
      <w:pPr>
        <w:pStyle w:val="Akapitzlist"/>
        <w:numPr>
          <w:ilvl w:val="0"/>
          <w:numId w:val="52"/>
        </w:numPr>
        <w:rPr>
          <w:noProof/>
        </w:rPr>
      </w:pPr>
      <w:r>
        <w:rPr>
          <w:noProof/>
        </w:rPr>
        <w:t>tworzenie sektorowych lub podsektorowych centrów wymiany i analizy informacji (ISAC).</w:t>
      </w:r>
    </w:p>
    <w:p w:rsidR="00AA09C1" w:rsidRDefault="00AA09C1" w:rsidP="00AA09C1">
      <w:pPr>
        <w:pStyle w:val="Nagwek3"/>
        <w:rPr>
          <w:noProof/>
        </w:rPr>
      </w:pPr>
      <w:bookmarkStart w:id="493" w:name="_Toc69396183"/>
      <w:bookmarkStart w:id="494" w:name="_Toc69396983"/>
      <w:bookmarkStart w:id="495" w:name="_Toc69489703"/>
      <w:bookmarkStart w:id="496" w:name="_Toc69732696"/>
      <w:bookmarkStart w:id="497" w:name="_Toc87283018"/>
      <w:r w:rsidRPr="007876EA">
        <w:rPr>
          <w:noProof/>
        </w:rPr>
        <w:t>2.3: Cyfrowa dostępność i ponowne wykorzystanie informacji</w:t>
      </w:r>
      <w:bookmarkEnd w:id="493"/>
      <w:bookmarkEnd w:id="494"/>
      <w:bookmarkEnd w:id="495"/>
      <w:bookmarkEnd w:id="496"/>
      <w:bookmarkEnd w:id="497"/>
      <w:r w:rsidRPr="007876EA">
        <w:rPr>
          <w:noProof/>
        </w:rPr>
        <w:t xml:space="preserve"> </w:t>
      </w:r>
    </w:p>
    <w:p w:rsidR="00AA09C1" w:rsidRPr="007876EA" w:rsidRDefault="00AA09C1" w:rsidP="00AA09C1">
      <w:pPr>
        <w:pStyle w:val="Nagwek4"/>
        <w:rPr>
          <w:noProof/>
        </w:rPr>
      </w:pPr>
      <w:r w:rsidRPr="007876EA">
        <w:rPr>
          <w:noProof/>
        </w:rPr>
        <w:t>Cyfrowa dostępność ISP</w:t>
      </w:r>
    </w:p>
    <w:p w:rsidR="00AA09C1" w:rsidRPr="007876EA" w:rsidRDefault="00AA09C1" w:rsidP="00AA09C1">
      <w:pPr>
        <w:rPr>
          <w:noProof/>
        </w:rPr>
      </w:pPr>
      <w:del w:id="498" w:author="Magdalena Piotrowska" w:date="2021-12-07T08:55:00Z">
        <w:r w:rsidRPr="007876EA" w:rsidDel="003B0254">
          <w:rPr>
            <w:noProof/>
          </w:rPr>
          <w:delText>Administracja publiczna</w:delText>
        </w:r>
      </w:del>
      <w:ins w:id="499" w:author="Magdalena Piotrowska" w:date="2021-12-07T08:55:00Z">
        <w:r w:rsidR="003B0254">
          <w:rPr>
            <w:noProof/>
          </w:rPr>
          <w:t>Sektor publiczny</w:t>
        </w:r>
      </w:ins>
      <w:r w:rsidRPr="007876EA">
        <w:rPr>
          <w:noProof/>
        </w:rPr>
        <w:t xml:space="preserve"> wytwarza i gromadzi wiele informacji użytecznych z</w:t>
      </w:r>
      <w:r>
        <w:rPr>
          <w:noProof/>
        </w:rPr>
        <w:t> </w:t>
      </w:r>
      <w:r w:rsidRPr="007876EA">
        <w:rPr>
          <w:noProof/>
        </w:rPr>
        <w:t xml:space="preserve">perspektywy szerokiego grona interesariuszy. Dostęp do </w:t>
      </w:r>
      <w:del w:id="500" w:author="Magdalena Piotrowska" w:date="2021-12-06T18:40:00Z">
        <w:r w:rsidRPr="007876EA" w:rsidDel="007A3365">
          <w:rPr>
            <w:noProof/>
          </w:rPr>
          <w:delText>danych publicznych</w:delText>
        </w:r>
      </w:del>
      <w:ins w:id="501" w:author="Magdalena Piotrowska" w:date="2021-12-06T18:40:00Z">
        <w:r w:rsidR="007A3365">
          <w:rPr>
            <w:noProof/>
          </w:rPr>
          <w:t>ISP</w:t>
        </w:r>
      </w:ins>
      <w:r w:rsidRPr="007876EA">
        <w:rPr>
          <w:noProof/>
        </w:rPr>
        <w:t xml:space="preserve"> będzie miał wpływ na efektywność działania administracji, jakość życia obywateli, jak </w:t>
      </w:r>
      <w:r>
        <w:rPr>
          <w:noProof/>
        </w:rPr>
        <w:t>również rozwój przedsiębiorstw.</w:t>
      </w:r>
    </w:p>
    <w:p w:rsidR="00AA09C1" w:rsidRPr="007876EA" w:rsidRDefault="00AA09C1" w:rsidP="00AA09C1">
      <w:pPr>
        <w:rPr>
          <w:noProof/>
        </w:rPr>
      </w:pPr>
      <w:r w:rsidRPr="007876EA">
        <w:rPr>
          <w:noProof/>
        </w:rPr>
        <w:t xml:space="preserve">Stopień i jakość udostępniania </w:t>
      </w:r>
      <w:del w:id="502" w:author="Magdalena Piotrowska" w:date="2021-12-06T18:42:00Z">
        <w:r w:rsidRPr="007876EA" w:rsidDel="007A3365">
          <w:rPr>
            <w:noProof/>
          </w:rPr>
          <w:delText>informacji publicznej</w:delText>
        </w:r>
      </w:del>
      <w:ins w:id="503" w:author="Magdalena Piotrowska" w:date="2021-12-06T18:42:00Z">
        <w:r w:rsidR="007A3365">
          <w:rPr>
            <w:noProof/>
          </w:rPr>
          <w:t>ISP</w:t>
        </w:r>
      </w:ins>
      <w:r w:rsidRPr="007876EA">
        <w:rPr>
          <w:noProof/>
        </w:rPr>
        <w:t xml:space="preserve"> są niewystarczające. Priorytetem jest zwiększenie </w:t>
      </w:r>
      <w:del w:id="504" w:author="Magdalena Piotrowska" w:date="2021-12-06T18:42:00Z">
        <w:r w:rsidRPr="007876EA" w:rsidDel="007A3365">
          <w:rPr>
            <w:noProof/>
          </w:rPr>
          <w:delText>dostępności danych publicznych</w:delText>
        </w:r>
      </w:del>
      <w:ins w:id="505" w:author="Magdalena Piotrowska" w:date="2021-12-06T18:42:00Z">
        <w:r w:rsidR="007A3365">
          <w:rPr>
            <w:noProof/>
          </w:rPr>
          <w:t xml:space="preserve">ilości i jakości </w:t>
        </w:r>
      </w:ins>
      <w:ins w:id="506" w:author="Magdalena Piotrowska" w:date="2021-12-06T18:43:00Z">
        <w:r w:rsidR="007A3365">
          <w:rPr>
            <w:noProof/>
          </w:rPr>
          <w:t>ISP dostępnych do ponownego wykorzystania, w tym w szczególności danych</w:t>
        </w:r>
      </w:ins>
      <w:r w:rsidRPr="007876EA">
        <w:rPr>
          <w:noProof/>
        </w:rPr>
        <w:t xml:space="preserve"> o wysokiej wartości oraz danych dynamicznych</w:t>
      </w:r>
      <w:ins w:id="507" w:author="Magdalena Piotrowska" w:date="2021-12-06T18:44:00Z">
        <w:r w:rsidR="007A3365">
          <w:rPr>
            <w:noProof/>
          </w:rPr>
          <w:t xml:space="preserve">. </w:t>
        </w:r>
        <w:r w:rsidR="007A3365" w:rsidRPr="007A3365">
          <w:rPr>
            <w:noProof/>
          </w:rPr>
          <w:t xml:space="preserve">W tym kontekście za niezwykle istotne należy uznać stworzenie narzędzi umożliwiających dostęp do </w:t>
        </w:r>
        <w:r w:rsidR="007A3365">
          <w:rPr>
            <w:noProof/>
          </w:rPr>
          <w:t>ISP</w:t>
        </w:r>
        <w:r w:rsidR="007A3365" w:rsidRPr="007A3365">
          <w:rPr>
            <w:noProof/>
          </w:rPr>
          <w:t>, w tym możliwość dobudowy API do baz/rejestrów z danymi publicznymi</w:t>
        </w:r>
      </w:ins>
      <w:del w:id="508" w:author="Magdalena Piotrowska" w:date="2021-12-06T18:45:00Z">
        <w:r w:rsidRPr="007876EA" w:rsidDel="007A3365">
          <w:rPr>
            <w:noProof/>
          </w:rPr>
          <w:delText>, jak również stworzenie narzędzi umożliwiających dostęp do takich danych w czasie rzeczywistym</w:delText>
        </w:r>
      </w:del>
      <w:r w:rsidRPr="007876EA">
        <w:rPr>
          <w:noProof/>
        </w:rPr>
        <w:t xml:space="preserve">. Większa dostępność i promocja wykorzystania </w:t>
      </w:r>
      <w:ins w:id="509" w:author="Magdalena Piotrowska" w:date="2021-12-06T18:47:00Z">
        <w:r w:rsidR="00210334">
          <w:rPr>
            <w:noProof/>
          </w:rPr>
          <w:t xml:space="preserve">ISP </w:t>
        </w:r>
      </w:ins>
      <w:del w:id="510" w:author="Magdalena Piotrowska" w:date="2021-12-06T18:47:00Z">
        <w:r w:rsidRPr="007876EA" w:rsidDel="00210334">
          <w:rPr>
            <w:noProof/>
          </w:rPr>
          <w:delText>otwartych danych publicznych wysokiej jakości</w:delText>
        </w:r>
      </w:del>
      <w:r w:rsidRPr="007876EA">
        <w:rPr>
          <w:noProof/>
        </w:rPr>
        <w:t xml:space="preserve"> oraz budowa odpowiednich narzędzi </w:t>
      </w:r>
      <w:ins w:id="511" w:author="Magdalena Piotrowska" w:date="2021-12-06T18:47:00Z">
        <w:r w:rsidR="00210334">
          <w:rPr>
            <w:noProof/>
          </w:rPr>
          <w:t xml:space="preserve">np. </w:t>
        </w:r>
      </w:ins>
      <w:r w:rsidRPr="007876EA">
        <w:rPr>
          <w:noProof/>
        </w:rPr>
        <w:t>analitycznych</w:t>
      </w:r>
      <w:ins w:id="512" w:author="Magdalena Piotrowska" w:date="2021-12-06T18:48:00Z">
        <w:r w:rsidR="00210334">
          <w:rPr>
            <w:noProof/>
          </w:rPr>
          <w:t>,</w:t>
        </w:r>
      </w:ins>
      <w:r w:rsidRPr="007876EA">
        <w:rPr>
          <w:noProof/>
        </w:rPr>
        <w:t xml:space="preserve"> posłuży efektywnemu zarządzaniu w administracji publicznej, w tym w</w:t>
      </w:r>
      <w:r>
        <w:rPr>
          <w:noProof/>
        </w:rPr>
        <w:t> </w:t>
      </w:r>
      <w:r w:rsidRPr="007876EA">
        <w:rPr>
          <w:noProof/>
        </w:rPr>
        <w:t xml:space="preserve">obszarze zdrowia, </w:t>
      </w:r>
      <w:r w:rsidR="00C47EA7">
        <w:rPr>
          <w:noProof/>
        </w:rPr>
        <w:t xml:space="preserve">sprawiedliwości, </w:t>
      </w:r>
      <w:r w:rsidRPr="007876EA">
        <w:rPr>
          <w:noProof/>
        </w:rPr>
        <w:t xml:space="preserve">bezpieczeństwa, klimatu, ochrony środowiska </w:t>
      </w:r>
      <w:r w:rsidR="00173CDA" w:rsidRPr="007876EA">
        <w:rPr>
          <w:noProof/>
        </w:rPr>
        <w:t>i</w:t>
      </w:r>
      <w:r w:rsidR="00173CDA">
        <w:rPr>
          <w:noProof/>
        </w:rPr>
        <w:t> </w:t>
      </w:r>
      <w:r w:rsidRPr="007876EA">
        <w:rPr>
          <w:noProof/>
        </w:rPr>
        <w:t xml:space="preserve">kultury. </w:t>
      </w:r>
      <w:ins w:id="513" w:author="Magdalena Piotrowska" w:date="2021-12-06T18:48:00Z">
        <w:r w:rsidR="00210334" w:rsidRPr="00210334">
          <w:rPr>
            <w:noProof/>
          </w:rPr>
          <w:t xml:space="preserve">Każdy zainteresowany </w:t>
        </w:r>
        <w:r w:rsidR="00210334" w:rsidRPr="00210334">
          <w:rPr>
            <w:noProof/>
          </w:rPr>
          <w:lastRenderedPageBreak/>
          <w:t xml:space="preserve">użytkownik będzie mógł również wykorzystywać udostępniane przez sektor publiczny informacje w produktach i usługach. Więcej danych będzie mogło również zostać wykorzystane w pracach analitycznych, badaniach czy na potrzeby rozwiązań sztucznej inteligencji. </w:t>
        </w:r>
      </w:ins>
      <w:r w:rsidRPr="007876EA">
        <w:rPr>
          <w:noProof/>
        </w:rPr>
        <w:t xml:space="preserve">Program zakłada  działania zwiększające otwartość oraz poziom ponownego wykorzystania danych z zasobów </w:t>
      </w:r>
      <w:r w:rsidRPr="00D81144">
        <w:rPr>
          <w:noProof/>
        </w:rPr>
        <w:t>kultury</w:t>
      </w:r>
      <w:ins w:id="514" w:author="Magdalena Piotrowska" w:date="2021-12-08T11:51:00Z">
        <w:r w:rsidR="00246F66" w:rsidRPr="00D81144">
          <w:rPr>
            <w:noProof/>
          </w:rPr>
          <w:t xml:space="preserve"> (w tym niebędących ISP)</w:t>
        </w:r>
      </w:ins>
      <w:r w:rsidRPr="00D81144">
        <w:rPr>
          <w:noProof/>
        </w:rPr>
        <w:t>, nauki i administracji. Wsparcie udzielane będzie także na budowę</w:t>
      </w:r>
      <w:ins w:id="515" w:author="Magdalena Piotrowska" w:date="2021-12-08T11:51:00Z">
        <w:r w:rsidR="00246F66" w:rsidRPr="00D81144">
          <w:rPr>
            <w:noProof/>
          </w:rPr>
          <w:t xml:space="preserve"> lub modernizację</w:t>
        </w:r>
      </w:ins>
      <w:r w:rsidRPr="00D81144">
        <w:rPr>
          <w:noProof/>
        </w:rPr>
        <w:t xml:space="preserve"> i udostępnianie rozwiązań informatycznych do prowadzenia</w:t>
      </w:r>
      <w:r w:rsidRPr="007876EA">
        <w:rPr>
          <w:noProof/>
        </w:rPr>
        <w:t xml:space="preserve"> zaawansowanej analityki danych z wykorzystaniem </w:t>
      </w:r>
      <w:r>
        <w:rPr>
          <w:noProof/>
        </w:rPr>
        <w:t>nowych technologii.</w:t>
      </w:r>
    </w:p>
    <w:p w:rsidR="00AA09C1" w:rsidRPr="007876EA" w:rsidRDefault="00AA09C1" w:rsidP="00AA09C1">
      <w:pPr>
        <w:spacing w:after="0"/>
        <w:rPr>
          <w:noProof/>
        </w:rPr>
      </w:pPr>
      <w:r w:rsidRPr="007876EA">
        <w:rPr>
          <w:noProof/>
        </w:rPr>
        <w:t>W ramach powyższego zakresu realizowane będą działania zwiększające dostępność ISP na przykład poprzez:</w:t>
      </w:r>
    </w:p>
    <w:p w:rsidR="00AA09C1" w:rsidRPr="007876EA" w:rsidRDefault="00AA09C1" w:rsidP="00AA09C1">
      <w:pPr>
        <w:pStyle w:val="Akapitzlist"/>
        <w:numPr>
          <w:ilvl w:val="0"/>
          <w:numId w:val="47"/>
        </w:numPr>
        <w:rPr>
          <w:noProof/>
        </w:rPr>
      </w:pPr>
      <w:r w:rsidRPr="007876EA">
        <w:rPr>
          <w:noProof/>
        </w:rPr>
        <w:t xml:space="preserve">poprawę jakości danych, poziomu otwartości i standaryzację </w:t>
      </w:r>
      <w:r>
        <w:rPr>
          <w:noProof/>
        </w:rPr>
        <w:t xml:space="preserve">wymiany </w:t>
      </w:r>
      <w:r w:rsidRPr="007876EA">
        <w:rPr>
          <w:noProof/>
        </w:rPr>
        <w:t>danych udostępnianych również za pośrednictwem API,</w:t>
      </w:r>
      <w:ins w:id="516" w:author="Magdalena Piotrowska" w:date="2021-12-01T12:51:00Z">
        <w:r w:rsidR="00A81546">
          <w:rPr>
            <w:noProof/>
          </w:rPr>
          <w:t xml:space="preserve"> w tym w sprawozdawczości jednostek administracji publicznej </w:t>
        </w:r>
      </w:ins>
      <w:ins w:id="517" w:author="Magdalena Piotrowska" w:date="2021-12-01T12:52:00Z">
        <w:r w:rsidR="00A81546">
          <w:rPr>
            <w:noProof/>
          </w:rPr>
          <w:t>w celu zmniejszenia pracochłonności przygotowywanych sprawozdań,</w:t>
        </w:r>
      </w:ins>
    </w:p>
    <w:p w:rsidR="00AA09C1" w:rsidRPr="007876EA" w:rsidRDefault="00AA09C1" w:rsidP="00AA09C1">
      <w:pPr>
        <w:pStyle w:val="Akapitzlist"/>
        <w:numPr>
          <w:ilvl w:val="0"/>
          <w:numId w:val="47"/>
        </w:numPr>
        <w:rPr>
          <w:noProof/>
        </w:rPr>
      </w:pPr>
      <w:r w:rsidRPr="007876EA">
        <w:rPr>
          <w:noProof/>
        </w:rPr>
        <w:t>digitalizację zasobów kultury, administracji i nauki (m.in. dane z badań naukowych oraz zasobów edukacyjnych finansowanych ze środków publicznych),</w:t>
      </w:r>
    </w:p>
    <w:p w:rsidR="00AA09C1" w:rsidRPr="007876EA" w:rsidRDefault="00AA09C1" w:rsidP="00AA09C1">
      <w:pPr>
        <w:pStyle w:val="Akapitzlist"/>
        <w:numPr>
          <w:ilvl w:val="0"/>
          <w:numId w:val="47"/>
        </w:numPr>
        <w:rPr>
          <w:noProof/>
        </w:rPr>
      </w:pPr>
      <w:r w:rsidRPr="007876EA">
        <w:rPr>
          <w:noProof/>
        </w:rPr>
        <w:t xml:space="preserve">opracowywanie narzędzi pozwalających na udostępnianie oraz wykorzystywanie danych dynamicznych </w:t>
      </w:r>
      <w:r w:rsidR="00EA3124">
        <w:rPr>
          <w:noProof/>
        </w:rPr>
        <w:t>i</w:t>
      </w:r>
      <w:r w:rsidR="00EA3124" w:rsidRPr="007876EA">
        <w:rPr>
          <w:noProof/>
        </w:rPr>
        <w:t xml:space="preserve"> </w:t>
      </w:r>
      <w:r w:rsidRPr="007876EA">
        <w:rPr>
          <w:noProof/>
        </w:rPr>
        <w:t>danych wysokiej wartości</w:t>
      </w:r>
      <w:r>
        <w:rPr>
          <w:noProof/>
        </w:rPr>
        <w:t xml:space="preserve"> oraz budowę API,</w:t>
      </w:r>
    </w:p>
    <w:p w:rsidR="00AA09C1" w:rsidRPr="007876EA" w:rsidRDefault="00AA09C1" w:rsidP="00AA09C1">
      <w:pPr>
        <w:pStyle w:val="Akapitzlist"/>
        <w:numPr>
          <w:ilvl w:val="0"/>
          <w:numId w:val="47"/>
        </w:numPr>
        <w:rPr>
          <w:noProof/>
        </w:rPr>
      </w:pPr>
      <w:r w:rsidRPr="007876EA">
        <w:rPr>
          <w:noProof/>
        </w:rPr>
        <w:t>dostosowanie danych do standardów, w tym tych opracowanych przez ministra właściwego ds. informatyzacji,</w:t>
      </w:r>
    </w:p>
    <w:p w:rsidR="00AA09C1" w:rsidRPr="007876EA" w:rsidRDefault="00AA09C1" w:rsidP="00AA09C1">
      <w:pPr>
        <w:pStyle w:val="Akapitzlist"/>
        <w:numPr>
          <w:ilvl w:val="0"/>
          <w:numId w:val="47"/>
        </w:numPr>
        <w:rPr>
          <w:noProof/>
        </w:rPr>
      </w:pPr>
      <w:r w:rsidRPr="007876EA">
        <w:rPr>
          <w:noProof/>
        </w:rPr>
        <w:t xml:space="preserve">budowę i rozbudowę infrastruktury do przechowywania i udostępniania </w:t>
      </w:r>
      <w:r w:rsidR="00EA3124">
        <w:rPr>
          <w:noProof/>
        </w:rPr>
        <w:t>danych</w:t>
      </w:r>
      <w:r w:rsidRPr="007876EA">
        <w:rPr>
          <w:noProof/>
        </w:rPr>
        <w:t>, w</w:t>
      </w:r>
      <w:r>
        <w:rPr>
          <w:noProof/>
        </w:rPr>
        <w:t> </w:t>
      </w:r>
      <w:r w:rsidRPr="007876EA">
        <w:rPr>
          <w:noProof/>
        </w:rPr>
        <w:t>tym zapewnienie interopreacyjności systemów udostępniających dane do ponownego wykorzystania, integrację i ha</w:t>
      </w:r>
      <w:r w:rsidR="003C025F">
        <w:rPr>
          <w:noProof/>
        </w:rPr>
        <w:t>r</w:t>
      </w:r>
      <w:r w:rsidRPr="007876EA">
        <w:rPr>
          <w:noProof/>
        </w:rPr>
        <w:t>monizację danych,</w:t>
      </w:r>
    </w:p>
    <w:p w:rsidR="00AA09C1" w:rsidRPr="007876EA" w:rsidRDefault="00AA09C1" w:rsidP="00AA09C1">
      <w:pPr>
        <w:pStyle w:val="Akapitzlist"/>
        <w:numPr>
          <w:ilvl w:val="0"/>
          <w:numId w:val="47"/>
        </w:numPr>
        <w:rPr>
          <w:noProof/>
        </w:rPr>
      </w:pPr>
      <w:r w:rsidRPr="007876EA">
        <w:rPr>
          <w:noProof/>
        </w:rPr>
        <w:t>zwiększenie wymiany danych B2G</w:t>
      </w:r>
      <w:r w:rsidRPr="007876EA">
        <w:rPr>
          <w:b/>
          <w:noProof/>
          <w:vertAlign w:val="superscript"/>
        </w:rPr>
        <w:footnoteReference w:id="39"/>
      </w:r>
      <w:r w:rsidRPr="007876EA">
        <w:rPr>
          <w:noProof/>
        </w:rPr>
        <w:t xml:space="preserve"> oraz G2G</w:t>
      </w:r>
      <w:r w:rsidRPr="007876EA">
        <w:rPr>
          <w:b/>
          <w:noProof/>
          <w:vertAlign w:val="superscript"/>
        </w:rPr>
        <w:footnoteReference w:id="40"/>
      </w:r>
      <w:r w:rsidRPr="007876EA">
        <w:rPr>
          <w:noProof/>
        </w:rPr>
        <w:t xml:space="preserve"> w celu lepszego wykorzystania potencjału danych przez administrację publiczną,</w:t>
      </w:r>
    </w:p>
    <w:p w:rsidR="00AA09C1" w:rsidRDefault="00AA09C1" w:rsidP="00AA09C1">
      <w:pPr>
        <w:pStyle w:val="Akapitzlist"/>
        <w:numPr>
          <w:ilvl w:val="0"/>
          <w:numId w:val="47"/>
        </w:numPr>
        <w:rPr>
          <w:noProof/>
        </w:rPr>
      </w:pPr>
      <w:r>
        <w:rPr>
          <w:noProof/>
        </w:rPr>
        <w:t xml:space="preserve">zakup, </w:t>
      </w:r>
      <w:r w:rsidRPr="007876EA">
        <w:rPr>
          <w:noProof/>
        </w:rPr>
        <w:t>tworzenie i udostępnianie narzędzi do analityki danych,</w:t>
      </w:r>
    </w:p>
    <w:p w:rsidR="00EA3124" w:rsidRPr="007876EA" w:rsidRDefault="00EA3124" w:rsidP="00EA3124">
      <w:pPr>
        <w:pStyle w:val="Akapitzlist"/>
        <w:numPr>
          <w:ilvl w:val="0"/>
          <w:numId w:val="47"/>
        </w:numPr>
        <w:rPr>
          <w:noProof/>
        </w:rPr>
      </w:pPr>
      <w:r w:rsidRPr="00EA3124">
        <w:rPr>
          <w:noProof/>
        </w:rPr>
        <w:t>udzielanie wsparcia analitycznego w zakresie udostępniania danych do ponownego wykorzystywania</w:t>
      </w:r>
      <w:r>
        <w:rPr>
          <w:noProof/>
        </w:rPr>
        <w:t>,</w:t>
      </w:r>
    </w:p>
    <w:p w:rsidR="00AA09C1" w:rsidRPr="007876EA" w:rsidRDefault="00AA09C1" w:rsidP="00AA09C1">
      <w:pPr>
        <w:pStyle w:val="Akapitzlist"/>
        <w:numPr>
          <w:ilvl w:val="0"/>
          <w:numId w:val="47"/>
        </w:numPr>
        <w:rPr>
          <w:noProof/>
        </w:rPr>
      </w:pPr>
      <w:r w:rsidRPr="007876EA">
        <w:rPr>
          <w:noProof/>
        </w:rPr>
        <w:t>upowszechnianie wiedzy i informacji nt. otwierania i ponownego wykorzystywania otwartych zasobów,</w:t>
      </w:r>
    </w:p>
    <w:p w:rsidR="00AA09C1" w:rsidRPr="007876EA" w:rsidRDefault="00AA09C1" w:rsidP="00AA09C1">
      <w:pPr>
        <w:pStyle w:val="Akapitzlist"/>
        <w:numPr>
          <w:ilvl w:val="0"/>
          <w:numId w:val="47"/>
        </w:numPr>
        <w:rPr>
          <w:noProof/>
        </w:rPr>
      </w:pPr>
      <w:r w:rsidRPr="007876EA">
        <w:rPr>
          <w:noProof/>
        </w:rPr>
        <w:t xml:space="preserve">badanie rynku </w:t>
      </w:r>
      <w:r w:rsidR="00EA3124">
        <w:rPr>
          <w:noProof/>
        </w:rPr>
        <w:t>ponownego wykorzystywania</w:t>
      </w:r>
      <w:r w:rsidR="00B40152">
        <w:rPr>
          <w:noProof/>
        </w:rPr>
        <w:t xml:space="preserve"> </w:t>
      </w:r>
      <w:r w:rsidRPr="007876EA">
        <w:rPr>
          <w:noProof/>
        </w:rPr>
        <w:t>danych</w:t>
      </w:r>
      <w:r>
        <w:rPr>
          <w:noProof/>
        </w:rPr>
        <w:t>,</w:t>
      </w:r>
    </w:p>
    <w:p w:rsidR="00AA09C1" w:rsidRPr="007876EA" w:rsidRDefault="00AA09C1" w:rsidP="00AA09C1">
      <w:pPr>
        <w:pStyle w:val="Akapitzlist"/>
        <w:numPr>
          <w:ilvl w:val="0"/>
          <w:numId w:val="47"/>
        </w:numPr>
        <w:rPr>
          <w:noProof/>
        </w:rPr>
      </w:pPr>
      <w:r w:rsidRPr="007876EA">
        <w:rPr>
          <w:noProof/>
        </w:rPr>
        <w:t>rozpoznanie potrzeb jak najszerszej grupy interesariuszy (m.in. organizacje pozarządowe, środowiska naukowe i akademickie, zwykli obywatele) w obszarze wykorzystywania danych publicznych</w:t>
      </w:r>
      <w:r>
        <w:rPr>
          <w:noProof/>
        </w:rPr>
        <w:t>,</w:t>
      </w:r>
    </w:p>
    <w:p w:rsidR="00AA09C1" w:rsidRDefault="00AA09C1" w:rsidP="00AA09C1">
      <w:pPr>
        <w:pStyle w:val="Akapitzlist"/>
        <w:numPr>
          <w:ilvl w:val="0"/>
          <w:numId w:val="47"/>
        </w:numPr>
        <w:rPr>
          <w:noProof/>
        </w:rPr>
      </w:pPr>
      <w:r w:rsidRPr="007876EA">
        <w:rPr>
          <w:noProof/>
        </w:rPr>
        <w:lastRenderedPageBreak/>
        <w:t>wsparcie wymiany danych między przedsiębiorcami (B2B</w:t>
      </w:r>
      <w:r w:rsidRPr="007876EA">
        <w:rPr>
          <w:b/>
          <w:noProof/>
          <w:vertAlign w:val="superscript"/>
        </w:rPr>
        <w:footnoteReference w:id="41"/>
      </w:r>
      <w:r w:rsidRPr="007876EA">
        <w:rPr>
          <w:noProof/>
        </w:rPr>
        <w:t>) oraz dzielenia się danymi z sektorem publicznym (B2G).</w:t>
      </w:r>
    </w:p>
    <w:p w:rsidR="00AA09C1" w:rsidRPr="007876EA" w:rsidRDefault="00AA09C1" w:rsidP="00AA09C1">
      <w:pPr>
        <w:pStyle w:val="Nagwek4"/>
        <w:rPr>
          <w:noProof/>
        </w:rPr>
      </w:pPr>
      <w:r w:rsidRPr="007876EA">
        <w:rPr>
          <w:noProof/>
        </w:rPr>
        <w:t>Cyfrowa dostępność i ponowne wykorzystanie informacji przez przedsiębiorstwa</w:t>
      </w:r>
    </w:p>
    <w:p w:rsidR="00AA09C1" w:rsidRPr="007876EA" w:rsidRDefault="00AA09C1" w:rsidP="00AA09C1">
      <w:pPr>
        <w:rPr>
          <w:noProof/>
        </w:rPr>
      </w:pPr>
      <w:r w:rsidRPr="007876EA">
        <w:rPr>
          <w:noProof/>
        </w:rPr>
        <w:t xml:space="preserve">Swobodny dostęp oraz wykorzystanie danych publicznych i prywatnych przyczyni się do rozwoju przedsiębiorstw i wzrostu ich konkurencyjności. Istotnym czynnikiem wzrostu gospodarczego może być zapewnienie dostępu </w:t>
      </w:r>
      <w:ins w:id="518" w:author="Magdalena Piotrowska" w:date="2021-12-06T19:03:00Z">
        <w:r w:rsidR="00637C98">
          <w:rPr>
            <w:noProof/>
          </w:rPr>
          <w:t>w szczeg</w:t>
        </w:r>
      </w:ins>
      <w:ins w:id="519" w:author="Magdalena Piotrowska" w:date="2021-12-06T19:04:00Z">
        <w:r w:rsidR="00637C98">
          <w:rPr>
            <w:noProof/>
          </w:rPr>
          <w:t xml:space="preserve">ólności </w:t>
        </w:r>
      </w:ins>
      <w:r w:rsidRPr="007876EA">
        <w:rPr>
          <w:noProof/>
        </w:rPr>
        <w:t xml:space="preserve">do dynamicznych zbiorów danych za pośrednictwem interfejsów </w:t>
      </w:r>
      <w:del w:id="520" w:author="Magdalena Piotrowska" w:date="2021-12-06T13:32:00Z">
        <w:r w:rsidRPr="007876EA" w:rsidDel="003017C1">
          <w:rPr>
            <w:noProof/>
          </w:rPr>
          <w:delText xml:space="preserve">programowania </w:delText>
        </w:r>
      </w:del>
      <w:ins w:id="521" w:author="Magdalena Piotrowska" w:date="2021-12-06T13:32:00Z">
        <w:r w:rsidR="003017C1">
          <w:rPr>
            <w:noProof/>
          </w:rPr>
          <w:t>programistycznych</w:t>
        </w:r>
        <w:r w:rsidR="003017C1" w:rsidRPr="007876EA">
          <w:rPr>
            <w:noProof/>
          </w:rPr>
          <w:t xml:space="preserve"> </w:t>
        </w:r>
      </w:ins>
      <w:r w:rsidRPr="007876EA">
        <w:rPr>
          <w:noProof/>
        </w:rPr>
        <w:t>aplikacji. Wykorzystywanie danych i analityki biznesowej do podejmowania bieżących decyzji w</w:t>
      </w:r>
      <w:r>
        <w:rPr>
          <w:noProof/>
        </w:rPr>
        <w:t> </w:t>
      </w:r>
      <w:r w:rsidRPr="007876EA">
        <w:rPr>
          <w:noProof/>
        </w:rPr>
        <w:t>przedsiębiorstwach będzie miało wpływ na zwiększenie ich produktywności i</w:t>
      </w:r>
      <w:r>
        <w:rPr>
          <w:noProof/>
        </w:rPr>
        <w:t> </w:t>
      </w:r>
      <w:r w:rsidRPr="007876EA">
        <w:rPr>
          <w:noProof/>
        </w:rPr>
        <w:t>zyskowności. Szersze użycie danych przez przedsiębiorstwa, a w szczególności MŚP, prowadzić będzie do podniesienia ich efektywności, redukcji kosztów operacyjnych i utrzymania oraz wzrostu satysfakcji klientów. Wykorzystanie dużych zbiorów danych będzie prowadziło także do wykreowania nowych strumieni przychodów. Dlatego też istotne jest wzajemne dzielenie się danymi przez przedsiębiorstwa. Będzie ono wymagało obopólnego zaufania partnerów wymiany danych opartego o wypracowane standardy współpracy w zakresie organizacyjnym, technicznym i prawnym. Promowane będzie również udostępnianie danych prywatnych instytucjom publicznym</w:t>
      </w:r>
      <w:r w:rsidR="00186DFE">
        <w:rPr>
          <w:noProof/>
        </w:rPr>
        <w:t>,</w:t>
      </w:r>
      <w:r w:rsidRPr="007876EA">
        <w:rPr>
          <w:noProof/>
        </w:rPr>
        <w:t xml:space="preserve"> podmiotom systemu szkolnictwa wyższego i</w:t>
      </w:r>
      <w:r>
        <w:rPr>
          <w:noProof/>
        </w:rPr>
        <w:t> </w:t>
      </w:r>
      <w:r w:rsidRPr="007876EA">
        <w:rPr>
          <w:noProof/>
        </w:rPr>
        <w:t>nauki w celu rea</w:t>
      </w:r>
      <w:r>
        <w:rPr>
          <w:noProof/>
        </w:rPr>
        <w:t>lizacji interesu publicznego.</w:t>
      </w:r>
    </w:p>
    <w:p w:rsidR="00AA09C1" w:rsidRPr="007876EA" w:rsidRDefault="00AA09C1" w:rsidP="00AA09C1">
      <w:pPr>
        <w:rPr>
          <w:noProof/>
        </w:rPr>
      </w:pPr>
      <w:r w:rsidRPr="007876EA">
        <w:rPr>
          <w:noProof/>
        </w:rPr>
        <w:t>Celem planowanej interwencji jest wzrost wykorzystania wysokiej jakości danych prywatnych i publicznych.</w:t>
      </w:r>
    </w:p>
    <w:p w:rsidR="00AA09C1" w:rsidRPr="007876EA" w:rsidRDefault="00AA09C1" w:rsidP="00AA09C1">
      <w:pPr>
        <w:spacing w:after="0"/>
        <w:rPr>
          <w:noProof/>
        </w:rPr>
      </w:pPr>
      <w:r w:rsidRPr="007876EA">
        <w:rPr>
          <w:noProof/>
        </w:rPr>
        <w:t>Planowany zakres realizowany będzie na przykład poprzez:</w:t>
      </w:r>
    </w:p>
    <w:p w:rsidR="00AA09C1" w:rsidRPr="007876EA" w:rsidRDefault="00AA09C1" w:rsidP="00AA09C1">
      <w:pPr>
        <w:pStyle w:val="Akapitzlist"/>
        <w:numPr>
          <w:ilvl w:val="0"/>
          <w:numId w:val="48"/>
        </w:numPr>
        <w:rPr>
          <w:noProof/>
        </w:rPr>
      </w:pPr>
      <w:r w:rsidRPr="007876EA">
        <w:rPr>
          <w:noProof/>
        </w:rPr>
        <w:t>rozwijanie e-usług opartych o otwarte dane m.in. budowę aplikacji wykorzystujących udostępnione dotychczas ISP oraz wdrożone e-usługi publiczne,</w:t>
      </w:r>
    </w:p>
    <w:p w:rsidR="00AA09C1" w:rsidRPr="007876EA" w:rsidRDefault="00AA09C1" w:rsidP="00AA09C1">
      <w:pPr>
        <w:pStyle w:val="Akapitzlist"/>
        <w:numPr>
          <w:ilvl w:val="0"/>
          <w:numId w:val="48"/>
        </w:numPr>
        <w:rPr>
          <w:noProof/>
        </w:rPr>
      </w:pPr>
      <w:r w:rsidRPr="007876EA">
        <w:rPr>
          <w:noProof/>
        </w:rPr>
        <w:t>działania wspierające wykorzystanie i analitykę danych przez przedsiębiorstwa, w</w:t>
      </w:r>
      <w:r>
        <w:rPr>
          <w:noProof/>
        </w:rPr>
        <w:t> </w:t>
      </w:r>
      <w:r w:rsidRPr="007876EA">
        <w:rPr>
          <w:noProof/>
        </w:rPr>
        <w:t xml:space="preserve">tym </w:t>
      </w:r>
      <w:r>
        <w:rPr>
          <w:noProof/>
        </w:rPr>
        <w:t>wykorzystanie narzędzi typu BI,</w:t>
      </w:r>
    </w:p>
    <w:p w:rsidR="00AA09C1" w:rsidRPr="007876EA" w:rsidRDefault="00AA09C1" w:rsidP="00AA09C1">
      <w:pPr>
        <w:pStyle w:val="Akapitzlist"/>
        <w:numPr>
          <w:ilvl w:val="0"/>
          <w:numId w:val="48"/>
        </w:numPr>
        <w:rPr>
          <w:noProof/>
        </w:rPr>
      </w:pPr>
      <w:r w:rsidRPr="007876EA">
        <w:rPr>
          <w:noProof/>
        </w:rPr>
        <w:t>tworzenie standardów danych gromadzonych przez przedsiębiorstwa zapewniaj</w:t>
      </w:r>
      <w:r>
        <w:rPr>
          <w:noProof/>
        </w:rPr>
        <w:t>ących interoperacyjność danych,</w:t>
      </w:r>
    </w:p>
    <w:p w:rsidR="00AA09C1" w:rsidRPr="007876EA" w:rsidRDefault="00AA09C1" w:rsidP="00AA09C1">
      <w:pPr>
        <w:pStyle w:val="Akapitzlist"/>
        <w:numPr>
          <w:ilvl w:val="0"/>
          <w:numId w:val="48"/>
        </w:numPr>
        <w:rPr>
          <w:noProof/>
        </w:rPr>
      </w:pPr>
      <w:r w:rsidRPr="007876EA">
        <w:rPr>
          <w:noProof/>
        </w:rPr>
        <w:t xml:space="preserve">wytwarzanie standardów </w:t>
      </w:r>
      <w:r>
        <w:rPr>
          <w:noProof/>
        </w:rPr>
        <w:t xml:space="preserve">wymiany danych </w:t>
      </w:r>
      <w:r w:rsidRPr="007876EA">
        <w:rPr>
          <w:noProof/>
        </w:rPr>
        <w:t>oraz budowę API, w tym narzędzi umożliwiających dostęp w czasie rzecz</w:t>
      </w:r>
      <w:r>
        <w:rPr>
          <w:noProof/>
        </w:rPr>
        <w:t>ywistym do danych dynamicznych,</w:t>
      </w:r>
    </w:p>
    <w:p w:rsidR="00AA09C1" w:rsidRPr="007876EA" w:rsidRDefault="00AA09C1" w:rsidP="00AA09C1">
      <w:pPr>
        <w:pStyle w:val="Akapitzlist"/>
        <w:numPr>
          <w:ilvl w:val="0"/>
          <w:numId w:val="48"/>
        </w:numPr>
        <w:rPr>
          <w:noProof/>
        </w:rPr>
      </w:pPr>
      <w:r w:rsidRPr="007876EA">
        <w:rPr>
          <w:noProof/>
        </w:rPr>
        <w:lastRenderedPageBreak/>
        <w:t>rozwijanie infrastruktury wymiany danych - tworzenie platform oraz partnerstw służących gromadzeniu i wymianie danych między przedsiębiorstwami jako narzędzi wspierających dzielenie się danymi,</w:t>
      </w:r>
    </w:p>
    <w:p w:rsidR="00AA09C1" w:rsidRPr="007876EA" w:rsidRDefault="00AA09C1" w:rsidP="00AA09C1">
      <w:pPr>
        <w:pStyle w:val="Akapitzlist"/>
        <w:numPr>
          <w:ilvl w:val="0"/>
          <w:numId w:val="48"/>
        </w:numPr>
        <w:rPr>
          <w:noProof/>
        </w:rPr>
      </w:pPr>
      <w:r w:rsidRPr="007876EA">
        <w:rPr>
          <w:noProof/>
        </w:rPr>
        <w:t>zwiększenie wymiany danych B2G</w:t>
      </w:r>
      <w:r>
        <w:rPr>
          <w:noProof/>
        </w:rPr>
        <w:t>, w tym</w:t>
      </w:r>
      <w:r w:rsidRPr="007876EA">
        <w:rPr>
          <w:noProof/>
        </w:rPr>
        <w:t xml:space="preserve"> w oparciu o przesłankę interesu publicznego,</w:t>
      </w:r>
    </w:p>
    <w:p w:rsidR="00AA09C1" w:rsidRDefault="00AA09C1" w:rsidP="00AA09C1">
      <w:pPr>
        <w:pStyle w:val="Akapitzlist"/>
        <w:numPr>
          <w:ilvl w:val="0"/>
          <w:numId w:val="48"/>
        </w:numPr>
        <w:rPr>
          <w:noProof/>
        </w:rPr>
      </w:pPr>
      <w:r w:rsidRPr="007876EA">
        <w:rPr>
          <w:noProof/>
        </w:rPr>
        <w:t>wspieranie kultury wymiany danych biznesu, nauki, kultury i administracji (budowanie świadomości nt. korzyści z wymiany danych, budowanie zaufania, promowanie dobrych praktyk dzielenia się danymi) oraz rozwój etyki danych,</w:t>
      </w:r>
    </w:p>
    <w:p w:rsidR="00AA09C1" w:rsidRPr="003A266B" w:rsidRDefault="00AA09C1" w:rsidP="00AA09C1">
      <w:pPr>
        <w:pStyle w:val="Akapitzlist"/>
        <w:numPr>
          <w:ilvl w:val="0"/>
          <w:numId w:val="48"/>
        </w:numPr>
        <w:rPr>
          <w:noProof/>
        </w:rPr>
      </w:pPr>
      <w:r w:rsidRPr="003A266B">
        <w:rPr>
          <w:noProof/>
        </w:rPr>
        <w:t>stymulowanie ponownego wykorzystania danych w przedsiębiorstwach oraz zwiększenia podaży danych o wysokim potencjale wykorzystania.</w:t>
      </w:r>
    </w:p>
    <w:p w:rsidR="00AA09C1" w:rsidRPr="007876EA" w:rsidRDefault="00AA09C1" w:rsidP="00AA09C1">
      <w:pPr>
        <w:pStyle w:val="Nagwek3"/>
        <w:rPr>
          <w:noProof/>
        </w:rPr>
      </w:pPr>
      <w:bookmarkStart w:id="522" w:name="_Toc69396184"/>
      <w:bookmarkStart w:id="523" w:name="_Toc69396984"/>
      <w:bookmarkStart w:id="524" w:name="_Toc69489704"/>
      <w:bookmarkStart w:id="525" w:name="_Toc69732697"/>
      <w:bookmarkStart w:id="526" w:name="_Toc87283019"/>
      <w:r w:rsidRPr="007876EA">
        <w:rPr>
          <w:noProof/>
        </w:rPr>
        <w:t xml:space="preserve">2.4: </w:t>
      </w:r>
      <w:r w:rsidR="00E03C87">
        <w:rPr>
          <w:noProof/>
        </w:rPr>
        <w:t>W</w:t>
      </w:r>
      <w:r w:rsidRPr="007876EA">
        <w:rPr>
          <w:noProof/>
        </w:rPr>
        <w:t>spółpraca międzysektorowa na rzecz cyfrowych rozwiązań problemów społeczno-gospodarczych</w:t>
      </w:r>
      <w:bookmarkEnd w:id="522"/>
      <w:bookmarkEnd w:id="523"/>
      <w:bookmarkEnd w:id="524"/>
      <w:bookmarkEnd w:id="525"/>
      <w:bookmarkEnd w:id="526"/>
    </w:p>
    <w:p w:rsidR="00AA09C1" w:rsidRPr="007876EA" w:rsidRDefault="00AA09C1" w:rsidP="00AA09C1">
      <w:pPr>
        <w:rPr>
          <w:noProof/>
        </w:rPr>
      </w:pPr>
      <w:r w:rsidRPr="007876EA">
        <w:rPr>
          <w:noProof/>
        </w:rPr>
        <w:t>Cyfrowe wyzwania kreują zapotrzebowanie na nowe rozwiązania skalowalne w</w:t>
      </w:r>
      <w:r>
        <w:rPr>
          <w:noProof/>
        </w:rPr>
        <w:t> </w:t>
      </w:r>
      <w:r w:rsidRPr="007876EA">
        <w:rPr>
          <w:noProof/>
        </w:rPr>
        <w:t xml:space="preserve">różnych obszarach, w szczególności w </w:t>
      </w:r>
      <w:r w:rsidR="00C15670">
        <w:rPr>
          <w:noProof/>
        </w:rPr>
        <w:t xml:space="preserve">transporcie, </w:t>
      </w:r>
      <w:r w:rsidRPr="007876EA">
        <w:rPr>
          <w:noProof/>
        </w:rPr>
        <w:t xml:space="preserve">edukacji, zdrowiu, </w:t>
      </w:r>
      <w:r>
        <w:rPr>
          <w:noProof/>
        </w:rPr>
        <w:t>energetyce, ochronie środowiska</w:t>
      </w:r>
      <w:r w:rsidRPr="007876EA">
        <w:rPr>
          <w:noProof/>
        </w:rPr>
        <w:t>, przedsiębiorczości, rolnictwe, gospodarce morskiej. Interwencja wyjdzie na przeciw wyzwaniom społeczno-gospodarczym poprzez wdrożenie nowoczesnych rozwiązań informatycznych i techn</w:t>
      </w:r>
      <w:r>
        <w:rPr>
          <w:noProof/>
        </w:rPr>
        <w:t>icznych</w:t>
      </w:r>
      <w:r w:rsidRPr="007876EA">
        <w:rPr>
          <w:noProof/>
        </w:rPr>
        <w:t xml:space="preserve"> w ramach współpracy międzysektorowej</w:t>
      </w:r>
      <w:r w:rsidR="00484BBF">
        <w:rPr>
          <w:noProof/>
        </w:rPr>
        <w:t>,</w:t>
      </w:r>
      <w:r w:rsidRPr="007876EA">
        <w:rPr>
          <w:noProof/>
        </w:rPr>
        <w:t xml:space="preserve"> obejmującej w szczególności administrację publiczną, przedsiębiorców, uczelnie i</w:t>
      </w:r>
      <w:r w:rsidR="007506C1">
        <w:rPr>
          <w:noProof/>
        </w:rPr>
        <w:t xml:space="preserve"> </w:t>
      </w:r>
      <w:r w:rsidRPr="007876EA">
        <w:rPr>
          <w:noProof/>
        </w:rPr>
        <w:t>podmioty nauki. Przedsięwzięcia te przyczynią się do poprawy jakości życia obywateli oraz zwiększenia popytu na infrastrukturę szerokopasmową najnowszych generacji przez wykorzystanie nowoczesnych technologii w zakresie m.in. łączności, internetu rzeczy, sztucznej inteligencji.</w:t>
      </w:r>
    </w:p>
    <w:p w:rsidR="00AA09C1" w:rsidRPr="007876EA" w:rsidRDefault="00AA09C1" w:rsidP="00AA09C1">
      <w:pPr>
        <w:spacing w:after="0"/>
        <w:rPr>
          <w:noProof/>
        </w:rPr>
      </w:pPr>
      <w:r w:rsidRPr="007876EA">
        <w:rPr>
          <w:noProof/>
        </w:rPr>
        <w:t>Zakłada się, że w wyniku interwencji powstaną na przykład:</w:t>
      </w:r>
    </w:p>
    <w:p w:rsidR="00AA09C1" w:rsidRDefault="00AA09C1" w:rsidP="00AA09C1">
      <w:pPr>
        <w:pStyle w:val="Akapitzlist"/>
        <w:numPr>
          <w:ilvl w:val="0"/>
          <w:numId w:val="49"/>
        </w:numPr>
        <w:rPr>
          <w:noProof/>
        </w:rPr>
      </w:pPr>
      <w:r w:rsidRPr="007876EA">
        <w:rPr>
          <w:noProof/>
        </w:rPr>
        <w:t xml:space="preserve">skalowalne rozwiązania w zakresie zarządzania/nadzorowania (m.in. platforma inteligentnych miast i wsi – jako repozytorium wiedzy i </w:t>
      </w:r>
      <w:r w:rsidR="001A4A11">
        <w:rPr>
          <w:b/>
          <w:bCs/>
          <w:noProof/>
        </w:rPr>
        <w:t>„</w:t>
      </w:r>
      <w:r w:rsidR="00B5297E" w:rsidRPr="007876EA">
        <w:rPr>
          <w:noProof/>
        </w:rPr>
        <w:t>biblioteka</w:t>
      </w:r>
      <w:r w:rsidR="00B5297E" w:rsidRPr="00B5297E">
        <w:rPr>
          <w:b/>
          <w:bCs/>
          <w:noProof/>
        </w:rPr>
        <w:t>”</w:t>
      </w:r>
      <w:r w:rsidR="00B5297E" w:rsidRPr="00B5297E">
        <w:rPr>
          <w:noProof/>
        </w:rPr>
        <w:t xml:space="preserve"> </w:t>
      </w:r>
      <w:r w:rsidRPr="007876EA">
        <w:rPr>
          <w:noProof/>
        </w:rPr>
        <w:t>gotowych rozwiązań do ponownego wykorzystania</w:t>
      </w:r>
      <w:r w:rsidR="007C01AE">
        <w:rPr>
          <w:noProof/>
        </w:rPr>
        <w:t>)</w:t>
      </w:r>
      <w:r>
        <w:rPr>
          <w:noProof/>
        </w:rPr>
        <w:t>;</w:t>
      </w:r>
    </w:p>
    <w:p w:rsidR="00AA09C1" w:rsidRPr="00E85837" w:rsidRDefault="00AA09C1" w:rsidP="00AA09C1">
      <w:pPr>
        <w:pStyle w:val="Akapitzlist"/>
        <w:numPr>
          <w:ilvl w:val="0"/>
          <w:numId w:val="49"/>
        </w:numPr>
        <w:rPr>
          <w:noProof/>
        </w:rPr>
      </w:pPr>
      <w:r>
        <w:rPr>
          <w:noProof/>
        </w:rPr>
        <w:t>rozwiązania informatyczne</w:t>
      </w:r>
      <w:r w:rsidRPr="00E85837">
        <w:rPr>
          <w:noProof/>
        </w:rPr>
        <w:t xml:space="preserve"> do szerokiego zastosowania</w:t>
      </w:r>
      <w:r>
        <w:rPr>
          <w:noProof/>
        </w:rPr>
        <w:t>, z wykorzystaniem nowoczesnych technologii cyfrowych</w:t>
      </w:r>
      <w:r w:rsidRPr="00E85837">
        <w:rPr>
          <w:noProof/>
        </w:rPr>
        <w:t>, które przyczynią się do efektywnego wykorzystania danych z</w:t>
      </w:r>
      <w:r w:rsidR="00561B49">
        <w:rPr>
          <w:noProof/>
        </w:rPr>
        <w:t xml:space="preserve"> </w:t>
      </w:r>
      <w:r w:rsidRPr="00E85837">
        <w:rPr>
          <w:noProof/>
        </w:rPr>
        <w:t>korzyścią dla mieszkańców, przedsiębiorstw oraz turystów.</w:t>
      </w:r>
    </w:p>
    <w:p w:rsidR="00AA09C1" w:rsidRPr="007876EA" w:rsidRDefault="00AA09C1" w:rsidP="00AA09C1">
      <w:pPr>
        <w:pStyle w:val="Nagwek3"/>
        <w:rPr>
          <w:noProof/>
        </w:rPr>
      </w:pPr>
      <w:bookmarkStart w:id="527" w:name="_Toc69396185"/>
      <w:bookmarkStart w:id="528" w:name="_Toc69396985"/>
      <w:bookmarkStart w:id="529" w:name="_Toc69489705"/>
      <w:bookmarkStart w:id="530" w:name="_Toc69732698"/>
      <w:bookmarkStart w:id="531" w:name="_Toc87283020"/>
      <w:r w:rsidRPr="007876EA">
        <w:rPr>
          <w:noProof/>
        </w:rPr>
        <w:t>2.5: Wsparcie umiejętności cyfrowych</w:t>
      </w:r>
      <w:bookmarkEnd w:id="527"/>
      <w:bookmarkEnd w:id="528"/>
      <w:bookmarkEnd w:id="529"/>
      <w:bookmarkEnd w:id="530"/>
      <w:bookmarkEnd w:id="531"/>
    </w:p>
    <w:p w:rsidR="00AA09C1" w:rsidRPr="007876EA" w:rsidRDefault="00AA09C1" w:rsidP="00AA09C1">
      <w:pPr>
        <w:rPr>
          <w:noProof/>
        </w:rPr>
      </w:pPr>
      <w:r w:rsidRPr="007876EA">
        <w:rPr>
          <w:noProof/>
        </w:rPr>
        <w:t>Wyzwaniem dla perspektywy finansowej 2021-</w:t>
      </w:r>
      <w:r w:rsidR="00FA0A34">
        <w:rPr>
          <w:noProof/>
        </w:rPr>
        <w:t>20</w:t>
      </w:r>
      <w:r w:rsidRPr="007876EA">
        <w:rPr>
          <w:noProof/>
        </w:rPr>
        <w:t>27 jest zaspokojenie rosnącego zapotrzebowania</w:t>
      </w:r>
      <w:r>
        <w:rPr>
          <w:noProof/>
        </w:rPr>
        <w:t>,</w:t>
      </w:r>
      <w:r w:rsidRPr="007876EA">
        <w:rPr>
          <w:noProof/>
        </w:rPr>
        <w:t xml:space="preserve"> </w:t>
      </w:r>
      <w:r>
        <w:rPr>
          <w:noProof/>
        </w:rPr>
        <w:t xml:space="preserve">w szczególności </w:t>
      </w:r>
      <w:r w:rsidRPr="007876EA">
        <w:rPr>
          <w:noProof/>
        </w:rPr>
        <w:t>na z</w:t>
      </w:r>
      <w:r>
        <w:rPr>
          <w:noProof/>
        </w:rPr>
        <w:t>aawansowane kompetencje cyfrowe</w:t>
      </w:r>
      <w:r w:rsidRPr="007876EA">
        <w:rPr>
          <w:noProof/>
        </w:rPr>
        <w:t xml:space="preserve"> z takich obszarów, jak np.: analiza danych (data science) i uczenie maszynowe, robotyka i</w:t>
      </w:r>
      <w:r w:rsidR="003644EE">
        <w:rPr>
          <w:noProof/>
        </w:rPr>
        <w:t> </w:t>
      </w:r>
      <w:r w:rsidRPr="007876EA">
        <w:rPr>
          <w:noProof/>
        </w:rPr>
        <w:t xml:space="preserve">sensory, e-handel, cyberbezpieczeństwo, internet rzeczy, obliczenia kwantowe, czy </w:t>
      </w:r>
      <w:r w:rsidRPr="007876EA">
        <w:rPr>
          <w:noProof/>
        </w:rPr>
        <w:lastRenderedPageBreak/>
        <w:t>zarządzanie IT. Szczególnie istotne są one dla sprawnego funkcjonowania współczesnej administracji oraz realizacji polityk publicznych - w tym polityk rozwojowych, co wymaga stałego podnoszenia kompetencji pracowników</w:t>
      </w:r>
      <w:r>
        <w:rPr>
          <w:noProof/>
        </w:rPr>
        <w:t xml:space="preserve"> </w:t>
      </w:r>
      <w:r w:rsidRPr="007876EA">
        <w:rPr>
          <w:noProof/>
        </w:rPr>
        <w:t xml:space="preserve">instytucji sektora publicznego. Uzasadnione jest zatem uruchomienie szkoleń dotyczących m.in. cyfryzacji gospodarki, przemysłu 4.0 (czy ogólnie: współczesnych trendów rozwojowych) </w:t>
      </w:r>
      <w:r w:rsidRPr="00712AA7">
        <w:rPr>
          <w:noProof/>
        </w:rPr>
        <w:t xml:space="preserve">dla ww. pracowników </w:t>
      </w:r>
      <w:r w:rsidRPr="007876EA">
        <w:rPr>
          <w:noProof/>
        </w:rPr>
        <w:t xml:space="preserve">odpowiedzialnych m.in za tworzenie, koordynację i realizację </w:t>
      </w:r>
      <w:r w:rsidR="00166610">
        <w:rPr>
          <w:noProof/>
        </w:rPr>
        <w:t>niniejszych</w:t>
      </w:r>
      <w:r w:rsidRPr="007876EA">
        <w:rPr>
          <w:noProof/>
        </w:rPr>
        <w:t xml:space="preserve">. polityk. Konieczne jest także objęcie szczególnym </w:t>
      </w:r>
      <w:r w:rsidRPr="00765A3D">
        <w:rPr>
          <w:noProof/>
        </w:rPr>
        <w:t>wsparciem w tym zakresie pracowników z sektora ochrony zdrowia</w:t>
      </w:r>
      <w:r w:rsidRPr="00765A3D">
        <w:rPr>
          <w:noProof/>
          <w:lang w:eastAsia="pl-PL" w:bidi="pl-PL"/>
        </w:rPr>
        <w:t xml:space="preserve"> oraz przedsiębiorców w zakresie cyberbezpieczeństwa</w:t>
      </w:r>
      <w:r w:rsidRPr="00765A3D">
        <w:rPr>
          <w:noProof/>
        </w:rPr>
        <w:t>.</w:t>
      </w:r>
    </w:p>
    <w:p w:rsidR="00AA09C1" w:rsidRPr="007876EA" w:rsidRDefault="00AA09C1" w:rsidP="00AA09C1">
      <w:pPr>
        <w:rPr>
          <w:noProof/>
        </w:rPr>
      </w:pPr>
      <w:r w:rsidRPr="002E1915">
        <w:rPr>
          <w:noProof/>
        </w:rPr>
        <w:t xml:space="preserve">Niezbędne jest także stałe podnoszenie świadomości społecznej na temat wagi rozwijania kompetencji cyfrowych. Kluczowa w tym kontekście jest </w:t>
      </w:r>
      <w:r w:rsidR="00644BF4">
        <w:rPr>
          <w:noProof/>
        </w:rPr>
        <w:t xml:space="preserve">kontynuacja </w:t>
      </w:r>
      <w:r w:rsidRPr="002E1915">
        <w:rPr>
          <w:noProof/>
        </w:rPr>
        <w:t>kampanii edukacyjno-informacyjnych</w:t>
      </w:r>
      <w:r>
        <w:rPr>
          <w:noProof/>
        </w:rPr>
        <w:t>. Ich celem</w:t>
      </w:r>
      <w:r w:rsidRPr="007876EA">
        <w:rPr>
          <w:noProof/>
        </w:rPr>
        <w:t xml:space="preserve"> będzie podn</w:t>
      </w:r>
      <w:r>
        <w:rPr>
          <w:noProof/>
        </w:rPr>
        <w:t>oszenie</w:t>
      </w:r>
      <w:r w:rsidRPr="007876EA">
        <w:rPr>
          <w:noProof/>
        </w:rPr>
        <w:t xml:space="preserve"> świadomości publicznej na temat korzyści płynących ze stosowania technologii cyfrowych, w tym e-usług publicznych. Działanie ma budować i utrwalać wśród obywateli motywacje do korzystania z TIK, </w:t>
      </w:r>
      <w:r>
        <w:rPr>
          <w:noProof/>
        </w:rPr>
        <w:t xml:space="preserve">promować </w:t>
      </w:r>
      <w:r w:rsidRPr="007876EA">
        <w:rPr>
          <w:noProof/>
        </w:rPr>
        <w:t>rozwój niezbędnych umiejętności oraz likwid</w:t>
      </w:r>
      <w:r>
        <w:rPr>
          <w:noProof/>
        </w:rPr>
        <w:t>ować</w:t>
      </w:r>
      <w:r w:rsidRPr="007876EA">
        <w:rPr>
          <w:noProof/>
        </w:rPr>
        <w:t xml:space="preserve"> stereotyp</w:t>
      </w:r>
      <w:r>
        <w:rPr>
          <w:noProof/>
        </w:rPr>
        <w:t>y</w:t>
      </w:r>
      <w:r w:rsidRPr="007876EA">
        <w:rPr>
          <w:noProof/>
        </w:rPr>
        <w:t xml:space="preserve"> wpływając</w:t>
      </w:r>
      <w:r>
        <w:rPr>
          <w:noProof/>
        </w:rPr>
        <w:t>e</w:t>
      </w:r>
      <w:r w:rsidRPr="007876EA">
        <w:rPr>
          <w:noProof/>
        </w:rPr>
        <w:t xml:space="preserve"> na brak zainteresowania TIK. Podejmowane działania będą dotyczyć TIK w zakresie szerszym niż interwencja POPC, będąc odpowiedzią na zmieniające się trendy społeczne, innowacje technologiczne czy efekty demograficzne.</w:t>
      </w:r>
    </w:p>
    <w:p w:rsidR="00AA09C1" w:rsidRPr="007876EA" w:rsidRDefault="00AA09C1" w:rsidP="00AA09C1">
      <w:pPr>
        <w:spacing w:after="0"/>
        <w:rPr>
          <w:noProof/>
        </w:rPr>
      </w:pPr>
      <w:r>
        <w:rPr>
          <w:noProof/>
        </w:rPr>
        <w:t>Obszar</w:t>
      </w:r>
      <w:r w:rsidRPr="007876EA">
        <w:rPr>
          <w:noProof/>
        </w:rPr>
        <w:t xml:space="preserve"> 2.5 zakłada się m.in następującą interwencję:</w:t>
      </w:r>
    </w:p>
    <w:p w:rsidR="00C75AD2" w:rsidRPr="00C75AD2" w:rsidRDefault="00AA09C1" w:rsidP="00AA09C1">
      <w:pPr>
        <w:pStyle w:val="Akapitzlist"/>
        <w:numPr>
          <w:ilvl w:val="0"/>
          <w:numId w:val="50"/>
        </w:numPr>
        <w:rPr>
          <w:noProof/>
        </w:rPr>
      </w:pPr>
      <w:r w:rsidRPr="007876EA">
        <w:rPr>
          <w:noProof/>
        </w:rPr>
        <w:t>wsparcie rozwoju kompetencji cyfrowych pracowników instytucji sektora publicznego istotnych dla sprawnego funkcjonowania współczesnej administracji oraz realizacji polityk publicznych (np. w sektorze ochrony zdrowia),</w:t>
      </w:r>
      <w:r w:rsidR="00C75AD2">
        <w:rPr>
          <w:noProof/>
        </w:rPr>
        <w:t xml:space="preserve"> </w:t>
      </w:r>
      <w:r w:rsidRPr="007876EA">
        <w:rPr>
          <w:noProof/>
        </w:rPr>
        <w:t>w tym m.in. wsparcie zaawansowanych kompetencji specjalistycznych z zakresu cyberbezpieczeństwa</w:t>
      </w:r>
      <w:r>
        <w:rPr>
          <w:noProof/>
        </w:rPr>
        <w:t xml:space="preserve"> </w:t>
      </w:r>
      <w:r w:rsidRPr="007876EA">
        <w:rPr>
          <w:noProof/>
        </w:rPr>
        <w:t>i gospodarki danych,</w:t>
      </w:r>
      <w:r>
        <w:t xml:space="preserve"> </w:t>
      </w:r>
      <w:r w:rsidRPr="00442D4A">
        <w:rPr>
          <w:noProof/>
        </w:rPr>
        <w:t>jak również dostępności cyfrowej</w:t>
      </w:r>
      <w:r>
        <w:rPr>
          <w:noProof/>
        </w:rPr>
        <w:t>,</w:t>
      </w:r>
      <w:r w:rsidR="00C75AD2" w:rsidRPr="00C75AD2">
        <w:rPr>
          <w:rFonts w:cs="Arial"/>
          <w:noProof/>
          <w:szCs w:val="24"/>
        </w:rPr>
        <w:t xml:space="preserve"> </w:t>
      </w:r>
    </w:p>
    <w:p w:rsidR="00AA09C1" w:rsidRPr="007876EA" w:rsidRDefault="00C75AD2" w:rsidP="00AA09C1">
      <w:pPr>
        <w:pStyle w:val="Akapitzlist"/>
        <w:numPr>
          <w:ilvl w:val="0"/>
          <w:numId w:val="50"/>
        </w:numPr>
        <w:rPr>
          <w:noProof/>
        </w:rPr>
      </w:pPr>
      <w:r>
        <w:rPr>
          <w:rFonts w:cs="Arial"/>
          <w:noProof/>
          <w:szCs w:val="24"/>
        </w:rPr>
        <w:t>wsparcie zaawansowanych kompetencji przedsiębior</w:t>
      </w:r>
      <w:r w:rsidR="00737BF6">
        <w:rPr>
          <w:rFonts w:cs="Arial"/>
          <w:noProof/>
          <w:szCs w:val="24"/>
        </w:rPr>
        <w:t>ców</w:t>
      </w:r>
      <w:r>
        <w:rPr>
          <w:rFonts w:cs="Arial"/>
          <w:noProof/>
          <w:szCs w:val="24"/>
        </w:rPr>
        <w:t xml:space="preserve"> w zakresie cyberbezpieczeństwa,</w:t>
      </w:r>
    </w:p>
    <w:p w:rsidR="00A75155" w:rsidRDefault="00AA09C1" w:rsidP="00C2099E">
      <w:pPr>
        <w:pStyle w:val="Akapitzlist"/>
        <w:numPr>
          <w:ilvl w:val="0"/>
          <w:numId w:val="50"/>
        </w:numPr>
        <w:rPr>
          <w:noProof/>
        </w:rPr>
      </w:pPr>
      <w:r w:rsidRPr="007876EA">
        <w:rPr>
          <w:noProof/>
        </w:rPr>
        <w:t>wsparcie rozwoju centrów innowacji cyfrowych dla e-administracji w celu m.in. wymiany doświadczeń i budowania potencjału administracyjnego,</w:t>
      </w:r>
      <w:r w:rsidR="00CB60BB">
        <w:rPr>
          <w:noProof/>
        </w:rPr>
        <w:t xml:space="preserve"> </w:t>
      </w:r>
    </w:p>
    <w:p w:rsidR="00A96EC1" w:rsidRDefault="00AA09C1" w:rsidP="00C2099E">
      <w:pPr>
        <w:pStyle w:val="Akapitzlist"/>
        <w:numPr>
          <w:ilvl w:val="0"/>
          <w:numId w:val="50"/>
        </w:numPr>
        <w:rPr>
          <w:noProof/>
        </w:rPr>
      </w:pPr>
      <w:r w:rsidRPr="007876EA">
        <w:rPr>
          <w:noProof/>
        </w:rPr>
        <w:t>kampanie edukacyjno-informacyjne na rzecz m.in.</w:t>
      </w:r>
      <w:r>
        <w:rPr>
          <w:noProof/>
        </w:rPr>
        <w:t xml:space="preserve"> </w:t>
      </w:r>
      <w:r w:rsidRPr="007876EA">
        <w:rPr>
          <w:noProof/>
        </w:rPr>
        <w:t xml:space="preserve">promowania podnoszenia kompetencji cyfrowych, korzyści wynikających </w:t>
      </w:r>
      <w:r>
        <w:rPr>
          <w:noProof/>
        </w:rPr>
        <w:t xml:space="preserve">z </w:t>
      </w:r>
      <w:r w:rsidRPr="007876EA">
        <w:rPr>
          <w:noProof/>
        </w:rPr>
        <w:t>korzystania nowoczesnych technologii</w:t>
      </w:r>
      <w:r>
        <w:rPr>
          <w:noProof/>
        </w:rPr>
        <w:t xml:space="preserve"> i</w:t>
      </w:r>
      <w:r w:rsidR="00A75155">
        <w:rPr>
          <w:noProof/>
        </w:rPr>
        <w:t>e-usług publicznych</w:t>
      </w:r>
      <w:r w:rsidR="00A75155" w:rsidRPr="007876EA">
        <w:rPr>
          <w:noProof/>
        </w:rPr>
        <w:t>, rozwijania świadomości dotyc</w:t>
      </w:r>
      <w:r w:rsidR="00A75155">
        <w:rPr>
          <w:noProof/>
        </w:rPr>
        <w:t>z</w:t>
      </w:r>
      <w:r w:rsidR="00A75155" w:rsidRPr="007876EA">
        <w:rPr>
          <w:noProof/>
        </w:rPr>
        <w:t xml:space="preserve">ących </w:t>
      </w:r>
      <w:r w:rsidR="00A75155">
        <w:rPr>
          <w:noProof/>
        </w:rPr>
        <w:t>dostępności cyfrowej i</w:t>
      </w:r>
      <w:r w:rsidR="00561B49">
        <w:rPr>
          <w:noProof/>
        </w:rPr>
        <w:t xml:space="preserve"> </w:t>
      </w:r>
      <w:r w:rsidR="00A75155">
        <w:rPr>
          <w:noProof/>
        </w:rPr>
        <w:t>cyberbezpieczeństwa.</w:t>
      </w:r>
    </w:p>
    <w:p w:rsidR="00A96EC1" w:rsidRDefault="00A96EC1">
      <w:pPr>
        <w:spacing w:line="276" w:lineRule="auto"/>
        <w:rPr>
          <w:noProof/>
        </w:rPr>
      </w:pPr>
      <w:r>
        <w:rPr>
          <w:noProof/>
        </w:rPr>
        <w:br w:type="page"/>
      </w:r>
    </w:p>
    <w:p w:rsidR="00A96EC1" w:rsidRDefault="00A96EC1" w:rsidP="00D609BF">
      <w:pPr>
        <w:pStyle w:val="Nagwek2"/>
        <w:rPr>
          <w:rFonts w:cs="Arial"/>
        </w:rPr>
      </w:pPr>
      <w:bookmarkStart w:id="532" w:name="_Toc87283021"/>
      <w:r w:rsidRPr="007B29EA">
        <w:lastRenderedPageBreak/>
        <w:t>Załącznik</w:t>
      </w:r>
      <w:r w:rsidR="00D609BF">
        <w:t xml:space="preserve"> </w:t>
      </w:r>
      <w:r>
        <w:t>2</w:t>
      </w:r>
      <w:r w:rsidR="00D609BF">
        <w:t xml:space="preserve"> - </w:t>
      </w:r>
      <w:r w:rsidR="0038172C" w:rsidRPr="0038172C">
        <w:rPr>
          <w:rFonts w:cs="Arial"/>
        </w:rPr>
        <w:t>Komplementarność interwencji z innym</w:t>
      </w:r>
      <w:r w:rsidR="00B636C9">
        <w:rPr>
          <w:rFonts w:cs="Arial"/>
        </w:rPr>
        <w:t>i</w:t>
      </w:r>
      <w:r w:rsidR="0038172C" w:rsidRPr="0038172C">
        <w:rPr>
          <w:rFonts w:cs="Arial"/>
        </w:rPr>
        <w:t xml:space="preserve"> formami wsparcia</w:t>
      </w:r>
      <w:bookmarkEnd w:id="532"/>
    </w:p>
    <w:p w:rsidR="0038172C" w:rsidRPr="00F85598" w:rsidRDefault="0038172C" w:rsidP="0038172C">
      <w:pPr>
        <w:spacing w:after="240"/>
        <w:rPr>
          <w:rFonts w:cs="Arial"/>
          <w:szCs w:val="24"/>
        </w:rPr>
      </w:pPr>
      <w:r w:rsidRPr="00F85598">
        <w:rPr>
          <w:rFonts w:cs="Arial"/>
          <w:szCs w:val="24"/>
        </w:rPr>
        <w:t xml:space="preserve">Zakres wsparcia </w:t>
      </w:r>
      <w:r w:rsidR="003644EE">
        <w:rPr>
          <w:rFonts w:cs="Arial"/>
          <w:szCs w:val="24"/>
          <w:lang w:bidi="pl-PL"/>
        </w:rPr>
        <w:t>FERC</w:t>
      </w:r>
      <w:r w:rsidRPr="00F85598">
        <w:rPr>
          <w:rFonts w:cs="Arial"/>
          <w:szCs w:val="24"/>
        </w:rPr>
        <w:t xml:space="preserve"> jest komplementarny ze wsparciem pozostałych programów realizujących Cele Polityki </w:t>
      </w:r>
      <w:r w:rsidR="00BF652B">
        <w:rPr>
          <w:rFonts w:cs="Arial"/>
          <w:szCs w:val="24"/>
        </w:rPr>
        <w:t>S</w:t>
      </w:r>
      <w:r w:rsidRPr="00F85598">
        <w:rPr>
          <w:rFonts w:cs="Arial"/>
          <w:szCs w:val="24"/>
        </w:rPr>
        <w:t xml:space="preserve">pójności na lata 2021-2027 oraz innych instrumentów krajowych i unijnych. Ryzyko pokrywania się obszarów wsparcia będzie niwelowała przyjęta linia demarkacyjna uzgodniona między poszczególnymi programami krajowymi i regionalnymi.  </w:t>
      </w:r>
    </w:p>
    <w:p w:rsidR="0038172C" w:rsidRPr="00287598" w:rsidRDefault="0038172C" w:rsidP="0038172C">
      <w:pPr>
        <w:rPr>
          <w:rFonts w:cs="Arial"/>
          <w:b/>
          <w:bCs/>
          <w:szCs w:val="24"/>
        </w:rPr>
      </w:pPr>
      <w:r>
        <w:rPr>
          <w:rFonts w:cs="Arial"/>
          <w:b/>
          <w:bCs/>
          <w:szCs w:val="24"/>
        </w:rPr>
        <w:t>Komplementarność w obszarze zwiększenia</w:t>
      </w:r>
      <w:r w:rsidRPr="00287598">
        <w:rPr>
          <w:rFonts w:cs="Arial"/>
          <w:b/>
          <w:bCs/>
          <w:szCs w:val="24"/>
        </w:rPr>
        <w:t xml:space="preserve"> dostępu do ultra-szybkiego internetu szerokopasmowego</w:t>
      </w:r>
    </w:p>
    <w:p w:rsidR="0038172C" w:rsidRPr="00287598" w:rsidRDefault="0038172C" w:rsidP="0038172C">
      <w:pPr>
        <w:spacing w:after="120"/>
        <w:rPr>
          <w:rFonts w:cs="Arial"/>
          <w:iCs/>
          <w:szCs w:val="24"/>
        </w:rPr>
      </w:pPr>
      <w:r w:rsidRPr="00287598">
        <w:rPr>
          <w:rFonts w:cs="Arial"/>
          <w:szCs w:val="24"/>
        </w:rPr>
        <w:t>Pomimo znaczących postępów w zakresie rozwoju infrastruktury szerokopasmowej w</w:t>
      </w:r>
      <w:r w:rsidR="003644EE">
        <w:rPr>
          <w:rFonts w:cs="Arial"/>
          <w:szCs w:val="24"/>
        </w:rPr>
        <w:t> </w:t>
      </w:r>
      <w:r w:rsidRPr="00287598">
        <w:rPr>
          <w:rFonts w:cs="Arial"/>
          <w:szCs w:val="24"/>
        </w:rPr>
        <w:t xml:space="preserve">ostatnich latach, dzięki efektywnej interwencji publicznej w </w:t>
      </w:r>
      <w:r w:rsidR="00A44C54">
        <w:rPr>
          <w:rFonts w:cs="Arial"/>
          <w:szCs w:val="24"/>
        </w:rPr>
        <w:t>POPC</w:t>
      </w:r>
      <w:r w:rsidRPr="00287598">
        <w:rPr>
          <w:rFonts w:cs="Arial"/>
          <w:szCs w:val="24"/>
        </w:rPr>
        <w:t xml:space="preserve"> oraz równoległym inwestycjom komercyjnym i samorządowym, potrzeby w zakresie dostępu do szybkiego i</w:t>
      </w:r>
      <w:r w:rsidR="003644EE">
        <w:rPr>
          <w:rFonts w:cs="Arial"/>
          <w:szCs w:val="24"/>
        </w:rPr>
        <w:t> </w:t>
      </w:r>
      <w:r w:rsidRPr="00287598">
        <w:rPr>
          <w:rFonts w:cs="Arial"/>
          <w:szCs w:val="24"/>
        </w:rPr>
        <w:t xml:space="preserve">niezakłóconego internetu wciąż są bardzo duże. </w:t>
      </w:r>
      <w:r w:rsidRPr="00287598">
        <w:rPr>
          <w:rFonts w:cs="Arial"/>
          <w:iCs/>
          <w:szCs w:val="24"/>
        </w:rPr>
        <w:t>W Polsce nadal jest wiele miejsc bez dostępu do szybkiego internetu. W związku z powyższym wsparcie dla rozwoju nowoczesnej infrastruktury szerokopasmowej będzie realizowane ze środków kilku instrumentów wsparcia.</w:t>
      </w:r>
    </w:p>
    <w:p w:rsidR="0038172C" w:rsidRPr="00287598" w:rsidRDefault="0038172C" w:rsidP="0038172C">
      <w:pPr>
        <w:spacing w:after="120"/>
        <w:rPr>
          <w:rFonts w:cs="Arial"/>
          <w:szCs w:val="24"/>
        </w:rPr>
      </w:pPr>
      <w:del w:id="533" w:author="Waldemar Pleszewa" w:date="2021-11-26T12:27:00Z">
        <w:r w:rsidRPr="00287598" w:rsidDel="001C6822">
          <w:rPr>
            <w:rFonts w:cs="Arial"/>
            <w:szCs w:val="24"/>
          </w:rPr>
          <w:delText>Co do zasady w</w:delText>
        </w:r>
      </w:del>
      <w:ins w:id="534" w:author="Waldemar Pleszewa" w:date="2021-11-26T12:27:00Z">
        <w:r w:rsidR="001C6822">
          <w:rPr>
            <w:rFonts w:cs="Arial"/>
            <w:szCs w:val="24"/>
          </w:rPr>
          <w:t>W</w:t>
        </w:r>
      </w:ins>
      <w:r w:rsidRPr="00287598">
        <w:rPr>
          <w:rFonts w:cs="Arial"/>
          <w:szCs w:val="24"/>
        </w:rPr>
        <w:t xml:space="preserve"> ramach FERC</w:t>
      </w:r>
      <w:ins w:id="535" w:author="Waldemar Pleszewa" w:date="2021-11-26T12:28:00Z">
        <w:r w:rsidR="001C6822">
          <w:rPr>
            <w:rFonts w:cs="Arial"/>
            <w:szCs w:val="24"/>
          </w:rPr>
          <w:t xml:space="preserve"> oraz KPO</w:t>
        </w:r>
      </w:ins>
      <w:r w:rsidRPr="00287598">
        <w:rPr>
          <w:rFonts w:cs="Arial"/>
          <w:szCs w:val="24"/>
        </w:rPr>
        <w:t xml:space="preserve"> współfinansowane będą projekty umożliwiające jak najszerszy dostęp do szerokopasmowego internetu, przy jak najwyższych parametrach technicznych</w:t>
      </w:r>
      <w:del w:id="536" w:author="Waldemar Pleszewa" w:date="2021-11-26T12:28:00Z">
        <w:r w:rsidR="00BF652B" w:rsidDel="001C6822">
          <w:rPr>
            <w:rFonts w:cs="Arial"/>
            <w:szCs w:val="24"/>
          </w:rPr>
          <w:delText xml:space="preserve">. </w:delText>
        </w:r>
      </w:del>
      <w:ins w:id="537" w:author="Waldemar Pleszewa" w:date="2021-11-26T12:29:00Z">
        <w:r w:rsidR="001C6822">
          <w:rPr>
            <w:rFonts w:cs="Arial"/>
            <w:szCs w:val="24"/>
          </w:rPr>
          <w:t xml:space="preserve">, </w:t>
        </w:r>
      </w:ins>
      <w:del w:id="538" w:author="Waldemar Pleszewa" w:date="2021-11-26T12:29:00Z">
        <w:r w:rsidR="00BF652B" w:rsidDel="001C6822">
          <w:rPr>
            <w:rFonts w:cs="Arial"/>
            <w:szCs w:val="24"/>
          </w:rPr>
          <w:delText>Projekty będą</w:delText>
        </w:r>
        <w:r w:rsidRPr="00287598" w:rsidDel="001C6822">
          <w:rPr>
            <w:rFonts w:cs="Arial"/>
            <w:szCs w:val="24"/>
          </w:rPr>
          <w:delText xml:space="preserve"> </w:delText>
        </w:r>
      </w:del>
      <w:r w:rsidRPr="00287598">
        <w:rPr>
          <w:rFonts w:cs="Arial"/>
          <w:szCs w:val="24"/>
        </w:rPr>
        <w:t xml:space="preserve">realizowane przede wszystkim na obszarach, na których </w:t>
      </w:r>
      <w:ins w:id="539" w:author="Waldemar Pleszewa" w:date="2021-11-26T12:30:00Z">
        <w:r w:rsidR="001C6822" w:rsidRPr="001C6822">
          <w:rPr>
            <w:rFonts w:cs="Arial"/>
            <w:szCs w:val="24"/>
          </w:rPr>
          <w:t>sieć zdolna do zapewnienia w sposób niezawodny pobierania danych z prędkością co najmniej 30 Mb/s nie istnieje lub rozwój takiej sieci nie jest w wiarygodny sposób planowany w ciągu trzech lat od daty opublikowania planowanego środka pomocy lub w tym samym horyzoncie czasowym co rozwój dotowanej sieci, który nie może być krótszy niż dwa lata</w:t>
        </w:r>
        <w:r w:rsidR="001C6822">
          <w:rPr>
            <w:rFonts w:cs="Arial"/>
            <w:szCs w:val="24"/>
          </w:rPr>
          <w:t xml:space="preserve">. </w:t>
        </w:r>
      </w:ins>
      <w:ins w:id="540" w:author="Waldemar Pleszewa" w:date="2021-11-26T12:31:00Z">
        <w:r w:rsidR="001C6822" w:rsidRPr="001C6822">
          <w:rPr>
            <w:rFonts w:cs="Arial"/>
            <w:szCs w:val="24"/>
          </w:rPr>
          <w:t>Takie podejście uwzględnia analizę kosztów objęcia punktów adresowych zasięgiem szerokopasmowego internetu na niniejszych obszarach, opracowaną przez regulatora rynku telekomunikacyjnego - Urząd Komunikacji Elektronicznej. Demarkacja interwencji pomiędzy wymienionymi instrumentami wsparcia będzie mieć charakter ter</w:t>
        </w:r>
        <w:r w:rsidR="00F42056">
          <w:rPr>
            <w:rFonts w:cs="Arial"/>
            <w:szCs w:val="24"/>
          </w:rPr>
          <w:t>ytorialny. Szczegółowe zasady i</w:t>
        </w:r>
      </w:ins>
      <w:ins w:id="541" w:author="Waldemar Pleszewa" w:date="2021-11-26T12:33:00Z">
        <w:r w:rsidR="00F42056">
          <w:rPr>
            <w:rFonts w:cs="Arial"/>
            <w:szCs w:val="24"/>
          </w:rPr>
          <w:t> </w:t>
        </w:r>
      </w:ins>
      <w:ins w:id="542" w:author="Waldemar Pleszewa" w:date="2021-11-26T12:31:00Z">
        <w:r w:rsidR="001C6822" w:rsidRPr="001C6822">
          <w:rPr>
            <w:rFonts w:cs="Arial"/>
            <w:szCs w:val="24"/>
          </w:rPr>
          <w:t xml:space="preserve">mechanizmy zabezpieczające przed ryzykiem podwójnego finansowania inwestycji, a także zasady selekcji i oceny projektów zostaną określone w dokumentacji wdrożeniowej dla obu instrumentów. </w:t>
        </w:r>
      </w:ins>
      <w:ins w:id="543" w:author="Waldemar Pleszewa" w:date="2021-11-26T12:32:00Z">
        <w:r w:rsidR="00F42056" w:rsidRPr="00F42056">
          <w:rPr>
            <w:rFonts w:cs="Arial"/>
            <w:szCs w:val="24"/>
          </w:rPr>
          <w:t xml:space="preserve">Jednocześnie w ramach </w:t>
        </w:r>
        <w:r w:rsidR="00F42056">
          <w:rPr>
            <w:rFonts w:cs="Arial"/>
            <w:szCs w:val="24"/>
          </w:rPr>
          <w:t>FERC</w:t>
        </w:r>
        <w:r w:rsidR="00F42056" w:rsidRPr="00F42056">
          <w:rPr>
            <w:rFonts w:cs="Arial"/>
            <w:szCs w:val="24"/>
          </w:rPr>
          <w:t xml:space="preserve"> możliwe będzie współfinansowanie projektów dotyczących rozwoju infrastruktury szerokopasmowej, realizowanych również na obszarach, na który</w:t>
        </w:r>
        <w:r w:rsidR="00F42056">
          <w:rPr>
            <w:rFonts w:cs="Arial"/>
            <w:szCs w:val="24"/>
          </w:rPr>
          <w:t>ch sieć zdolna do zapewnienia w</w:t>
        </w:r>
      </w:ins>
      <w:ins w:id="544" w:author="Waldemar Pleszewa" w:date="2021-11-26T12:33:00Z">
        <w:r w:rsidR="00F42056">
          <w:rPr>
            <w:rFonts w:cs="Arial"/>
            <w:szCs w:val="24"/>
          </w:rPr>
          <w:t> </w:t>
        </w:r>
      </w:ins>
      <w:ins w:id="545" w:author="Waldemar Pleszewa" w:date="2021-11-26T12:32:00Z">
        <w:r w:rsidR="00F42056" w:rsidRPr="00F42056">
          <w:rPr>
            <w:rFonts w:cs="Arial"/>
            <w:szCs w:val="24"/>
          </w:rPr>
          <w:t xml:space="preserve">sposób niezawodny pobierania danych z prędkością co najmniej 100 Mb/s nie istnieje lub rozwój takiej sieci nie jest w wiarygodny sposób planowany w ciągu trzech lat od daty opublikowania </w:t>
        </w:r>
        <w:r w:rsidR="00F42056" w:rsidRPr="00F42056">
          <w:rPr>
            <w:rFonts w:cs="Arial"/>
            <w:szCs w:val="24"/>
          </w:rPr>
          <w:lastRenderedPageBreak/>
          <w:t xml:space="preserve">planowanego środka pomocy lub w tym samym horyzoncie czasowym co rozwój dotowanej sieci, który nie może być krótszy niż dwa lata. </w:t>
        </w:r>
      </w:ins>
      <w:del w:id="546" w:author="Waldemar Pleszewa" w:date="2021-11-26T12:29:00Z">
        <w:r w:rsidR="00C66BAB" w:rsidDel="001C6822">
          <w:rPr>
            <w:rFonts w:cs="Arial"/>
            <w:szCs w:val="24"/>
          </w:rPr>
          <w:delText>sieć zdolna do zapewnienia w sposób niezawodny pobierania danych z prędkością co najmniej 100 Mb/s nie istnieje lub rozwój takiej sieci nie jest w wiarygodny sposób planowany w ciągu trzech lat od daty opublikowania planowanego środka pomocy lub w tym samym horyzoncie czasowym co rozwój dotowanej sieci, który nie może być krótszy niż dwa lata.</w:delText>
        </w:r>
        <w:r w:rsidR="00393D66" w:rsidDel="001C6822">
          <w:rPr>
            <w:rFonts w:cs="Arial"/>
            <w:szCs w:val="24"/>
          </w:rPr>
          <w:delText xml:space="preserve"> </w:delText>
        </w:r>
      </w:del>
      <w:del w:id="547" w:author="Waldemar Pleszewa" w:date="2021-11-26T12:33:00Z">
        <w:r w:rsidRPr="00287598" w:rsidDel="00F42056">
          <w:rPr>
            <w:rFonts w:cs="Arial"/>
            <w:szCs w:val="24"/>
          </w:rPr>
          <w:delText>Działaniem komplementarnym będzie finansowanie ze środków KPO interwencji na obszarach</w:delText>
        </w:r>
        <w:r w:rsidR="00393D66" w:rsidDel="00F42056">
          <w:rPr>
            <w:rFonts w:cs="Arial"/>
            <w:szCs w:val="24"/>
          </w:rPr>
          <w:delText xml:space="preserve">, </w:delText>
        </w:r>
        <w:r w:rsidRPr="00257383" w:rsidDel="00F42056">
          <w:rPr>
            <w:rFonts w:cs="Arial"/>
            <w:szCs w:val="24"/>
          </w:rPr>
          <w:delText xml:space="preserve">na których </w:delText>
        </w:r>
        <w:r w:rsidR="00393D66" w:rsidRPr="00257383" w:rsidDel="00F42056">
          <w:rPr>
            <w:rFonts w:cs="Arial"/>
            <w:szCs w:val="24"/>
          </w:rPr>
          <w:delText>sieć zdolna do zapewnienia w sposób niezawodny pobierania danych z prędkością co najmniej 30 Mb/s nie istnieje lub rozwój takiej sieci nie jest w wiarygodny sposób planowany w ciągu trzech lat od daty opublikowania planowanego środka pomocy lub w tym samym horyzoncie czasowym co rozwój dotowanej sieci, który nie może być krótszy niż dwa lata.</w:delText>
        </w:r>
        <w:r w:rsidR="00393D66" w:rsidDel="00F42056">
          <w:rPr>
            <w:rFonts w:cs="Arial"/>
            <w:szCs w:val="24"/>
          </w:rPr>
          <w:delText xml:space="preserve"> </w:delText>
        </w:r>
        <w:r w:rsidRPr="00287598" w:rsidDel="00F42056">
          <w:rPr>
            <w:rFonts w:cs="Arial"/>
            <w:szCs w:val="24"/>
          </w:rPr>
          <w:delText xml:space="preserve">Jeżeli ze środków KPO nie uda się pokryć infrastrukturą szerokopasmową wszystkich </w:delText>
        </w:r>
        <w:r w:rsidR="00393D66" w:rsidDel="00F42056">
          <w:rPr>
            <w:rFonts w:cs="Arial"/>
            <w:szCs w:val="24"/>
          </w:rPr>
          <w:delText xml:space="preserve">powyższych </w:delText>
        </w:r>
        <w:r w:rsidRPr="00287598" w:rsidDel="00F42056">
          <w:rPr>
            <w:rFonts w:cs="Arial"/>
            <w:szCs w:val="24"/>
          </w:rPr>
          <w:delText>obszarów, uzupełniająco interwencja na takich obszarach będzie możliwa do realizacji także ze środków FERC.</w:delText>
        </w:r>
      </w:del>
    </w:p>
    <w:p w:rsidR="0038172C" w:rsidRPr="00287598" w:rsidRDefault="0038172C" w:rsidP="0038172C">
      <w:pPr>
        <w:spacing w:after="120"/>
        <w:rPr>
          <w:rFonts w:cs="Arial"/>
          <w:szCs w:val="24"/>
        </w:rPr>
      </w:pPr>
      <w:r w:rsidRPr="00287598">
        <w:rPr>
          <w:rFonts w:cs="Arial"/>
          <w:szCs w:val="24"/>
        </w:rPr>
        <w:t>Możliwość interwencji w celu zwiększenia dostępu do ultra-szybkiego internetu przewidziano również w ramach instrumentu Łącząc Europę na lata 2021-2027 (CEF)</w:t>
      </w:r>
      <w:r w:rsidR="00257383">
        <w:rPr>
          <w:rFonts w:cs="Arial"/>
          <w:szCs w:val="24"/>
        </w:rPr>
        <w:t>, ze środków którego</w:t>
      </w:r>
      <w:r w:rsidRPr="00287598">
        <w:rPr>
          <w:rFonts w:cs="Arial"/>
          <w:szCs w:val="24"/>
        </w:rPr>
        <w:t xml:space="preserve"> </w:t>
      </w:r>
      <w:r w:rsidR="00257383">
        <w:rPr>
          <w:rFonts w:cs="Arial"/>
          <w:szCs w:val="24"/>
        </w:rPr>
        <w:t>z</w:t>
      </w:r>
      <w:r w:rsidRPr="00287598">
        <w:rPr>
          <w:rFonts w:cs="Arial"/>
          <w:szCs w:val="24"/>
        </w:rPr>
        <w:t xml:space="preserve">akłada się wsparcie rozwoju szybkiej i stabilnej łączności, w tym 5G, na transgranicznych szlakach komunikacyjnych. </w:t>
      </w:r>
    </w:p>
    <w:p w:rsidR="0038172C" w:rsidRPr="00287598" w:rsidRDefault="0038172C" w:rsidP="0038172C">
      <w:pPr>
        <w:spacing w:after="120"/>
        <w:rPr>
          <w:rFonts w:cs="Arial"/>
          <w:szCs w:val="24"/>
        </w:rPr>
      </w:pPr>
      <w:r w:rsidRPr="00287598">
        <w:rPr>
          <w:rFonts w:cs="Arial"/>
          <w:szCs w:val="24"/>
        </w:rPr>
        <w:t>Tak komplementarne i kompleksowe podejście umożliwi osiągnięcie celu Narodowego Planu Szerokopasmowego</w:t>
      </w:r>
      <w:r w:rsidR="00721E56">
        <w:rPr>
          <w:rFonts w:cs="Arial"/>
          <w:szCs w:val="24"/>
        </w:rPr>
        <w:t>.</w:t>
      </w:r>
      <w:r w:rsidRPr="00287598">
        <w:rPr>
          <w:rFonts w:cs="Arial"/>
          <w:szCs w:val="24"/>
        </w:rPr>
        <w:t xml:space="preserve"> </w:t>
      </w:r>
      <w:r w:rsidR="00721E56">
        <w:rPr>
          <w:rFonts w:cs="Arial"/>
          <w:szCs w:val="24"/>
        </w:rPr>
        <w:t>Celem tym jest</w:t>
      </w:r>
      <w:r w:rsidR="00BF652B">
        <w:rPr>
          <w:rFonts w:cs="Arial"/>
          <w:szCs w:val="24"/>
        </w:rPr>
        <w:t xml:space="preserve"> </w:t>
      </w:r>
      <w:r w:rsidRPr="00287598">
        <w:rPr>
          <w:rFonts w:cs="Arial"/>
          <w:szCs w:val="24"/>
        </w:rPr>
        <w:t>zapewnienie do 2025 roku wszystkim gospodarstwom domowym w Polsce dostępu do internetu o</w:t>
      </w:r>
      <w:r w:rsidR="00820CB2">
        <w:rPr>
          <w:rFonts w:cs="Arial"/>
          <w:szCs w:val="24"/>
        </w:rPr>
        <w:t> </w:t>
      </w:r>
      <w:r w:rsidRPr="00287598">
        <w:rPr>
          <w:rFonts w:cs="Arial"/>
          <w:szCs w:val="24"/>
        </w:rPr>
        <w:t>przepustowości co najmniej 100 Mb/s świadczonego za pomocą sieci, które w</w:t>
      </w:r>
      <w:r w:rsidR="003644EE">
        <w:rPr>
          <w:rFonts w:cs="Arial"/>
          <w:szCs w:val="24"/>
        </w:rPr>
        <w:t> </w:t>
      </w:r>
      <w:r w:rsidRPr="00287598">
        <w:rPr>
          <w:rFonts w:cs="Arial"/>
          <w:szCs w:val="24"/>
        </w:rPr>
        <w:t>przyszłości umożliwią też korzystanie z usług dostępu do internetu o przepustowościach mierzonych w gigabitach. Niniejszy cel jest zgodny z zapisami Komunikatu Komisji w sprawie społeczeństwa gigabitowego</w:t>
      </w:r>
      <w:r w:rsidRPr="00287598">
        <w:rPr>
          <w:rFonts w:cs="Arial"/>
          <w:szCs w:val="24"/>
          <w:vertAlign w:val="superscript"/>
        </w:rPr>
        <w:footnoteReference w:id="42"/>
      </w:r>
      <w:r w:rsidRPr="00287598">
        <w:rPr>
          <w:rFonts w:cs="Arial"/>
          <w:szCs w:val="24"/>
        </w:rPr>
        <w:t>.</w:t>
      </w:r>
    </w:p>
    <w:p w:rsidR="0038172C" w:rsidRDefault="0038172C" w:rsidP="00AC7D55">
      <w:pPr>
        <w:spacing w:after="0"/>
        <w:rPr>
          <w:rFonts w:cs="Arial"/>
          <w:b/>
          <w:szCs w:val="24"/>
        </w:rPr>
      </w:pPr>
    </w:p>
    <w:p w:rsidR="0038172C" w:rsidRPr="006D7EA4" w:rsidRDefault="0038172C" w:rsidP="0038172C">
      <w:pPr>
        <w:rPr>
          <w:rFonts w:cs="Arial"/>
          <w:b/>
          <w:szCs w:val="24"/>
        </w:rPr>
      </w:pPr>
      <w:r w:rsidRPr="006D7EA4">
        <w:rPr>
          <w:rFonts w:cs="Arial"/>
          <w:b/>
          <w:szCs w:val="24"/>
        </w:rPr>
        <w:t>Komplementarność w obszarze e-administracji</w:t>
      </w:r>
    </w:p>
    <w:p w:rsidR="0038172C" w:rsidRPr="005C78B8" w:rsidRDefault="0038172C" w:rsidP="0038172C">
      <w:pPr>
        <w:rPr>
          <w:rFonts w:cs="Arial"/>
          <w:szCs w:val="24"/>
        </w:rPr>
      </w:pPr>
      <w:r w:rsidRPr="006D7EA4">
        <w:rPr>
          <w:rFonts w:cs="Arial"/>
          <w:szCs w:val="24"/>
        </w:rPr>
        <w:t xml:space="preserve">W FERC realizowane będą </w:t>
      </w:r>
      <w:r w:rsidRPr="005C78B8">
        <w:rPr>
          <w:rFonts w:cs="Arial"/>
          <w:szCs w:val="24"/>
        </w:rPr>
        <w:t>działa</w:t>
      </w:r>
      <w:r>
        <w:rPr>
          <w:rFonts w:cs="Arial"/>
          <w:szCs w:val="24"/>
        </w:rPr>
        <w:t>nia</w:t>
      </w:r>
      <w:r w:rsidRPr="005C78B8">
        <w:rPr>
          <w:rFonts w:cs="Arial"/>
          <w:szCs w:val="24"/>
        </w:rPr>
        <w:t xml:space="preserve"> związan</w:t>
      </w:r>
      <w:r>
        <w:rPr>
          <w:rFonts w:cs="Arial"/>
          <w:szCs w:val="24"/>
        </w:rPr>
        <w:t>e</w:t>
      </w:r>
      <w:r w:rsidRPr="005C78B8">
        <w:rPr>
          <w:rFonts w:cs="Arial"/>
          <w:szCs w:val="24"/>
        </w:rPr>
        <w:t xml:space="preserve"> z dalszym rozwojem e-administracji (poziomu centralnego), właściwego dla urzędów zespolonych i niezespolonych. </w:t>
      </w:r>
      <w:r>
        <w:rPr>
          <w:rFonts w:cs="Arial"/>
          <w:szCs w:val="24"/>
        </w:rPr>
        <w:t>P</w:t>
      </w:r>
      <w:r w:rsidRPr="005C78B8">
        <w:rPr>
          <w:rFonts w:cs="Arial"/>
          <w:szCs w:val="24"/>
        </w:rPr>
        <w:t>rojekty powinny – co do zasady - posiadać kompleksowy charakter i zasięg  ogólnokrajowy.</w:t>
      </w:r>
      <w:r>
        <w:rPr>
          <w:rFonts w:cs="Arial"/>
          <w:szCs w:val="24"/>
        </w:rPr>
        <w:t xml:space="preserve"> Projekty będą uwzględniały założenia</w:t>
      </w:r>
      <w:r w:rsidRPr="005C78B8">
        <w:rPr>
          <w:rFonts w:cs="Arial"/>
          <w:szCs w:val="24"/>
        </w:rPr>
        <w:t xml:space="preserve"> Architektury Informacyjnej Państwa</w:t>
      </w:r>
      <w:r>
        <w:rPr>
          <w:rFonts w:cs="Arial"/>
          <w:szCs w:val="24"/>
        </w:rPr>
        <w:t xml:space="preserve">. </w:t>
      </w:r>
      <w:r w:rsidRPr="0032106F">
        <w:rPr>
          <w:rFonts w:cs="Arial"/>
          <w:szCs w:val="24"/>
        </w:rPr>
        <w:t xml:space="preserve">Realizowane będą </w:t>
      </w:r>
      <w:r>
        <w:rPr>
          <w:rFonts w:cs="Arial"/>
          <w:szCs w:val="24"/>
        </w:rPr>
        <w:t xml:space="preserve">również </w:t>
      </w:r>
      <w:r w:rsidRPr="0032106F">
        <w:rPr>
          <w:rFonts w:cs="Arial"/>
          <w:szCs w:val="24"/>
        </w:rPr>
        <w:t>przedsięwzięcia o charakterze horyzontalnym, z których efektów korzystać będzie administracja publiczna wszystkich szczebli.</w:t>
      </w:r>
    </w:p>
    <w:p w:rsidR="0038172C" w:rsidRPr="00BB6538" w:rsidRDefault="0038172C" w:rsidP="0038172C">
      <w:pPr>
        <w:rPr>
          <w:rFonts w:cs="Arial"/>
          <w:szCs w:val="24"/>
        </w:rPr>
      </w:pPr>
      <w:r w:rsidRPr="005C78B8">
        <w:rPr>
          <w:rFonts w:cs="Arial"/>
          <w:szCs w:val="24"/>
        </w:rPr>
        <w:lastRenderedPageBreak/>
        <w:t xml:space="preserve">Demarkacja </w:t>
      </w:r>
      <w:r>
        <w:rPr>
          <w:rFonts w:cs="Arial"/>
          <w:szCs w:val="24"/>
        </w:rPr>
        <w:t xml:space="preserve">pomiędzy FERC a </w:t>
      </w:r>
      <w:r w:rsidR="006D4BC3">
        <w:rPr>
          <w:rFonts w:cs="Arial"/>
          <w:szCs w:val="24"/>
        </w:rPr>
        <w:t xml:space="preserve">programami </w:t>
      </w:r>
      <w:r w:rsidR="006D4BC3" w:rsidRPr="00BB6538">
        <w:rPr>
          <w:rFonts w:cs="Arial"/>
          <w:szCs w:val="24"/>
        </w:rPr>
        <w:t>regionalnym</w:t>
      </w:r>
      <w:r w:rsidR="00067FED" w:rsidRPr="00BB6538">
        <w:rPr>
          <w:rFonts w:cs="Arial"/>
          <w:szCs w:val="24"/>
        </w:rPr>
        <w:t>i</w:t>
      </w:r>
      <w:r w:rsidRPr="00BB6538">
        <w:rPr>
          <w:rStyle w:val="Odwoanieprzypisudolnego"/>
          <w:rFonts w:cs="Arial"/>
          <w:szCs w:val="24"/>
        </w:rPr>
        <w:footnoteReference w:id="43"/>
      </w:r>
      <w:r w:rsidRPr="00BB6538">
        <w:rPr>
          <w:rFonts w:cs="Arial"/>
          <w:szCs w:val="24"/>
        </w:rPr>
        <w:t xml:space="preserve"> związana jest z zasięgiem e-usług. Na poziomie regionalnym przewiduje się możliwość kontynuacji zrealizowanych uprzednio projektów, dla których istnieje uzasadnienie wynikające ze znaczących korzyści społeczno-gospodarczych takich przedsięwzięć.</w:t>
      </w:r>
    </w:p>
    <w:p w:rsidR="0038172C" w:rsidRDefault="0038172C" w:rsidP="0038172C">
      <w:pPr>
        <w:rPr>
          <w:rFonts w:cs="Arial"/>
          <w:szCs w:val="24"/>
        </w:rPr>
      </w:pPr>
      <w:r w:rsidRPr="00BB6538">
        <w:rPr>
          <w:rFonts w:cs="Arial"/>
          <w:szCs w:val="24"/>
        </w:rPr>
        <w:t xml:space="preserve">W obszarze rozwoju infrastruktury danych przestrzennych w ramach FERC możliwa będzie budowa nowych i rozbudowa istniejących e-usług oraz pozyskanie i opracowanie danych przestrzennych np. modeli 3D, danych wysokościowych, danych topograficznych. W </w:t>
      </w:r>
      <w:r w:rsidR="006D4BC3" w:rsidRPr="00BB6538">
        <w:rPr>
          <w:rFonts w:cs="Arial"/>
          <w:szCs w:val="24"/>
        </w:rPr>
        <w:t>programach regionalnych</w:t>
      </w:r>
      <w:r w:rsidRPr="00BB6538">
        <w:rPr>
          <w:rFonts w:cs="Arial"/>
          <w:szCs w:val="24"/>
        </w:rPr>
        <w:t xml:space="preserve"> będą mogły być realizowane projekty z</w:t>
      </w:r>
      <w:r w:rsidR="00067FED" w:rsidRPr="00BB6538">
        <w:rPr>
          <w:rFonts w:cs="Arial"/>
          <w:szCs w:val="24"/>
        </w:rPr>
        <w:t xml:space="preserve"> </w:t>
      </w:r>
      <w:r w:rsidRPr="00BB6538">
        <w:rPr>
          <w:rFonts w:cs="Arial"/>
          <w:szCs w:val="24"/>
        </w:rPr>
        <w:t>zakresu cyfryzacji powiatowego i wojewódzkiego zasobu geodez</w:t>
      </w:r>
      <w:ins w:id="548" w:author="Magdalena Piotrowska" w:date="2021-12-07T10:03:00Z">
        <w:r w:rsidR="001B1CB7">
          <w:rPr>
            <w:rFonts w:cs="Arial"/>
            <w:szCs w:val="24"/>
          </w:rPr>
          <w:t>y</w:t>
        </w:r>
      </w:ins>
      <w:r w:rsidRPr="00BB6538">
        <w:rPr>
          <w:rFonts w:cs="Arial"/>
          <w:szCs w:val="24"/>
        </w:rPr>
        <w:t>j</w:t>
      </w:r>
      <w:ins w:id="549" w:author="Magdalena Piotrowska" w:date="2021-12-07T10:03:00Z">
        <w:r w:rsidR="001B1CB7">
          <w:rPr>
            <w:rFonts w:cs="Arial"/>
            <w:szCs w:val="24"/>
          </w:rPr>
          <w:t>nego</w:t>
        </w:r>
      </w:ins>
      <w:del w:id="550" w:author="Magdalena Piotrowska" w:date="2021-12-07T10:03:00Z">
        <w:r w:rsidRPr="00BB6538" w:rsidDel="001B1CB7">
          <w:rPr>
            <w:rFonts w:cs="Arial"/>
            <w:szCs w:val="24"/>
          </w:rPr>
          <w:delText>i</w:delText>
        </w:r>
      </w:del>
      <w:ins w:id="551" w:author="Magdalena Piotrowska" w:date="2021-12-07T10:03:00Z">
        <w:r w:rsidR="001B1CB7">
          <w:rPr>
            <w:rFonts w:cs="Arial"/>
            <w:szCs w:val="24"/>
          </w:rPr>
          <w:t xml:space="preserve"> i kartograficznego</w:t>
        </w:r>
      </w:ins>
      <w:r w:rsidRPr="00BB6538">
        <w:rPr>
          <w:rFonts w:cs="Arial"/>
          <w:szCs w:val="24"/>
        </w:rPr>
        <w:t>. Wnioski o</w:t>
      </w:r>
      <w:r w:rsidR="00067FED" w:rsidRPr="00BB6538">
        <w:rPr>
          <w:rFonts w:cs="Arial"/>
          <w:szCs w:val="24"/>
        </w:rPr>
        <w:t xml:space="preserve"> </w:t>
      </w:r>
      <w:r w:rsidRPr="00BB6538">
        <w:rPr>
          <w:rFonts w:cs="Arial"/>
          <w:szCs w:val="24"/>
        </w:rPr>
        <w:t xml:space="preserve">dofinansowanie dla tych projektów </w:t>
      </w:r>
      <w:r w:rsidR="00B44100" w:rsidRPr="00BB6538">
        <w:rPr>
          <w:rFonts w:cs="Arial"/>
          <w:szCs w:val="24"/>
        </w:rPr>
        <w:t xml:space="preserve">powinny zostać zaopiniowane przez </w:t>
      </w:r>
      <w:r w:rsidRPr="00BB6538">
        <w:rPr>
          <w:rFonts w:cs="Arial"/>
          <w:szCs w:val="24"/>
        </w:rPr>
        <w:t xml:space="preserve"> Głównego </w:t>
      </w:r>
      <w:r w:rsidR="00B44100" w:rsidRPr="00BB6538">
        <w:rPr>
          <w:rFonts w:cs="Arial"/>
          <w:szCs w:val="24"/>
        </w:rPr>
        <w:t xml:space="preserve">Geodetę </w:t>
      </w:r>
      <w:r w:rsidRPr="00BB6538">
        <w:rPr>
          <w:rFonts w:cs="Arial"/>
          <w:szCs w:val="24"/>
        </w:rPr>
        <w:t>Kraju (GGK)</w:t>
      </w:r>
      <w:r w:rsidR="00B44100">
        <w:rPr>
          <w:rFonts w:cs="Arial"/>
          <w:szCs w:val="24"/>
        </w:rPr>
        <w:t xml:space="preserve"> zgodnie z zapisami linii demarkacyjnej</w:t>
      </w:r>
      <w:r w:rsidR="00B44100">
        <w:rPr>
          <w:rStyle w:val="Odwoanieprzypisudolnego"/>
          <w:rFonts w:cs="Arial"/>
          <w:szCs w:val="24"/>
        </w:rPr>
        <w:footnoteReference w:id="44"/>
      </w:r>
      <w:r w:rsidRPr="0032106F">
        <w:rPr>
          <w:rFonts w:cs="Arial"/>
          <w:szCs w:val="24"/>
        </w:rPr>
        <w:t>. Projekty z zakresu infrastruktury informacji przestrzennej leżącej w zakresie kompetencji JST</w:t>
      </w:r>
      <w:r>
        <w:rPr>
          <w:rStyle w:val="Odwoanieprzypisudolnego"/>
          <w:rFonts w:cs="Arial"/>
          <w:szCs w:val="24"/>
        </w:rPr>
        <w:footnoteReference w:id="45"/>
      </w:r>
      <w:r w:rsidRPr="0032106F">
        <w:rPr>
          <w:rFonts w:cs="Arial"/>
          <w:szCs w:val="24"/>
        </w:rPr>
        <w:t xml:space="preserve"> będą mogły być realizowane bez potrzeby uzyskania opinii GGK.</w:t>
      </w:r>
    </w:p>
    <w:p w:rsidR="0038172C" w:rsidRDefault="0038172C" w:rsidP="00775D8D">
      <w:pPr>
        <w:spacing w:after="120"/>
        <w:rPr>
          <w:rFonts w:cs="Arial"/>
          <w:szCs w:val="24"/>
        </w:rPr>
      </w:pPr>
      <w:r>
        <w:rPr>
          <w:rFonts w:cs="Arial"/>
          <w:szCs w:val="24"/>
        </w:rPr>
        <w:t>W obszarze e-zdrowie i</w:t>
      </w:r>
      <w:r w:rsidRPr="0032106F">
        <w:rPr>
          <w:rFonts w:cs="Arial"/>
          <w:szCs w:val="24"/>
        </w:rPr>
        <w:t xml:space="preserve">nterwencja FERC obejmie podmioty lecznicze podległe lub tworzone przez administrację rządową. W ramach Programu w zakresie e-zdrowia rozwijane będą oraz wdrażane usługi dla pacjentów i </w:t>
      </w:r>
      <w:r w:rsidR="00497C80">
        <w:rPr>
          <w:rFonts w:cs="Arial"/>
          <w:szCs w:val="24"/>
        </w:rPr>
        <w:t>pracowników sektora ochrony zdrowia</w:t>
      </w:r>
      <w:r w:rsidRPr="0032106F">
        <w:rPr>
          <w:rFonts w:cs="Arial"/>
          <w:szCs w:val="24"/>
        </w:rPr>
        <w:t xml:space="preserve">, rozwiązania w zakresie </w:t>
      </w:r>
      <w:r w:rsidR="00497C80">
        <w:rPr>
          <w:rFonts w:cs="Arial"/>
          <w:szCs w:val="24"/>
        </w:rPr>
        <w:t xml:space="preserve">zdrowia cyfrowego, w tym </w:t>
      </w:r>
      <w:proofErr w:type="spellStart"/>
      <w:r w:rsidRPr="0032106F">
        <w:rPr>
          <w:rFonts w:cs="Arial"/>
          <w:szCs w:val="24"/>
        </w:rPr>
        <w:t>telemedycyny</w:t>
      </w:r>
      <w:proofErr w:type="spellEnd"/>
      <w:r w:rsidRPr="0032106F">
        <w:rPr>
          <w:rFonts w:cs="Arial"/>
          <w:szCs w:val="24"/>
        </w:rPr>
        <w:t xml:space="preserve">, wspierane będzie także zwiększenie </w:t>
      </w:r>
      <w:r w:rsidRPr="00BB6538">
        <w:rPr>
          <w:rFonts w:cs="Arial"/>
          <w:szCs w:val="24"/>
        </w:rPr>
        <w:t xml:space="preserve">poziomu wykorzystania nowoczesnych technologii, w tym sztucznej inteligencji i dużych zbiorów danych w systemie ochrony zdrowia. </w:t>
      </w:r>
      <w:r w:rsidR="00173CDA" w:rsidRPr="00BB6538">
        <w:rPr>
          <w:rFonts w:cs="Arial"/>
          <w:szCs w:val="24"/>
        </w:rPr>
        <w:t>W </w:t>
      </w:r>
      <w:r w:rsidR="006D4BC3" w:rsidRPr="00BB6538">
        <w:rPr>
          <w:rFonts w:cs="Arial"/>
          <w:szCs w:val="24"/>
        </w:rPr>
        <w:t xml:space="preserve">programach regionalnych </w:t>
      </w:r>
      <w:r w:rsidRPr="00BB6538">
        <w:rPr>
          <w:rFonts w:cs="Arial"/>
          <w:szCs w:val="24"/>
        </w:rPr>
        <w:t>dofinansowane będzie wdrażanie TIK w podmiotach leczniczych innych niż na poziomie krajowym</w:t>
      </w:r>
      <w:r w:rsidR="00497C80" w:rsidRPr="00BB6538">
        <w:rPr>
          <w:rFonts w:cs="Arial"/>
          <w:szCs w:val="24"/>
        </w:rPr>
        <w:t xml:space="preserve"> </w:t>
      </w:r>
      <w:r w:rsidR="000D2C3B" w:rsidRPr="00BB6538">
        <w:rPr>
          <w:rFonts w:cs="Arial"/>
          <w:szCs w:val="24"/>
        </w:rPr>
        <w:t>z uwzględnieniem</w:t>
      </w:r>
      <w:r w:rsidR="00497C80" w:rsidRPr="00BB6538">
        <w:rPr>
          <w:rFonts w:cs="Arial"/>
          <w:szCs w:val="24"/>
        </w:rPr>
        <w:t xml:space="preserve"> standardów opracowanych centralnie</w:t>
      </w:r>
      <w:r w:rsidRPr="0032106F">
        <w:rPr>
          <w:rFonts w:cs="Arial"/>
          <w:szCs w:val="24"/>
        </w:rPr>
        <w:t>. Wsparcie skierowane będzie także na zwiększenie poziomu wykorzystania nowoczesnych technologii w systemie ochrony zdrowia poprzez pilotażowe wdrożenie w POZ na poziomie regionalnym.</w:t>
      </w:r>
    </w:p>
    <w:p w:rsidR="00C11BC8" w:rsidRPr="005C78B8" w:rsidRDefault="00C11BC8" w:rsidP="00775D8D">
      <w:pPr>
        <w:spacing w:after="120"/>
        <w:rPr>
          <w:rFonts w:cs="Arial"/>
          <w:szCs w:val="24"/>
        </w:rPr>
      </w:pPr>
    </w:p>
    <w:p w:rsidR="0038172C" w:rsidRPr="006D7EA4" w:rsidRDefault="0038172C" w:rsidP="0038172C">
      <w:pPr>
        <w:rPr>
          <w:rFonts w:cs="Arial"/>
          <w:b/>
          <w:szCs w:val="24"/>
        </w:rPr>
      </w:pPr>
      <w:r w:rsidRPr="006D7EA4">
        <w:rPr>
          <w:rFonts w:cs="Arial"/>
          <w:b/>
          <w:szCs w:val="24"/>
        </w:rPr>
        <w:t>Komplementarność w obszarze cyberbezpieczeństwa</w:t>
      </w:r>
    </w:p>
    <w:p w:rsidR="0038172C" w:rsidRPr="00BB6538" w:rsidRDefault="0038172C" w:rsidP="0038172C">
      <w:pPr>
        <w:rPr>
          <w:rFonts w:cs="Arial"/>
          <w:szCs w:val="24"/>
        </w:rPr>
      </w:pPr>
      <w:r w:rsidRPr="006D7EA4">
        <w:rPr>
          <w:rFonts w:cs="Arial"/>
          <w:szCs w:val="24"/>
        </w:rPr>
        <w:t>W FERC realizowane będą projekty o ogólnokrajowym zasięgu wynikające z</w:t>
      </w:r>
      <w:r>
        <w:rPr>
          <w:rFonts w:cs="Arial"/>
          <w:szCs w:val="24"/>
        </w:rPr>
        <w:t> </w:t>
      </w:r>
      <w:r w:rsidRPr="006D7EA4">
        <w:rPr>
          <w:rFonts w:cs="Arial"/>
          <w:szCs w:val="24"/>
        </w:rPr>
        <w:t>realizacji założeń Strategii Cyberbezpieczeństwa Rzeczypospolitej Polskiej i</w:t>
      </w:r>
      <w:r>
        <w:rPr>
          <w:rFonts w:cs="Arial"/>
          <w:szCs w:val="24"/>
        </w:rPr>
        <w:t> </w:t>
      </w:r>
      <w:r w:rsidRPr="006D7EA4">
        <w:rPr>
          <w:rFonts w:cs="Arial"/>
          <w:szCs w:val="24"/>
        </w:rPr>
        <w:t xml:space="preserve">inwestycje w obszarze wzmacniania odporności systemów, zdolności do skutecznego zapobiegania i reagowania na incydenty (w systemach informacyjnych państwa oraz podmiotów </w:t>
      </w:r>
      <w:r w:rsidRPr="00BB6538">
        <w:rPr>
          <w:rFonts w:cs="Arial"/>
          <w:szCs w:val="24"/>
        </w:rPr>
        <w:t>mających kluczowe znaczenie dla gospodarki narodowej).</w:t>
      </w:r>
    </w:p>
    <w:p w:rsidR="0038172C" w:rsidRPr="006D7EA4" w:rsidRDefault="0038172C" w:rsidP="0038172C">
      <w:pPr>
        <w:rPr>
          <w:rFonts w:cs="Arial"/>
          <w:szCs w:val="24"/>
        </w:rPr>
      </w:pPr>
      <w:r w:rsidRPr="00BB6538">
        <w:rPr>
          <w:rFonts w:cs="Arial"/>
          <w:szCs w:val="24"/>
        </w:rPr>
        <w:lastRenderedPageBreak/>
        <w:t xml:space="preserve">W </w:t>
      </w:r>
      <w:r w:rsidR="006D4BC3" w:rsidRPr="00BB6538">
        <w:rPr>
          <w:rFonts w:cs="Arial"/>
          <w:szCs w:val="24"/>
        </w:rPr>
        <w:t xml:space="preserve">programach regionalnych </w:t>
      </w:r>
      <w:r w:rsidRPr="00BB6538">
        <w:rPr>
          <w:rFonts w:cs="Arial"/>
          <w:szCs w:val="24"/>
        </w:rPr>
        <w:t>mogą być wdrażane projekty wzmacniające bezpieczeństwo świadczenia</w:t>
      </w:r>
      <w:r w:rsidRPr="006D7EA4">
        <w:rPr>
          <w:rFonts w:cs="Arial"/>
          <w:szCs w:val="24"/>
        </w:rPr>
        <w:t xml:space="preserve"> e-usług lub systemów informatycznych, o zasięgu regionalnym i</w:t>
      </w:r>
      <w:r w:rsidR="009D5EA8">
        <w:rPr>
          <w:rFonts w:cs="Arial"/>
          <w:szCs w:val="24"/>
        </w:rPr>
        <w:t xml:space="preserve"> </w:t>
      </w:r>
      <w:r w:rsidRPr="006D7EA4">
        <w:rPr>
          <w:rFonts w:cs="Arial"/>
          <w:szCs w:val="24"/>
        </w:rPr>
        <w:t>lokalnym. Działania obejmujące doposażanie podmiotów leczniczych - wyposażenie podmiotów leczniczych w</w:t>
      </w:r>
      <w:r w:rsidR="001D3E4B">
        <w:rPr>
          <w:rFonts w:cs="Arial"/>
          <w:szCs w:val="24"/>
        </w:rPr>
        <w:t xml:space="preserve"> </w:t>
      </w:r>
      <w:r w:rsidRPr="006D7EA4">
        <w:rPr>
          <w:rFonts w:cs="Arial"/>
          <w:szCs w:val="24"/>
        </w:rPr>
        <w:t xml:space="preserve">narzędzia informatyczne umożliwiające integrację </w:t>
      </w:r>
      <w:r w:rsidR="003644EE" w:rsidRPr="006D7EA4">
        <w:rPr>
          <w:rFonts w:cs="Arial"/>
          <w:szCs w:val="24"/>
        </w:rPr>
        <w:t>z</w:t>
      </w:r>
      <w:r w:rsidR="009D5EA8">
        <w:rPr>
          <w:rFonts w:cs="Arial"/>
          <w:szCs w:val="24"/>
        </w:rPr>
        <w:t xml:space="preserve"> </w:t>
      </w:r>
      <w:r w:rsidRPr="006D7EA4">
        <w:rPr>
          <w:rFonts w:cs="Arial"/>
          <w:szCs w:val="24"/>
        </w:rPr>
        <w:t>centralną architekturą informatyczną e-zdrowia mogą również dotyczyć poprawy dojrzałości cyfrowej placówek medycznych i instytucji ochrony zdrowia w zakresie cyberbezpieczeństwa.</w:t>
      </w:r>
    </w:p>
    <w:p w:rsidR="0038172C" w:rsidRPr="006D7EA4" w:rsidRDefault="0038172C" w:rsidP="0038172C">
      <w:pPr>
        <w:rPr>
          <w:rFonts w:cs="Arial"/>
          <w:szCs w:val="24"/>
        </w:rPr>
      </w:pPr>
      <w:r w:rsidRPr="006D7EA4">
        <w:rPr>
          <w:rFonts w:cs="Arial"/>
          <w:szCs w:val="24"/>
        </w:rPr>
        <w:t>W ramach wsparcia transformacji cyfrowej przedsiębiorstw w programie pn. Fundusze Europejskie dla Nowoczesnej Gospodarki 2021-2027 (FENG) będą realizowane kompleksowe projekty zawierające komponenty związane z</w:t>
      </w:r>
      <w:r>
        <w:rPr>
          <w:rFonts w:cs="Arial"/>
          <w:szCs w:val="24"/>
        </w:rPr>
        <w:t> </w:t>
      </w:r>
      <w:r w:rsidRPr="006D7EA4">
        <w:rPr>
          <w:rFonts w:cs="Arial"/>
          <w:szCs w:val="24"/>
        </w:rPr>
        <w:t>zapewnieniem cyberbezpieczeń</w:t>
      </w:r>
      <w:r>
        <w:rPr>
          <w:rFonts w:cs="Arial"/>
          <w:szCs w:val="24"/>
        </w:rPr>
        <w:t>stwa w danym przedsiębiorstwie.</w:t>
      </w:r>
    </w:p>
    <w:p w:rsidR="003644EE" w:rsidRPr="003644EE" w:rsidRDefault="003644EE" w:rsidP="003644EE">
      <w:pPr>
        <w:spacing w:after="0"/>
        <w:rPr>
          <w:rFonts w:cs="Arial"/>
          <w:szCs w:val="24"/>
        </w:rPr>
      </w:pPr>
      <w:r w:rsidRPr="003644EE">
        <w:rPr>
          <w:rFonts w:cs="Arial"/>
          <w:szCs w:val="24"/>
        </w:rPr>
        <w:t>Interwencja w obszarze cyberbezpieczeństwa będzie podejmowana również w</w:t>
      </w:r>
      <w:r>
        <w:rPr>
          <w:rFonts w:cs="Arial"/>
          <w:szCs w:val="24"/>
        </w:rPr>
        <w:t> </w:t>
      </w:r>
      <w:r w:rsidRPr="003644EE">
        <w:rPr>
          <w:rFonts w:cs="Arial"/>
          <w:szCs w:val="24"/>
        </w:rPr>
        <w:t>ramach instrumentu REACT</w:t>
      </w:r>
      <w:r w:rsidR="00F10C05">
        <w:rPr>
          <w:rFonts w:cs="Arial"/>
          <w:szCs w:val="24"/>
        </w:rPr>
        <w:t>-</w:t>
      </w:r>
      <w:r w:rsidRPr="003644EE">
        <w:rPr>
          <w:rFonts w:cs="Arial"/>
          <w:szCs w:val="24"/>
        </w:rPr>
        <w:t xml:space="preserve">EU w </w:t>
      </w:r>
      <w:r w:rsidR="00132283">
        <w:rPr>
          <w:rFonts w:cs="Arial"/>
          <w:szCs w:val="24"/>
        </w:rPr>
        <w:t>POPC</w:t>
      </w:r>
      <w:r w:rsidRPr="003644EE">
        <w:rPr>
          <w:rFonts w:cs="Arial"/>
          <w:szCs w:val="24"/>
        </w:rPr>
        <w:t>. Wsparcie będzie dotyczyło tylko wybranych przedsięwzięć, w tym:</w:t>
      </w:r>
    </w:p>
    <w:p w:rsidR="003644EE" w:rsidRPr="003644EE" w:rsidRDefault="003644EE" w:rsidP="003644EE">
      <w:pPr>
        <w:pStyle w:val="Akapitzlist"/>
        <w:numPr>
          <w:ilvl w:val="0"/>
          <w:numId w:val="81"/>
        </w:numPr>
        <w:spacing w:after="0"/>
        <w:rPr>
          <w:rFonts w:cs="Arial"/>
          <w:szCs w:val="24"/>
        </w:rPr>
      </w:pPr>
      <w:r w:rsidRPr="003644EE">
        <w:rPr>
          <w:rFonts w:cs="Arial"/>
          <w:szCs w:val="24"/>
        </w:rPr>
        <w:t xml:space="preserve">wdrożenie modelowego regionalnego centrum </w:t>
      </w:r>
      <w:proofErr w:type="spellStart"/>
      <w:r w:rsidRPr="003644EE">
        <w:rPr>
          <w:rFonts w:cs="Arial"/>
          <w:szCs w:val="24"/>
        </w:rPr>
        <w:t>cyberbezpieczeństwa</w:t>
      </w:r>
      <w:proofErr w:type="spellEnd"/>
      <w:r w:rsidRPr="003644EE">
        <w:rPr>
          <w:rFonts w:cs="Arial"/>
          <w:szCs w:val="24"/>
        </w:rPr>
        <w:t xml:space="preserve"> (</w:t>
      </w:r>
      <w:proofErr w:type="spellStart"/>
      <w:r w:rsidRPr="003644EE">
        <w:rPr>
          <w:rFonts w:cs="Arial"/>
          <w:szCs w:val="24"/>
        </w:rPr>
        <w:t>RegioSOC</w:t>
      </w:r>
      <w:proofErr w:type="spellEnd"/>
      <w:r w:rsidRPr="003644EE">
        <w:rPr>
          <w:rFonts w:cs="Arial"/>
          <w:szCs w:val="24"/>
        </w:rPr>
        <w:t xml:space="preserve">), </w:t>
      </w:r>
    </w:p>
    <w:p w:rsidR="003644EE" w:rsidRPr="003644EE" w:rsidRDefault="003644EE" w:rsidP="003644EE">
      <w:pPr>
        <w:pStyle w:val="Akapitzlist"/>
        <w:numPr>
          <w:ilvl w:val="0"/>
          <w:numId w:val="81"/>
        </w:numPr>
        <w:spacing w:after="0"/>
        <w:rPr>
          <w:rFonts w:cs="Arial"/>
          <w:szCs w:val="24"/>
        </w:rPr>
      </w:pPr>
      <w:r w:rsidRPr="003644EE">
        <w:rPr>
          <w:rFonts w:cs="Arial"/>
          <w:szCs w:val="24"/>
        </w:rPr>
        <w:t xml:space="preserve">podłączenie nowych użytkowników do zintegrowanego systemu </w:t>
      </w:r>
      <w:r w:rsidR="00644BF4" w:rsidRPr="003644EE">
        <w:rPr>
          <w:rFonts w:cs="Arial"/>
          <w:szCs w:val="24"/>
        </w:rPr>
        <w:t>zarz</w:t>
      </w:r>
      <w:r w:rsidR="00644BF4">
        <w:rPr>
          <w:rFonts w:cs="Arial"/>
          <w:szCs w:val="24"/>
        </w:rPr>
        <w:t>ą</w:t>
      </w:r>
      <w:r w:rsidR="00644BF4" w:rsidRPr="003644EE">
        <w:rPr>
          <w:rFonts w:cs="Arial"/>
          <w:szCs w:val="24"/>
        </w:rPr>
        <w:t xml:space="preserve">dzania </w:t>
      </w:r>
      <w:proofErr w:type="spellStart"/>
      <w:r w:rsidRPr="003644EE">
        <w:rPr>
          <w:rFonts w:cs="Arial"/>
          <w:szCs w:val="24"/>
        </w:rPr>
        <w:t>cyberbezpieczeństwem</w:t>
      </w:r>
      <w:proofErr w:type="spellEnd"/>
      <w:r w:rsidRPr="003644EE">
        <w:rPr>
          <w:rFonts w:cs="Arial"/>
          <w:szCs w:val="24"/>
        </w:rPr>
        <w:t xml:space="preserve"> – S46 (przede wszystkim JST),</w:t>
      </w:r>
    </w:p>
    <w:p w:rsidR="003644EE" w:rsidRDefault="003644EE" w:rsidP="003644EE">
      <w:pPr>
        <w:pStyle w:val="Akapitzlist"/>
        <w:numPr>
          <w:ilvl w:val="0"/>
          <w:numId w:val="81"/>
        </w:numPr>
        <w:spacing w:after="0"/>
        <w:rPr>
          <w:rFonts w:cs="Arial"/>
          <w:szCs w:val="24"/>
        </w:rPr>
      </w:pPr>
      <w:r w:rsidRPr="003644EE">
        <w:rPr>
          <w:rFonts w:cs="Arial"/>
          <w:szCs w:val="24"/>
        </w:rPr>
        <w:t xml:space="preserve">utworzenie sieci wojewódzkich zespołów zajmujących się obsługą incydentów oraz przywracaniem systemów do stanu sprzed ataku (projekty: </w:t>
      </w:r>
      <w:proofErr w:type="spellStart"/>
      <w:r w:rsidRPr="003644EE">
        <w:rPr>
          <w:rFonts w:cs="Arial"/>
          <w:szCs w:val="24"/>
        </w:rPr>
        <w:t>Cyber</w:t>
      </w:r>
      <w:proofErr w:type="spellEnd"/>
      <w:r w:rsidRPr="003644EE">
        <w:rPr>
          <w:rFonts w:cs="Arial"/>
          <w:szCs w:val="24"/>
        </w:rPr>
        <w:t xml:space="preserve">-Ratownik, Obsługa Incydentu i Odtwarzanie Działania). </w:t>
      </w:r>
    </w:p>
    <w:p w:rsidR="00F10C05" w:rsidRPr="003644EE" w:rsidRDefault="00F10C05" w:rsidP="004A1435">
      <w:pPr>
        <w:pStyle w:val="Akapitzlist"/>
        <w:spacing w:after="0"/>
        <w:ind w:left="360"/>
        <w:rPr>
          <w:rFonts w:cs="Arial"/>
          <w:szCs w:val="24"/>
        </w:rPr>
      </w:pPr>
    </w:p>
    <w:p w:rsidR="003644EE" w:rsidRDefault="003644EE" w:rsidP="003644EE">
      <w:pPr>
        <w:spacing w:after="0"/>
        <w:rPr>
          <w:rFonts w:cs="Arial"/>
          <w:szCs w:val="24"/>
        </w:rPr>
      </w:pPr>
      <w:r w:rsidRPr="003644EE">
        <w:rPr>
          <w:rFonts w:cs="Arial"/>
          <w:szCs w:val="24"/>
        </w:rPr>
        <w:t xml:space="preserve">Projekty te następnie będą rozwijane w </w:t>
      </w:r>
      <w:r w:rsidR="00132283">
        <w:rPr>
          <w:rFonts w:cs="Arial"/>
          <w:szCs w:val="24"/>
        </w:rPr>
        <w:t>KPO</w:t>
      </w:r>
      <w:r w:rsidR="00F10C05">
        <w:rPr>
          <w:rFonts w:cs="Arial"/>
          <w:szCs w:val="24"/>
        </w:rPr>
        <w:t>,</w:t>
      </w:r>
      <w:r w:rsidR="00132283">
        <w:rPr>
          <w:rFonts w:cs="Arial"/>
          <w:szCs w:val="24"/>
        </w:rPr>
        <w:t xml:space="preserve"> </w:t>
      </w:r>
      <w:r w:rsidRPr="003644EE">
        <w:rPr>
          <w:rFonts w:cs="Arial"/>
          <w:szCs w:val="24"/>
        </w:rPr>
        <w:t>m.in. z</w:t>
      </w:r>
      <w:r w:rsidR="003251FB">
        <w:rPr>
          <w:rFonts w:cs="Arial"/>
          <w:szCs w:val="24"/>
        </w:rPr>
        <w:t xml:space="preserve"> </w:t>
      </w:r>
      <w:r w:rsidRPr="003644EE">
        <w:rPr>
          <w:rFonts w:cs="Arial"/>
          <w:szCs w:val="24"/>
        </w:rPr>
        <w:t xml:space="preserve">modelowego centrum </w:t>
      </w:r>
      <w:proofErr w:type="spellStart"/>
      <w:r w:rsidRPr="003644EE">
        <w:rPr>
          <w:rFonts w:cs="Arial"/>
          <w:szCs w:val="24"/>
        </w:rPr>
        <w:t>RegioSOC</w:t>
      </w:r>
      <w:proofErr w:type="spellEnd"/>
      <w:r w:rsidRPr="003644EE">
        <w:rPr>
          <w:rFonts w:cs="Arial"/>
          <w:szCs w:val="24"/>
        </w:rPr>
        <w:t xml:space="preserve"> powstanie sieć 7 regionalnych centrów. W FERC natomiast nie przewiduje się bezpośredniego wsparcia dla tych projektów. Jednakże, projekty te będą mogły korzystać w przyszłości z narzędzi wytworzonych w FERC </w:t>
      </w:r>
      <w:r w:rsidR="00F10C05">
        <w:rPr>
          <w:rFonts w:cs="Arial"/>
          <w:szCs w:val="24"/>
        </w:rPr>
        <w:t xml:space="preserve">- </w:t>
      </w:r>
      <w:r w:rsidRPr="003644EE">
        <w:rPr>
          <w:rFonts w:cs="Arial"/>
          <w:szCs w:val="24"/>
        </w:rPr>
        <w:t>programu badawczo-rozwojowo-wdrożeniowego, nastawionego na opracowanie innowacyjnych rozwiązań do wykorzystania w</w:t>
      </w:r>
      <w:r w:rsidR="003251FB">
        <w:rPr>
          <w:rFonts w:cs="Arial"/>
          <w:szCs w:val="24"/>
        </w:rPr>
        <w:t xml:space="preserve"> </w:t>
      </w:r>
      <w:r w:rsidRPr="003644EE">
        <w:rPr>
          <w:rFonts w:cs="Arial"/>
          <w:szCs w:val="24"/>
        </w:rPr>
        <w:t xml:space="preserve">obszarze cyberbezpieczeństwa, w tym rozwoju </w:t>
      </w:r>
      <w:proofErr w:type="spellStart"/>
      <w:r w:rsidRPr="003644EE">
        <w:rPr>
          <w:rFonts w:cs="Arial"/>
          <w:szCs w:val="24"/>
        </w:rPr>
        <w:t>RegioSOC</w:t>
      </w:r>
      <w:proofErr w:type="spellEnd"/>
      <w:r w:rsidRPr="003644EE">
        <w:rPr>
          <w:rFonts w:cs="Arial"/>
          <w:szCs w:val="24"/>
        </w:rPr>
        <w:t>, czy systemu S46.</w:t>
      </w:r>
      <w:r w:rsidRPr="003644EE" w:rsidDel="003644EE">
        <w:rPr>
          <w:rFonts w:cs="Arial"/>
          <w:szCs w:val="24"/>
        </w:rPr>
        <w:t xml:space="preserve"> </w:t>
      </w:r>
    </w:p>
    <w:p w:rsidR="003644EE" w:rsidRDefault="003644EE" w:rsidP="003644EE">
      <w:pPr>
        <w:spacing w:after="0"/>
        <w:rPr>
          <w:rFonts w:cs="Arial"/>
          <w:szCs w:val="24"/>
        </w:rPr>
      </w:pPr>
    </w:p>
    <w:p w:rsidR="003644EE" w:rsidRPr="003644EE" w:rsidRDefault="003644EE" w:rsidP="003644EE">
      <w:pPr>
        <w:spacing w:after="0"/>
        <w:rPr>
          <w:rFonts w:cs="Arial"/>
          <w:szCs w:val="24"/>
        </w:rPr>
      </w:pPr>
      <w:r w:rsidRPr="003644EE">
        <w:rPr>
          <w:rFonts w:cs="Arial"/>
          <w:szCs w:val="24"/>
        </w:rPr>
        <w:t xml:space="preserve">Interwencja w obszarze cyberbezpieczeństwa realizowana w </w:t>
      </w:r>
      <w:r w:rsidR="00132283">
        <w:rPr>
          <w:rFonts w:cs="Arial"/>
          <w:szCs w:val="24"/>
        </w:rPr>
        <w:t xml:space="preserve">KPO </w:t>
      </w:r>
      <w:r w:rsidRPr="003644EE">
        <w:rPr>
          <w:rFonts w:cs="Arial"/>
          <w:szCs w:val="24"/>
        </w:rPr>
        <w:t>będzie ukierunkowana przede wszystkim na inwestycje infrastrukturalne oraz realizację dużych projektów grantowych/konkursowych mających na celu wzmocnienie infrastruktury wykorzystywanej przez podmioty krajowego systemu cyberbezpieczeństwa m.in. administracj</w:t>
      </w:r>
      <w:r w:rsidR="00F10C05">
        <w:rPr>
          <w:rFonts w:cs="Arial"/>
          <w:szCs w:val="24"/>
        </w:rPr>
        <w:t>ę</w:t>
      </w:r>
      <w:r w:rsidRPr="003644EE">
        <w:rPr>
          <w:rFonts w:cs="Arial"/>
          <w:szCs w:val="24"/>
        </w:rPr>
        <w:t xml:space="preserve"> publiczn</w:t>
      </w:r>
      <w:r w:rsidR="00F10C05">
        <w:rPr>
          <w:rFonts w:cs="Arial"/>
          <w:szCs w:val="24"/>
        </w:rPr>
        <w:t>ą</w:t>
      </w:r>
      <w:r w:rsidRPr="003644EE">
        <w:rPr>
          <w:rFonts w:cs="Arial"/>
          <w:szCs w:val="24"/>
        </w:rPr>
        <w:t>, czy operat</w:t>
      </w:r>
      <w:r w:rsidR="00F10C05">
        <w:rPr>
          <w:rFonts w:cs="Arial"/>
          <w:szCs w:val="24"/>
        </w:rPr>
        <w:t>ów</w:t>
      </w:r>
      <w:r w:rsidRPr="003644EE">
        <w:rPr>
          <w:rFonts w:cs="Arial"/>
          <w:szCs w:val="24"/>
        </w:rPr>
        <w:t xml:space="preserve"> usług kluczowych. Podmioty krajowego systemu cyberbezpieczeństwa otrzymają możliwość wymiany lub modernizacji sprzętu lub oprogramowania wykorzystywanego w obszarze </w:t>
      </w:r>
      <w:r w:rsidRPr="003644EE">
        <w:rPr>
          <w:rFonts w:cs="Arial"/>
          <w:szCs w:val="24"/>
        </w:rPr>
        <w:lastRenderedPageBreak/>
        <w:t xml:space="preserve">cyberbezpieczeństwa. Ponadto powstaną m.in. struktury przygotowane do reagowania na incydenty np. sieć regionalnych centrów cyberbezpieczeństwa, czy też sieć sektorowych zespołów CSIRT. </w:t>
      </w:r>
    </w:p>
    <w:p w:rsidR="00F10C05" w:rsidRDefault="00F10C05" w:rsidP="003644EE">
      <w:pPr>
        <w:spacing w:after="0"/>
        <w:rPr>
          <w:rFonts w:cs="Arial"/>
          <w:szCs w:val="24"/>
        </w:rPr>
      </w:pPr>
    </w:p>
    <w:p w:rsidR="003644EE" w:rsidRPr="003644EE" w:rsidRDefault="003644EE" w:rsidP="003644EE">
      <w:pPr>
        <w:spacing w:after="0"/>
        <w:rPr>
          <w:rFonts w:cs="Arial"/>
          <w:szCs w:val="24"/>
        </w:rPr>
      </w:pPr>
      <w:r w:rsidRPr="003644EE">
        <w:rPr>
          <w:rFonts w:cs="Arial"/>
          <w:szCs w:val="24"/>
        </w:rPr>
        <w:t xml:space="preserve">Interwencja w FERC będzie skoncentrowana na obszarach, których nie obejmuje </w:t>
      </w:r>
      <w:r w:rsidR="00132283">
        <w:rPr>
          <w:rFonts w:cs="Arial"/>
          <w:szCs w:val="24"/>
        </w:rPr>
        <w:t>KPO</w:t>
      </w:r>
      <w:r w:rsidRPr="003644EE">
        <w:rPr>
          <w:rFonts w:cs="Arial"/>
          <w:szCs w:val="24"/>
        </w:rPr>
        <w:t>:</w:t>
      </w:r>
    </w:p>
    <w:p w:rsidR="003644EE" w:rsidRPr="003644EE" w:rsidRDefault="003644EE" w:rsidP="003644EE">
      <w:pPr>
        <w:pStyle w:val="Akapitzlist"/>
        <w:numPr>
          <w:ilvl w:val="0"/>
          <w:numId w:val="82"/>
        </w:numPr>
        <w:spacing w:after="0"/>
        <w:rPr>
          <w:rFonts w:cs="Arial"/>
          <w:szCs w:val="24"/>
        </w:rPr>
      </w:pPr>
      <w:r w:rsidRPr="003644EE">
        <w:rPr>
          <w:rFonts w:cs="Arial"/>
          <w:szCs w:val="24"/>
        </w:rPr>
        <w:t>powstanie dedykowanego tylko innowacyjnym rozwiązaniom z obszaru cyberbezpieczeństwa program</w:t>
      </w:r>
      <w:r w:rsidR="00F10C05">
        <w:rPr>
          <w:rFonts w:cs="Arial"/>
          <w:szCs w:val="24"/>
        </w:rPr>
        <w:t>u</w:t>
      </w:r>
      <w:r w:rsidRPr="003644EE">
        <w:rPr>
          <w:rFonts w:cs="Arial"/>
          <w:szCs w:val="24"/>
        </w:rPr>
        <w:t xml:space="preserve"> badawczo-rozwojowo-</w:t>
      </w:r>
      <w:r w:rsidR="008F2D22" w:rsidRPr="003644EE">
        <w:rPr>
          <w:rFonts w:cs="Arial"/>
          <w:szCs w:val="24"/>
        </w:rPr>
        <w:t>wdrożeniow</w:t>
      </w:r>
      <w:r w:rsidR="008F2D22">
        <w:rPr>
          <w:rFonts w:cs="Arial"/>
          <w:szCs w:val="24"/>
        </w:rPr>
        <w:t>ego</w:t>
      </w:r>
      <w:r w:rsidRPr="003644EE">
        <w:rPr>
          <w:rFonts w:cs="Arial"/>
          <w:szCs w:val="24"/>
        </w:rPr>
        <w:t>,</w:t>
      </w:r>
    </w:p>
    <w:p w:rsidR="003644EE" w:rsidRPr="003644EE" w:rsidRDefault="003644EE" w:rsidP="003644EE">
      <w:pPr>
        <w:pStyle w:val="Akapitzlist"/>
        <w:numPr>
          <w:ilvl w:val="0"/>
          <w:numId w:val="82"/>
        </w:numPr>
        <w:spacing w:after="0"/>
        <w:rPr>
          <w:rFonts w:cs="Arial"/>
          <w:szCs w:val="24"/>
        </w:rPr>
      </w:pPr>
      <w:r w:rsidRPr="003644EE">
        <w:rPr>
          <w:rFonts w:cs="Arial"/>
          <w:szCs w:val="24"/>
        </w:rPr>
        <w:t xml:space="preserve">utworzenie i rozwój krajowego systemu certyfikacji cyberbezpieczeństwa, </w:t>
      </w:r>
    </w:p>
    <w:p w:rsidR="003644EE" w:rsidRPr="003644EE" w:rsidRDefault="003644EE" w:rsidP="003644EE">
      <w:pPr>
        <w:pStyle w:val="Akapitzlist"/>
        <w:numPr>
          <w:ilvl w:val="0"/>
          <w:numId w:val="82"/>
        </w:numPr>
        <w:spacing w:after="0"/>
        <w:rPr>
          <w:rFonts w:cs="Arial"/>
          <w:szCs w:val="24"/>
        </w:rPr>
      </w:pPr>
      <w:r w:rsidRPr="003644EE">
        <w:rPr>
          <w:rFonts w:cs="Arial"/>
          <w:szCs w:val="24"/>
        </w:rPr>
        <w:t>wsparcie dla inicjatyw nakierowanych na tworzenie Centrów Wymiany i Analizy Informacji (ISAC).</w:t>
      </w:r>
    </w:p>
    <w:p w:rsidR="00F10C05" w:rsidRDefault="00F10C05" w:rsidP="008B51F5">
      <w:pPr>
        <w:spacing w:after="0"/>
        <w:rPr>
          <w:rFonts w:cs="Arial"/>
          <w:szCs w:val="24"/>
        </w:rPr>
      </w:pPr>
    </w:p>
    <w:p w:rsidR="008B51F5" w:rsidRPr="008B51F5" w:rsidRDefault="003644EE" w:rsidP="008B51F5">
      <w:pPr>
        <w:spacing w:after="0"/>
        <w:rPr>
          <w:rFonts w:cs="Arial"/>
          <w:szCs w:val="24"/>
        </w:rPr>
      </w:pPr>
      <w:r w:rsidRPr="003644EE">
        <w:rPr>
          <w:rFonts w:cs="Arial"/>
          <w:szCs w:val="24"/>
        </w:rPr>
        <w:t>Ponadto FERC obejmie działania edukacyjne (zaawansowane kompetencje) i</w:t>
      </w:r>
      <w:r>
        <w:rPr>
          <w:rFonts w:cs="Arial"/>
          <w:szCs w:val="24"/>
        </w:rPr>
        <w:t> </w:t>
      </w:r>
      <w:r w:rsidRPr="003644EE">
        <w:rPr>
          <w:rFonts w:cs="Arial"/>
          <w:szCs w:val="24"/>
        </w:rPr>
        <w:t>informacyjne.</w:t>
      </w:r>
    </w:p>
    <w:p w:rsidR="008B51F5" w:rsidRDefault="008B51F5" w:rsidP="0038172C">
      <w:pPr>
        <w:spacing w:after="0"/>
        <w:rPr>
          <w:rFonts w:cs="Arial"/>
          <w:szCs w:val="24"/>
        </w:rPr>
      </w:pPr>
    </w:p>
    <w:p w:rsidR="00FC206F" w:rsidRPr="00C11BC8" w:rsidRDefault="00FC206F" w:rsidP="00FC206F">
      <w:pPr>
        <w:rPr>
          <w:rFonts w:cs="Arial"/>
          <w:b/>
          <w:bCs/>
          <w:szCs w:val="24"/>
        </w:rPr>
      </w:pPr>
      <w:r w:rsidRPr="00C11BC8">
        <w:rPr>
          <w:rFonts w:cs="Arial"/>
          <w:b/>
          <w:bCs/>
          <w:szCs w:val="24"/>
        </w:rPr>
        <w:t>Komplementarność w obszarze udostępniania zasobów nauki, kultury i</w:t>
      </w:r>
      <w:r>
        <w:rPr>
          <w:rFonts w:cs="Arial"/>
          <w:b/>
          <w:bCs/>
          <w:szCs w:val="24"/>
        </w:rPr>
        <w:t> </w:t>
      </w:r>
      <w:r w:rsidRPr="00C11BC8">
        <w:rPr>
          <w:rFonts w:cs="Arial"/>
          <w:b/>
          <w:bCs/>
          <w:szCs w:val="24"/>
        </w:rPr>
        <w:t xml:space="preserve">administracji </w:t>
      </w:r>
    </w:p>
    <w:p w:rsidR="00FC206F" w:rsidRPr="00C11BC8" w:rsidRDefault="00FC206F" w:rsidP="00775D8D">
      <w:pPr>
        <w:spacing w:after="120"/>
        <w:rPr>
          <w:rFonts w:cs="Arial"/>
          <w:szCs w:val="24"/>
        </w:rPr>
      </w:pPr>
      <w:r w:rsidRPr="00C11BC8">
        <w:rPr>
          <w:rFonts w:cs="Arial"/>
          <w:szCs w:val="24"/>
        </w:rPr>
        <w:t xml:space="preserve">W ramach udostępnienia zasobów kultury, nauki i administracji, zgodnie z zapisami linii demarkacyjnej, w FERC wsparte zostaną jednostki centralne natomiast </w:t>
      </w:r>
      <w:r>
        <w:rPr>
          <w:rFonts w:cs="Arial"/>
          <w:szCs w:val="24"/>
        </w:rPr>
        <w:t>w </w:t>
      </w:r>
      <w:r w:rsidRPr="00C11BC8">
        <w:rPr>
          <w:rFonts w:cs="Arial"/>
          <w:szCs w:val="24"/>
        </w:rPr>
        <w:t>programach regionalnych jednostki samorządu terytorialnego.</w:t>
      </w:r>
    </w:p>
    <w:p w:rsidR="00FC206F" w:rsidRPr="00AC106F" w:rsidRDefault="00FC206F" w:rsidP="00775D8D">
      <w:pPr>
        <w:spacing w:after="120"/>
        <w:rPr>
          <w:rFonts w:cs="Arial"/>
          <w:szCs w:val="24"/>
        </w:rPr>
      </w:pPr>
    </w:p>
    <w:p w:rsidR="0038172C" w:rsidRPr="002248BD" w:rsidRDefault="0038172C" w:rsidP="0038172C">
      <w:pPr>
        <w:spacing w:after="240"/>
        <w:rPr>
          <w:rFonts w:cs="Arial"/>
          <w:b/>
          <w:bCs/>
          <w:szCs w:val="24"/>
        </w:rPr>
      </w:pPr>
      <w:r>
        <w:rPr>
          <w:rFonts w:cs="Arial"/>
          <w:b/>
          <w:bCs/>
          <w:szCs w:val="24"/>
        </w:rPr>
        <w:t>Komplementarność w obszarze współpracy międzysektorowej</w:t>
      </w:r>
      <w:r w:rsidRPr="002248BD">
        <w:rPr>
          <w:rFonts w:cs="Arial"/>
          <w:b/>
          <w:bCs/>
          <w:szCs w:val="24"/>
        </w:rPr>
        <w:t xml:space="preserve"> na rzecz cyfrowych rozwiązań problemów społeczno-gospodarczych</w:t>
      </w:r>
    </w:p>
    <w:p w:rsidR="0038172C" w:rsidRPr="002248BD" w:rsidRDefault="0038172C" w:rsidP="0038172C">
      <w:pPr>
        <w:spacing w:after="120"/>
        <w:rPr>
          <w:rFonts w:cs="Arial"/>
          <w:szCs w:val="24"/>
        </w:rPr>
      </w:pPr>
      <w:r w:rsidRPr="002248BD">
        <w:rPr>
          <w:rFonts w:cs="Arial"/>
          <w:szCs w:val="24"/>
        </w:rPr>
        <w:t xml:space="preserve">Celem interwencji FERC będzie wsparcie współpracy między administracją publiczną, przedsiębiorcami i jednostkami naukowymi w tworzeniu cyfrowych rozwiązań problemów społeczno-gospodarczych. Interwencja ma pomóc w dostarczeniu skalowalnych rozwiązań cyfrowych optymalizujących różnego rodzaju procesy w obszarach takich jak np. inteligentne miasta, wsie i rolnictwo, edukacja, zdrowie, </w:t>
      </w:r>
      <w:r w:rsidR="00665147">
        <w:rPr>
          <w:rFonts w:cs="Arial"/>
          <w:szCs w:val="24"/>
        </w:rPr>
        <w:t xml:space="preserve">transport, </w:t>
      </w:r>
      <w:r w:rsidRPr="002248BD">
        <w:rPr>
          <w:rFonts w:cs="Arial"/>
          <w:szCs w:val="24"/>
        </w:rPr>
        <w:t>energetyka, ochrona środowiska, przedsiębiorczość, gospodarka morska. Powstałe rozwiązania będą mogły być wykorzystane i wdrożone na terenie całego kraju.</w:t>
      </w:r>
    </w:p>
    <w:p w:rsidR="0038172C" w:rsidRPr="002248BD" w:rsidRDefault="0038172C" w:rsidP="0038172C">
      <w:pPr>
        <w:spacing w:after="120"/>
        <w:rPr>
          <w:rFonts w:cs="Arial"/>
          <w:szCs w:val="24"/>
        </w:rPr>
      </w:pPr>
      <w:r w:rsidRPr="002248BD">
        <w:rPr>
          <w:rFonts w:cs="Arial"/>
          <w:szCs w:val="24"/>
        </w:rPr>
        <w:t xml:space="preserve">Interwencja mająca na celu wykorzystanie technologii cyfrowych/informatycznych dla rozwiązania problemów społeczno-gospodarczych przewidziana jest również na poziomie </w:t>
      </w:r>
      <w:r w:rsidR="006D4BC3">
        <w:rPr>
          <w:rFonts w:cs="Arial"/>
          <w:szCs w:val="24"/>
        </w:rPr>
        <w:t xml:space="preserve">programów regionalnych </w:t>
      </w:r>
      <w:r w:rsidRPr="002248BD">
        <w:rPr>
          <w:rFonts w:cs="Arial"/>
          <w:szCs w:val="24"/>
        </w:rPr>
        <w:t xml:space="preserve">. Powstałe w jej wyniku produkty mają jednak </w:t>
      </w:r>
      <w:r w:rsidRPr="002248BD">
        <w:rPr>
          <w:rFonts w:cs="Arial"/>
          <w:szCs w:val="24"/>
        </w:rPr>
        <w:lastRenderedPageBreak/>
        <w:t>odpowiadać na specyficzne i indywidualne potrzeby oraz problemy danego regionu/obszaru.</w:t>
      </w:r>
    </w:p>
    <w:p w:rsidR="0038172C" w:rsidRPr="002248BD" w:rsidRDefault="0038172C" w:rsidP="0038172C">
      <w:pPr>
        <w:spacing w:after="120"/>
        <w:rPr>
          <w:rFonts w:cs="Arial"/>
          <w:szCs w:val="24"/>
        </w:rPr>
      </w:pPr>
      <w:r w:rsidRPr="002248BD">
        <w:rPr>
          <w:rFonts w:cs="Arial"/>
          <w:szCs w:val="24"/>
        </w:rPr>
        <w:t xml:space="preserve">Dodatkowo zastosowanie rozwiązań informatycznych będzie miało miejsce </w:t>
      </w:r>
      <w:r w:rsidR="00173CDA" w:rsidRPr="002248BD">
        <w:rPr>
          <w:rFonts w:cs="Arial"/>
          <w:szCs w:val="24"/>
        </w:rPr>
        <w:t>w</w:t>
      </w:r>
      <w:r w:rsidR="00173CDA">
        <w:rPr>
          <w:rFonts w:cs="Arial"/>
          <w:szCs w:val="24"/>
        </w:rPr>
        <w:t> </w:t>
      </w:r>
      <w:r w:rsidRPr="002248BD">
        <w:rPr>
          <w:rFonts w:cs="Arial"/>
          <w:szCs w:val="24"/>
        </w:rPr>
        <w:t xml:space="preserve">projektach realizowanych w ramach </w:t>
      </w:r>
      <w:r w:rsidR="00FE74C8" w:rsidRPr="002248BD">
        <w:rPr>
          <w:rFonts w:cs="Arial"/>
          <w:szCs w:val="24"/>
        </w:rPr>
        <w:t>program</w:t>
      </w:r>
      <w:r w:rsidR="00FE74C8">
        <w:rPr>
          <w:rFonts w:cs="Arial"/>
          <w:szCs w:val="24"/>
        </w:rPr>
        <w:t>u</w:t>
      </w:r>
      <w:r w:rsidR="00FE74C8" w:rsidRPr="002248BD">
        <w:rPr>
          <w:rFonts w:cs="Arial"/>
          <w:szCs w:val="24"/>
        </w:rPr>
        <w:t xml:space="preserve"> </w:t>
      </w:r>
      <w:r w:rsidRPr="002248BD">
        <w:rPr>
          <w:rFonts w:cs="Arial"/>
          <w:szCs w:val="24"/>
        </w:rPr>
        <w:t>Fundusze Europejskie na Infrastrukturę, Klimat i Środowisko 2021-2027 (</w:t>
      </w:r>
      <w:proofErr w:type="spellStart"/>
      <w:r w:rsidRPr="002248BD">
        <w:rPr>
          <w:rFonts w:cs="Arial"/>
          <w:szCs w:val="24"/>
        </w:rPr>
        <w:t>FEnIKS</w:t>
      </w:r>
      <w:proofErr w:type="spellEnd"/>
      <w:r w:rsidRPr="002248BD">
        <w:rPr>
          <w:rFonts w:cs="Arial"/>
          <w:szCs w:val="24"/>
        </w:rPr>
        <w:t xml:space="preserve">). Dotyczy to szczególnie obszarów takich jak: transport, środowisko, kultura, zdrowie i energetyka. Zastosowanie rozwiązań informatycznych w projektach współfinansowanych </w:t>
      </w:r>
      <w:r w:rsidR="00173CDA" w:rsidRPr="002248BD">
        <w:rPr>
          <w:rFonts w:cs="Arial"/>
          <w:szCs w:val="24"/>
        </w:rPr>
        <w:t>z</w:t>
      </w:r>
      <w:r w:rsidR="00173CDA">
        <w:rPr>
          <w:rFonts w:cs="Arial"/>
          <w:szCs w:val="24"/>
        </w:rPr>
        <w:t> </w:t>
      </w:r>
      <w:r w:rsidRPr="002248BD">
        <w:rPr>
          <w:rFonts w:cs="Arial"/>
          <w:szCs w:val="24"/>
        </w:rPr>
        <w:t xml:space="preserve">programu </w:t>
      </w:r>
      <w:proofErr w:type="spellStart"/>
      <w:r w:rsidRPr="002248BD">
        <w:rPr>
          <w:rFonts w:cs="Arial"/>
          <w:szCs w:val="24"/>
        </w:rPr>
        <w:t>FEnIKS</w:t>
      </w:r>
      <w:proofErr w:type="spellEnd"/>
      <w:r w:rsidRPr="002248BD">
        <w:rPr>
          <w:rFonts w:cs="Arial"/>
          <w:szCs w:val="24"/>
        </w:rPr>
        <w:t xml:space="preserve"> będzie polegało przede wszystkim na wykorzystaniu gotowych, funkcjonujących już technologii informatycznych. Podobnie będzie w przypadku programu Fundusze Europejskie dla Polski Wschodniej 2021-2027 (FEPW), </w:t>
      </w:r>
      <w:r w:rsidR="00173CDA" w:rsidRPr="002248BD">
        <w:rPr>
          <w:rFonts w:cs="Arial"/>
          <w:szCs w:val="24"/>
        </w:rPr>
        <w:t>w</w:t>
      </w:r>
      <w:r w:rsidR="00173CDA">
        <w:rPr>
          <w:rFonts w:cs="Arial"/>
          <w:szCs w:val="24"/>
        </w:rPr>
        <w:t> </w:t>
      </w:r>
      <w:r w:rsidRPr="002248BD">
        <w:rPr>
          <w:rFonts w:cs="Arial"/>
          <w:szCs w:val="24"/>
        </w:rPr>
        <w:t>ramach którego również będą realizowane projekty dotyczące energii i klimatu oraz transportu.</w:t>
      </w:r>
    </w:p>
    <w:p w:rsidR="0038172C" w:rsidRDefault="0038172C" w:rsidP="003644EE">
      <w:pPr>
        <w:spacing w:after="120"/>
        <w:rPr>
          <w:rFonts w:cs="Arial"/>
          <w:szCs w:val="24"/>
        </w:rPr>
      </w:pPr>
      <w:r w:rsidRPr="002248BD">
        <w:rPr>
          <w:rFonts w:cs="Arial"/>
          <w:szCs w:val="24"/>
        </w:rPr>
        <w:t>Wsparcie w programie FENG z zakresu rozwiązań cyfrowych skierowane jest głównie do przedsiębiorstw. W ramach ww. Programu zakłada się głównie realizację kompleksowych projektów, powiązanych z pracami badawczo-rozwojowymi, gdzie finansowane będą usługi doradcze, a także inwestycji związanych z podniesieniem poziomu wykorzystania technologii cyfrowych, ze szczególnym uwzględnieniem automatyzacji i robotyzacji procesów w przedsiębiorstwie zmierzających do transformacji w kierunku Przemysłu 4.0, jak również cyberbezpieczeństwa. W FENG przewiduje się również wsparcie skierowane na transformację cyfrową MŚP dzięki doradztwu dotyczącemu zastosowania technologii cyfrowych wspierających prowadzenie działalności gospodarczej.</w:t>
      </w:r>
    </w:p>
    <w:p w:rsidR="00D55841" w:rsidRDefault="00D55841" w:rsidP="003644EE">
      <w:pPr>
        <w:spacing w:after="120"/>
        <w:rPr>
          <w:rFonts w:cs="Arial"/>
          <w:bCs/>
          <w:szCs w:val="24"/>
        </w:rPr>
      </w:pPr>
      <w:r>
        <w:rPr>
          <w:rFonts w:cs="Arial"/>
          <w:szCs w:val="24"/>
        </w:rPr>
        <w:t>Realizacja projektów związanych z tworzeniem warunków dla rozwoju zastosowań technologii przełomowych w wybranych sektorach gospodarki, w sektorze publicznym i w społeczeństwie, które będą ukierunkowane na wytworzenie, przetestowanie, a następnie wdrożenie i skalowalność systemowych rozwiązań organizacyjnych, technologicznych</w:t>
      </w:r>
      <w:r w:rsidR="00EE438E">
        <w:rPr>
          <w:rFonts w:cs="Arial"/>
          <w:szCs w:val="24"/>
        </w:rPr>
        <w:t xml:space="preserve">, prawnych i finansowych przewidziana jest także w ramach </w:t>
      </w:r>
      <w:r w:rsidR="004A1435">
        <w:rPr>
          <w:rFonts w:cs="Arial"/>
          <w:szCs w:val="24"/>
        </w:rPr>
        <w:t>KPO</w:t>
      </w:r>
      <w:r w:rsidR="00EE438E">
        <w:rPr>
          <w:rFonts w:cs="Arial"/>
          <w:szCs w:val="24"/>
        </w:rPr>
        <w:t xml:space="preserve">. </w:t>
      </w:r>
      <w:r w:rsidR="008F07E0">
        <w:rPr>
          <w:rFonts w:cs="Arial"/>
          <w:szCs w:val="24"/>
        </w:rPr>
        <w:t>P</w:t>
      </w:r>
      <w:r w:rsidR="009C7A33">
        <w:rPr>
          <w:rFonts w:cs="Arial"/>
          <w:szCs w:val="24"/>
        </w:rPr>
        <w:t xml:space="preserve">rojekty </w:t>
      </w:r>
      <w:r w:rsidR="008F07E0">
        <w:rPr>
          <w:rFonts w:cs="Arial"/>
          <w:szCs w:val="24"/>
        </w:rPr>
        <w:t xml:space="preserve">te </w:t>
      </w:r>
      <w:r w:rsidR="009C7A33">
        <w:rPr>
          <w:rFonts w:cs="Arial"/>
          <w:szCs w:val="24"/>
        </w:rPr>
        <w:t xml:space="preserve">będą stanowić uzupełnienie interwencji dotyczącej współpracy międzysektorowej </w:t>
      </w:r>
      <w:r w:rsidR="009C7A33" w:rsidRPr="009C7A33">
        <w:rPr>
          <w:rFonts w:cs="Arial"/>
          <w:bCs/>
          <w:szCs w:val="24"/>
        </w:rPr>
        <w:t>na rzecz cyfrowych rozwiązań problemów społeczno-gospodarczych</w:t>
      </w:r>
      <w:r w:rsidR="009C7A33">
        <w:rPr>
          <w:rFonts w:cs="Arial"/>
          <w:bCs/>
          <w:szCs w:val="24"/>
        </w:rPr>
        <w:t xml:space="preserve"> </w:t>
      </w:r>
      <w:r w:rsidR="008F07E0">
        <w:rPr>
          <w:rFonts w:cs="Arial"/>
          <w:bCs/>
          <w:szCs w:val="24"/>
        </w:rPr>
        <w:t>finansowanych</w:t>
      </w:r>
      <w:r w:rsidR="009C7A33">
        <w:rPr>
          <w:rFonts w:cs="Arial"/>
          <w:bCs/>
          <w:szCs w:val="24"/>
        </w:rPr>
        <w:t xml:space="preserve"> ze środków FERC. </w:t>
      </w:r>
      <w:r w:rsidR="004A3879">
        <w:rPr>
          <w:rFonts w:cs="Arial"/>
          <w:bCs/>
          <w:szCs w:val="24"/>
        </w:rPr>
        <w:t>W związku z niniejszym wdrożone zostaną mechanizmy m.in. w procesie selekcji i oceny projektów, zabezpieczające przed ryzykiem podw</w:t>
      </w:r>
      <w:r w:rsidR="003251FB">
        <w:rPr>
          <w:rFonts w:cs="Arial"/>
          <w:bCs/>
          <w:szCs w:val="24"/>
        </w:rPr>
        <w:t>ójnego finansowania inwestycji.</w:t>
      </w:r>
    </w:p>
    <w:p w:rsidR="00DB00C4" w:rsidRPr="00D55841" w:rsidRDefault="00DB00C4" w:rsidP="003644EE">
      <w:pPr>
        <w:spacing w:after="120"/>
        <w:rPr>
          <w:rFonts w:cs="Arial"/>
          <w:szCs w:val="24"/>
        </w:rPr>
      </w:pPr>
    </w:p>
    <w:p w:rsidR="0038172C" w:rsidRPr="006D7EA4" w:rsidRDefault="0038172C" w:rsidP="004A3879">
      <w:pPr>
        <w:spacing w:before="360"/>
        <w:rPr>
          <w:rFonts w:cs="Arial"/>
          <w:b/>
          <w:szCs w:val="24"/>
        </w:rPr>
      </w:pPr>
      <w:r w:rsidRPr="006D7EA4">
        <w:rPr>
          <w:rFonts w:cs="Arial"/>
          <w:b/>
          <w:szCs w:val="24"/>
        </w:rPr>
        <w:t>Komplementarność w obszarze kompetencji cyfrowych</w:t>
      </w:r>
    </w:p>
    <w:p w:rsidR="007E717F" w:rsidRDefault="0038172C" w:rsidP="007E717F">
      <w:pPr>
        <w:rPr>
          <w:rFonts w:cs="Arial"/>
          <w:szCs w:val="24"/>
        </w:rPr>
      </w:pPr>
      <w:r w:rsidRPr="006D7EA4">
        <w:rPr>
          <w:rFonts w:cs="Arial"/>
          <w:szCs w:val="24"/>
        </w:rPr>
        <w:lastRenderedPageBreak/>
        <w:t xml:space="preserve">W FERC wsparcie rozwoju </w:t>
      </w:r>
      <w:del w:id="552" w:author="Maja Olszewska" w:date="2021-12-06T15:34:00Z">
        <w:r w:rsidRPr="006D7EA4" w:rsidDel="007E3902">
          <w:rPr>
            <w:rFonts w:cs="Arial"/>
            <w:szCs w:val="24"/>
          </w:rPr>
          <w:delText>kompe</w:delText>
        </w:r>
        <w:r w:rsidR="003251FB" w:rsidDel="007E3902">
          <w:rPr>
            <w:rFonts w:cs="Arial"/>
            <w:szCs w:val="24"/>
          </w:rPr>
          <w:delText xml:space="preserve">tencji </w:delText>
        </w:r>
      </w:del>
      <w:ins w:id="553" w:author="Maja Olszewska" w:date="2021-12-06T15:34:00Z">
        <w:r w:rsidR="007E3902">
          <w:rPr>
            <w:rFonts w:cs="Arial"/>
            <w:szCs w:val="24"/>
          </w:rPr>
          <w:t xml:space="preserve">umiejętności </w:t>
        </w:r>
      </w:ins>
      <w:r w:rsidR="003251FB">
        <w:rPr>
          <w:rFonts w:cs="Arial"/>
          <w:szCs w:val="24"/>
        </w:rPr>
        <w:t xml:space="preserve">cyfrowych ukierunkowano </w:t>
      </w:r>
      <w:r w:rsidRPr="006D7EA4">
        <w:rPr>
          <w:rFonts w:cs="Arial"/>
          <w:szCs w:val="24"/>
        </w:rPr>
        <w:t xml:space="preserve">na pracowników instytucji sektora publicznego istotnych dla sprawnego funkcjonowania współczesnej administracji oraz realizacji polityk publicznych, ze szczególnym uwzględnieniem rozwoju </w:t>
      </w:r>
      <w:r w:rsidR="0030349F">
        <w:rPr>
          <w:rFonts w:cs="Arial"/>
          <w:szCs w:val="24"/>
        </w:rPr>
        <w:t>zaawansowanych</w:t>
      </w:r>
      <w:r w:rsidR="0030349F" w:rsidRPr="006D7EA4">
        <w:rPr>
          <w:rFonts w:cs="Arial"/>
          <w:szCs w:val="24"/>
        </w:rPr>
        <w:t xml:space="preserve"> </w:t>
      </w:r>
      <w:del w:id="554" w:author="Maja Olszewska" w:date="2021-12-06T15:34:00Z">
        <w:r w:rsidRPr="006D7EA4" w:rsidDel="007E3902">
          <w:rPr>
            <w:rFonts w:cs="Arial"/>
            <w:szCs w:val="24"/>
          </w:rPr>
          <w:delText xml:space="preserve">kompetencji </w:delText>
        </w:r>
      </w:del>
      <w:ins w:id="555" w:author="Maja Olszewska" w:date="2021-12-06T15:34:00Z">
        <w:r w:rsidR="007E3902">
          <w:rPr>
            <w:rFonts w:cs="Arial"/>
            <w:szCs w:val="24"/>
          </w:rPr>
          <w:t>umiejętności</w:t>
        </w:r>
        <w:r w:rsidR="007E3902" w:rsidRPr="006D7EA4">
          <w:rPr>
            <w:rFonts w:cs="Arial"/>
            <w:szCs w:val="24"/>
          </w:rPr>
          <w:t xml:space="preserve"> </w:t>
        </w:r>
      </w:ins>
      <w:r w:rsidRPr="006D7EA4">
        <w:rPr>
          <w:rFonts w:cs="Arial"/>
          <w:szCs w:val="24"/>
        </w:rPr>
        <w:t xml:space="preserve">cyfrowych, w tym również w obszarze </w:t>
      </w:r>
      <w:proofErr w:type="spellStart"/>
      <w:r w:rsidRPr="006D7EA4">
        <w:rPr>
          <w:rFonts w:cs="Arial"/>
          <w:szCs w:val="24"/>
        </w:rPr>
        <w:t>cyberbezpieczenstwa</w:t>
      </w:r>
      <w:proofErr w:type="spellEnd"/>
      <w:r w:rsidRPr="006D7EA4">
        <w:rPr>
          <w:rFonts w:cs="Arial"/>
          <w:szCs w:val="24"/>
        </w:rPr>
        <w:t xml:space="preserve"> dla </w:t>
      </w:r>
      <w:r w:rsidR="008B6DCB">
        <w:rPr>
          <w:rFonts w:cs="Arial"/>
          <w:szCs w:val="24"/>
        </w:rPr>
        <w:t>JST</w:t>
      </w:r>
      <w:r w:rsidR="008B6DCB" w:rsidRPr="006D7EA4">
        <w:rPr>
          <w:rFonts w:cs="Arial"/>
          <w:szCs w:val="24"/>
        </w:rPr>
        <w:t xml:space="preserve"> </w:t>
      </w:r>
      <w:r w:rsidRPr="006D7EA4">
        <w:rPr>
          <w:rFonts w:cs="Arial"/>
          <w:szCs w:val="24"/>
        </w:rPr>
        <w:t>i</w:t>
      </w:r>
      <w:r w:rsidR="003251FB">
        <w:rPr>
          <w:rFonts w:cs="Arial"/>
          <w:szCs w:val="24"/>
        </w:rPr>
        <w:t xml:space="preserve"> </w:t>
      </w:r>
      <w:r w:rsidRPr="006D7EA4">
        <w:rPr>
          <w:rFonts w:cs="Arial"/>
          <w:szCs w:val="24"/>
        </w:rPr>
        <w:t xml:space="preserve">przedsiębiorców. </w:t>
      </w:r>
      <w:r w:rsidR="007E717F">
        <w:rPr>
          <w:rFonts w:cs="Arial"/>
          <w:szCs w:val="24"/>
        </w:rPr>
        <w:t xml:space="preserve">Przewidziano także kontynuację działań </w:t>
      </w:r>
      <w:r w:rsidR="004A1435">
        <w:rPr>
          <w:rFonts w:cs="Arial"/>
          <w:szCs w:val="24"/>
        </w:rPr>
        <w:t xml:space="preserve">POPC </w:t>
      </w:r>
      <w:r w:rsidR="004A1435" w:rsidRPr="007E717F">
        <w:rPr>
          <w:rFonts w:cs="Arial"/>
          <w:szCs w:val="24"/>
        </w:rPr>
        <w:t>dotyczącyc</w:t>
      </w:r>
      <w:r w:rsidR="004A1435">
        <w:rPr>
          <w:rFonts w:cs="Arial"/>
          <w:szCs w:val="24"/>
        </w:rPr>
        <w:t>h</w:t>
      </w:r>
      <w:r w:rsidR="004A1435" w:rsidDel="004A1435">
        <w:rPr>
          <w:rFonts w:cs="Arial"/>
          <w:szCs w:val="24"/>
        </w:rPr>
        <w:t xml:space="preserve"> </w:t>
      </w:r>
      <w:r w:rsidR="004A1435">
        <w:rPr>
          <w:rFonts w:cs="Arial"/>
          <w:szCs w:val="24"/>
        </w:rPr>
        <w:t xml:space="preserve">podnoszenia </w:t>
      </w:r>
      <w:r w:rsidR="007E717F">
        <w:rPr>
          <w:rFonts w:cs="Arial"/>
          <w:szCs w:val="24"/>
        </w:rPr>
        <w:t>świadomoś</w:t>
      </w:r>
      <w:r w:rsidR="004A1435">
        <w:rPr>
          <w:rFonts w:cs="Arial"/>
          <w:szCs w:val="24"/>
        </w:rPr>
        <w:t>ci</w:t>
      </w:r>
      <w:r w:rsidR="007E717F">
        <w:rPr>
          <w:rFonts w:cs="Arial"/>
          <w:szCs w:val="24"/>
        </w:rPr>
        <w:t xml:space="preserve"> ogółu społeczeństwa </w:t>
      </w:r>
      <w:r w:rsidR="004A1435">
        <w:rPr>
          <w:rFonts w:cs="Arial"/>
          <w:szCs w:val="24"/>
        </w:rPr>
        <w:t xml:space="preserve">w zakresie </w:t>
      </w:r>
      <w:r w:rsidR="007E717F" w:rsidRPr="007E717F">
        <w:rPr>
          <w:rFonts w:cs="Arial"/>
          <w:szCs w:val="24"/>
        </w:rPr>
        <w:t xml:space="preserve">korzyści </w:t>
      </w:r>
      <w:r w:rsidR="007E717F">
        <w:rPr>
          <w:rFonts w:cs="Arial"/>
          <w:szCs w:val="24"/>
        </w:rPr>
        <w:t>i</w:t>
      </w:r>
      <w:r w:rsidR="00173CDA">
        <w:rPr>
          <w:rFonts w:cs="Arial"/>
          <w:szCs w:val="24"/>
        </w:rPr>
        <w:t> </w:t>
      </w:r>
      <w:r w:rsidR="007E717F">
        <w:rPr>
          <w:rFonts w:cs="Arial"/>
          <w:szCs w:val="24"/>
        </w:rPr>
        <w:t xml:space="preserve">zagrożeń </w:t>
      </w:r>
      <w:r w:rsidR="007E717F" w:rsidRPr="007E717F">
        <w:rPr>
          <w:rFonts w:cs="Arial"/>
          <w:szCs w:val="24"/>
        </w:rPr>
        <w:t xml:space="preserve">wynikających z korzystania </w:t>
      </w:r>
      <w:r w:rsidR="003251FB">
        <w:rPr>
          <w:rFonts w:cs="Arial"/>
          <w:szCs w:val="24"/>
        </w:rPr>
        <w:t xml:space="preserve">z </w:t>
      </w:r>
      <w:r w:rsidR="007E717F" w:rsidRPr="007E717F">
        <w:rPr>
          <w:rFonts w:cs="Arial"/>
          <w:szCs w:val="24"/>
        </w:rPr>
        <w:t xml:space="preserve">nowoczesnych technologii </w:t>
      </w:r>
      <w:r w:rsidR="007E717F">
        <w:rPr>
          <w:rFonts w:cs="Arial"/>
          <w:szCs w:val="24"/>
        </w:rPr>
        <w:t>oraz e-usług publicznych.</w:t>
      </w:r>
    </w:p>
    <w:p w:rsidR="006827C3" w:rsidRDefault="0038172C" w:rsidP="0038172C">
      <w:pPr>
        <w:rPr>
          <w:rFonts w:cs="Arial"/>
          <w:szCs w:val="24"/>
        </w:rPr>
      </w:pPr>
      <w:r w:rsidRPr="006D7EA4">
        <w:rPr>
          <w:rFonts w:cs="Arial"/>
          <w:szCs w:val="24"/>
        </w:rPr>
        <w:t xml:space="preserve">W FERC przewidziane jest </w:t>
      </w:r>
      <w:r w:rsidR="007E717F">
        <w:rPr>
          <w:rFonts w:cs="Arial"/>
          <w:szCs w:val="24"/>
        </w:rPr>
        <w:t>również</w:t>
      </w:r>
      <w:r w:rsidR="007E717F" w:rsidRPr="006D7EA4">
        <w:rPr>
          <w:rFonts w:cs="Arial"/>
          <w:szCs w:val="24"/>
        </w:rPr>
        <w:t xml:space="preserve"> </w:t>
      </w:r>
      <w:r w:rsidRPr="006D7EA4">
        <w:rPr>
          <w:rFonts w:cs="Arial"/>
          <w:szCs w:val="24"/>
        </w:rPr>
        <w:t xml:space="preserve">wsparcie </w:t>
      </w:r>
      <w:r w:rsidR="005B41D8">
        <w:rPr>
          <w:rFonts w:cs="Arial"/>
          <w:szCs w:val="24"/>
        </w:rPr>
        <w:t>c</w:t>
      </w:r>
      <w:r w:rsidRPr="006D7EA4">
        <w:rPr>
          <w:rFonts w:cs="Arial"/>
          <w:szCs w:val="24"/>
        </w:rPr>
        <w:t xml:space="preserve">entrów innowacji cyfrowych dla </w:t>
      </w:r>
      <w:r w:rsidR="00173CDA">
        <w:rPr>
          <w:rFonts w:cs="Arial"/>
          <w:szCs w:val="24"/>
        </w:rPr>
        <w:br/>
      </w:r>
      <w:r w:rsidRPr="006D7EA4">
        <w:rPr>
          <w:rFonts w:cs="Arial"/>
          <w:szCs w:val="24"/>
        </w:rPr>
        <w:t xml:space="preserve">e-administracji w celu m.in. wymiany doświadczeń i budowania potencjału administracyjnego </w:t>
      </w:r>
      <w:r w:rsidR="007E717F">
        <w:rPr>
          <w:rFonts w:cs="Arial"/>
          <w:szCs w:val="24"/>
        </w:rPr>
        <w:t>w obliczu transformacji cyfr</w:t>
      </w:r>
      <w:r w:rsidR="003251FB">
        <w:rPr>
          <w:rFonts w:cs="Arial"/>
          <w:szCs w:val="24"/>
        </w:rPr>
        <w:t xml:space="preserve">owej administracji publicznej. </w:t>
      </w:r>
      <w:r w:rsidR="007E717F">
        <w:rPr>
          <w:rFonts w:cs="Arial"/>
          <w:szCs w:val="24"/>
        </w:rPr>
        <w:t xml:space="preserve">Wsparcie będzie to komplementarne </w:t>
      </w:r>
      <w:r w:rsidR="007E717F" w:rsidRPr="007E717F">
        <w:rPr>
          <w:rFonts w:cs="Arial"/>
          <w:szCs w:val="24"/>
        </w:rPr>
        <w:t xml:space="preserve">w stosunku do finansowania zapewnionego przez Komisję Europejską w </w:t>
      </w:r>
      <w:r w:rsidR="00EE251B">
        <w:rPr>
          <w:rFonts w:cs="Arial"/>
          <w:szCs w:val="24"/>
        </w:rPr>
        <w:t>P</w:t>
      </w:r>
      <w:r w:rsidR="007E717F" w:rsidRPr="007E717F">
        <w:rPr>
          <w:rFonts w:cs="Arial"/>
          <w:szCs w:val="24"/>
        </w:rPr>
        <w:t>rogram</w:t>
      </w:r>
      <w:r w:rsidR="00EE251B">
        <w:rPr>
          <w:rFonts w:cs="Arial"/>
          <w:szCs w:val="24"/>
        </w:rPr>
        <w:t>ie</w:t>
      </w:r>
      <w:r w:rsidR="007E717F" w:rsidRPr="007E717F">
        <w:rPr>
          <w:rFonts w:cs="Arial"/>
          <w:szCs w:val="24"/>
        </w:rPr>
        <w:t xml:space="preserve"> „Cyfrowa Europa” (Digital Europe Programme). </w:t>
      </w:r>
      <w:r w:rsidR="00693D87" w:rsidRPr="00693D87">
        <w:rPr>
          <w:rFonts w:cs="Arial"/>
          <w:szCs w:val="24"/>
        </w:rPr>
        <w:t>Zadania realizowane przez EDIH będą polegać na wspieraniu transformacji cyfrowej przez zwiększenie w państwach członkowskich UE poziomu wykorzystania cyfrowych technologii przez sektor publiczny i prywatny.</w:t>
      </w:r>
    </w:p>
    <w:p w:rsidR="0038172C" w:rsidRPr="006D7EA4" w:rsidRDefault="0038172C" w:rsidP="0038172C">
      <w:pPr>
        <w:rPr>
          <w:rFonts w:cs="Arial"/>
          <w:szCs w:val="24"/>
        </w:rPr>
      </w:pPr>
      <w:r w:rsidRPr="006D7EA4">
        <w:rPr>
          <w:rFonts w:cs="Arial"/>
          <w:szCs w:val="24"/>
        </w:rPr>
        <w:t>Wsparcie FENG w zakresie kompetencji cyfrowych kierowane jest do przedsiębiorców w celu udoskonalenia kompetencji pracowników i osób zarządzających, zdobywanie przez nich nowych umiejętności oraz wiedzy w</w:t>
      </w:r>
      <w:r>
        <w:rPr>
          <w:rFonts w:cs="Arial"/>
          <w:szCs w:val="24"/>
        </w:rPr>
        <w:t> </w:t>
      </w:r>
      <w:r w:rsidRPr="006D7EA4">
        <w:rPr>
          <w:rFonts w:cs="Arial"/>
          <w:szCs w:val="24"/>
        </w:rPr>
        <w:t>szczególności z zakresu transformacji przemysłu w kierunku Przemysłu 4.0 jako fakultatywny moduł w projektach badawczo-rozwojowych – m.in. szkolenia, kursy, staże. W FENG wspierany jest również rozwój przedsiębiorstw poprzez wsparcie ośrodków innowacji, wyspecjalizowanych w zakresie świadczenia usług</w:t>
      </w:r>
      <w:r w:rsidR="00173CDA">
        <w:rPr>
          <w:rFonts w:cs="Arial"/>
          <w:szCs w:val="24"/>
        </w:rPr>
        <w:t>,</w:t>
      </w:r>
      <w:r w:rsidRPr="006D7EA4">
        <w:rPr>
          <w:rFonts w:cs="Arial"/>
          <w:szCs w:val="24"/>
        </w:rPr>
        <w:t xml:space="preserve"> tj. m.in. cyfryzacja, przemysł 4.0. </w:t>
      </w:r>
    </w:p>
    <w:p w:rsidR="00B07F09" w:rsidRDefault="00B07F09" w:rsidP="00A96EC1">
      <w:pPr>
        <w:rPr>
          <w:rFonts w:cs="Arial"/>
          <w:szCs w:val="24"/>
        </w:rPr>
      </w:pPr>
      <w:r w:rsidRPr="00B07F09">
        <w:rPr>
          <w:rFonts w:cs="Arial"/>
          <w:szCs w:val="24"/>
        </w:rPr>
        <w:t xml:space="preserve">Ze środków EFS+ przewidziano powszechne szkolenia dotyczące podnoszenia kompetencji cyfrowych społeczeństwa ze szczególnym uwzględnieniem grup wykluczonych, a także </w:t>
      </w:r>
      <w:r w:rsidR="003107AB">
        <w:rPr>
          <w:rFonts w:cs="Arial"/>
          <w:szCs w:val="24"/>
        </w:rPr>
        <w:t>działania</w:t>
      </w:r>
      <w:r w:rsidR="003107AB" w:rsidRPr="00B07F09">
        <w:rPr>
          <w:rFonts w:cs="Arial"/>
          <w:szCs w:val="24"/>
        </w:rPr>
        <w:t xml:space="preserve"> </w:t>
      </w:r>
      <w:r w:rsidRPr="00B07F09">
        <w:rPr>
          <w:rFonts w:cs="Arial"/>
          <w:szCs w:val="24"/>
        </w:rPr>
        <w:t xml:space="preserve">w tym zakresie </w:t>
      </w:r>
      <w:r w:rsidR="003107AB">
        <w:rPr>
          <w:rFonts w:cs="Arial"/>
          <w:szCs w:val="24"/>
        </w:rPr>
        <w:t>skierowane</w:t>
      </w:r>
      <w:r w:rsidR="00DC49EF">
        <w:rPr>
          <w:rFonts w:cs="Arial"/>
          <w:szCs w:val="24"/>
        </w:rPr>
        <w:t xml:space="preserve"> m.in. do </w:t>
      </w:r>
      <w:r w:rsidRPr="00B07F09">
        <w:rPr>
          <w:rFonts w:cs="Arial"/>
          <w:szCs w:val="24"/>
        </w:rPr>
        <w:t>przedsiębiorców</w:t>
      </w:r>
      <w:r w:rsidR="00DC49EF">
        <w:rPr>
          <w:rFonts w:cs="Arial"/>
          <w:szCs w:val="24"/>
        </w:rPr>
        <w:t>, partnerów społecznych</w:t>
      </w:r>
      <w:r w:rsidR="003107AB">
        <w:rPr>
          <w:rFonts w:cs="Arial"/>
          <w:szCs w:val="24"/>
        </w:rPr>
        <w:t xml:space="preserve"> oraz prowadzone w obszarze edukacji</w:t>
      </w:r>
      <w:r w:rsidRPr="00B07F09">
        <w:rPr>
          <w:rFonts w:cs="Arial"/>
          <w:szCs w:val="24"/>
        </w:rPr>
        <w:t>.</w:t>
      </w:r>
    </w:p>
    <w:p w:rsidR="00FE5E79" w:rsidRDefault="00FE5E79" w:rsidP="00A96EC1">
      <w:pPr>
        <w:rPr>
          <w:rFonts w:cs="Arial"/>
          <w:szCs w:val="24"/>
        </w:rPr>
      </w:pPr>
      <w:r>
        <w:rPr>
          <w:rFonts w:cs="Arial"/>
          <w:szCs w:val="24"/>
        </w:rPr>
        <w:t>D</w:t>
      </w:r>
      <w:r w:rsidRPr="00FE5E79">
        <w:rPr>
          <w:rFonts w:cs="Arial"/>
          <w:szCs w:val="24"/>
        </w:rPr>
        <w:t>ziałania z zakresu kompetencji cyfrowych realizowane w FERC będą komplementarne do działań realizowanych w tym obszarze w programach regionalnych.</w:t>
      </w:r>
    </w:p>
    <w:p w:rsidR="0038172C" w:rsidRPr="00D609BF" w:rsidRDefault="0038172C" w:rsidP="00A96EC1">
      <w:pPr>
        <w:rPr>
          <w:rFonts w:cs="Arial"/>
          <w:szCs w:val="24"/>
        </w:rPr>
      </w:pPr>
      <w:r w:rsidRPr="006D7EA4">
        <w:rPr>
          <w:rFonts w:cs="Arial"/>
          <w:szCs w:val="24"/>
        </w:rPr>
        <w:t>Ze środków mechanizmu REACT</w:t>
      </w:r>
      <w:r w:rsidR="004A1435">
        <w:rPr>
          <w:rFonts w:cs="Arial"/>
          <w:szCs w:val="24"/>
        </w:rPr>
        <w:t>-</w:t>
      </w:r>
      <w:r w:rsidRPr="006D7EA4">
        <w:rPr>
          <w:rFonts w:cs="Arial"/>
          <w:szCs w:val="24"/>
        </w:rPr>
        <w:t xml:space="preserve">EU w POPC przewidziano wsparcie dla JST związane z cyfryzacją </w:t>
      </w:r>
      <w:r w:rsidR="004A1435">
        <w:rPr>
          <w:rFonts w:cs="Arial"/>
          <w:szCs w:val="24"/>
        </w:rPr>
        <w:t>JST</w:t>
      </w:r>
      <w:r w:rsidRPr="006D7EA4">
        <w:rPr>
          <w:rFonts w:cs="Arial"/>
          <w:szCs w:val="24"/>
        </w:rPr>
        <w:t>, m.in</w:t>
      </w:r>
      <w:r w:rsidR="00132283">
        <w:rPr>
          <w:rFonts w:cs="Arial"/>
          <w:szCs w:val="24"/>
        </w:rPr>
        <w:t>.</w:t>
      </w:r>
      <w:r w:rsidRPr="006D7EA4">
        <w:rPr>
          <w:rFonts w:cs="Arial"/>
          <w:szCs w:val="24"/>
        </w:rPr>
        <w:t xml:space="preserve"> w zakresie zaku</w:t>
      </w:r>
      <w:r w:rsidR="00283699">
        <w:rPr>
          <w:rFonts w:cs="Arial"/>
          <w:szCs w:val="24"/>
        </w:rPr>
        <w:t xml:space="preserve">pu sprzętu IT/oprogramowania. </w:t>
      </w:r>
      <w:r w:rsidR="00283699">
        <w:rPr>
          <w:rFonts w:cs="Arial"/>
          <w:szCs w:val="24"/>
        </w:rPr>
        <w:lastRenderedPageBreak/>
        <w:t>W </w:t>
      </w:r>
      <w:r w:rsidRPr="006D7EA4">
        <w:rPr>
          <w:rFonts w:cs="Arial"/>
          <w:szCs w:val="24"/>
        </w:rPr>
        <w:t>przypadku zidentyfikowanych potrzeb szkoleniowych ww. zakup powinien być łączony z działaniami szkoleniowymi.</w:t>
      </w:r>
    </w:p>
    <w:p w:rsidR="00AA09C1" w:rsidRPr="005F76BC" w:rsidRDefault="00B07F09" w:rsidP="00AA09C1">
      <w:pPr>
        <w:rPr>
          <w:rFonts w:cs="Arial"/>
        </w:rPr>
      </w:pPr>
      <w:r>
        <w:rPr>
          <w:rFonts w:cs="Arial"/>
        </w:rPr>
        <w:t xml:space="preserve">W ramach KPO </w:t>
      </w:r>
      <w:r w:rsidR="00B62361">
        <w:rPr>
          <w:rFonts w:cs="Arial"/>
        </w:rPr>
        <w:t xml:space="preserve">przewidziano </w:t>
      </w:r>
      <w:r w:rsidR="000A7843">
        <w:rPr>
          <w:rFonts w:cs="Arial"/>
        </w:rPr>
        <w:t>s</w:t>
      </w:r>
      <w:r w:rsidR="00B62361" w:rsidRPr="00B62361">
        <w:rPr>
          <w:rFonts w:cs="Arial"/>
        </w:rPr>
        <w:t xml:space="preserve">zkolenia podnoszące kompetencje w zakresie wykorzystania technologii cyfrowych (e-urząd, e-zdrowie, e-finanse, </w:t>
      </w:r>
      <w:r w:rsidR="00173CDA">
        <w:rPr>
          <w:rFonts w:cs="Arial"/>
        </w:rPr>
        <w:br/>
      </w:r>
      <w:r w:rsidR="00B62361" w:rsidRPr="00B62361">
        <w:rPr>
          <w:rFonts w:cs="Arial"/>
        </w:rPr>
        <w:t>e-bezpieczeństwo, e-usługi) dla obywateli, pracowników administracji rządowej i</w:t>
      </w:r>
      <w:r w:rsidR="00173CDA">
        <w:rPr>
          <w:rFonts w:cs="Arial"/>
        </w:rPr>
        <w:t> </w:t>
      </w:r>
      <w:r w:rsidR="00B62361" w:rsidRPr="00B62361">
        <w:rPr>
          <w:rFonts w:cs="Arial"/>
        </w:rPr>
        <w:t>samorządowej, nauczycieli przedszkoli, szkół, uczniów i rodziców realizujących i</w:t>
      </w:r>
      <w:r w:rsidR="00173CDA">
        <w:rPr>
          <w:rFonts w:cs="Arial"/>
        </w:rPr>
        <w:t> </w:t>
      </w:r>
      <w:r w:rsidR="00B62361" w:rsidRPr="00B62361">
        <w:rPr>
          <w:rFonts w:cs="Arial"/>
        </w:rPr>
        <w:t>wspomagających naukę zdalną oraz wsparcie rozwijania podstawowych umiejętności cyfrowych u nauczycieli. Ponadto przewidziano wsparcie społeczności lokalnych w rozwoju i podnoszeniu kompetencji cyfrowych m.in. poprzez stworzenie sieci liderów rozwoju cyfrowego oraz wsparcie systemu zrządzania rozwojem kompetencji cyfrowych w Polsce</w:t>
      </w:r>
      <w:r w:rsidR="00253ABF">
        <w:rPr>
          <w:rFonts w:cs="Arial"/>
        </w:rPr>
        <w:t>.</w:t>
      </w:r>
      <w:r w:rsidR="00B62361">
        <w:rPr>
          <w:rFonts w:cs="Arial"/>
        </w:rPr>
        <w:t xml:space="preserve"> </w:t>
      </w:r>
      <w:r w:rsidR="003107AB" w:rsidRPr="003107AB">
        <w:rPr>
          <w:rFonts w:cs="Arial"/>
        </w:rPr>
        <w:t>W przypadku inwestycji o zbliżonym</w:t>
      </w:r>
      <w:r w:rsidR="003107AB">
        <w:rPr>
          <w:rFonts w:cs="Arial"/>
        </w:rPr>
        <w:t xml:space="preserve"> do FERC </w:t>
      </w:r>
      <w:r w:rsidR="003107AB" w:rsidRPr="003107AB">
        <w:rPr>
          <w:rFonts w:cs="Arial"/>
        </w:rPr>
        <w:t>zakresie wsparcia, zapewnione zostaną odpowiednie mechanizmy w celu uniknięcia występowania podwójnego finansowania, w tym w procesie selekcji i oceny projektów, systemu kompleksowych kontroli krzyżowych, czy stosowania oświadczeń o niefinansowaniu inwestycji z innych środków pomocowych.</w:t>
      </w:r>
    </w:p>
    <w:sectPr w:rsidR="00AA09C1" w:rsidRPr="005F76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563" w:rsidRDefault="00752563" w:rsidP="009E4211">
      <w:pPr>
        <w:spacing w:after="0" w:line="240" w:lineRule="auto"/>
      </w:pPr>
      <w:r>
        <w:separator/>
      </w:r>
    </w:p>
  </w:endnote>
  <w:endnote w:type="continuationSeparator" w:id="0">
    <w:p w:rsidR="00752563" w:rsidRDefault="00752563" w:rsidP="009E4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00"/>
    <w:family w:val="auto"/>
    <w:pitch w:val="variable"/>
    <w:sig w:usb0="800002EF" w:usb1="1000E0FB" w:usb2="00000000" w:usb3="00000000" w:csb0="0000009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7726346"/>
      <w:docPartObj>
        <w:docPartGallery w:val="Page Numbers (Bottom of Page)"/>
        <w:docPartUnique/>
      </w:docPartObj>
    </w:sdtPr>
    <w:sdtEndPr>
      <w:rPr>
        <w:rFonts w:ascii="Arial" w:hAnsi="Arial" w:cs="Arial"/>
        <w:sz w:val="18"/>
        <w:szCs w:val="18"/>
      </w:rPr>
    </w:sdtEndPr>
    <w:sdtContent>
      <w:p w:rsidR="00246F66" w:rsidRPr="0039295E" w:rsidRDefault="00246F66" w:rsidP="0039295E">
        <w:pPr>
          <w:pStyle w:val="Stopka"/>
          <w:jc w:val="right"/>
          <w:rPr>
            <w:rStyle w:val="Numerstrony"/>
            <w:rFonts w:ascii="Arial" w:hAnsi="Arial" w:cs="Arial"/>
            <w:sz w:val="18"/>
            <w:szCs w:val="18"/>
          </w:rPr>
        </w:pPr>
        <w:r w:rsidRPr="0039295E">
          <w:rPr>
            <w:rFonts w:ascii="Arial" w:hAnsi="Arial" w:cs="Arial"/>
            <w:sz w:val="18"/>
            <w:szCs w:val="18"/>
          </w:rPr>
          <w:fldChar w:fldCharType="begin"/>
        </w:r>
        <w:r w:rsidRPr="0039295E">
          <w:rPr>
            <w:rFonts w:ascii="Arial" w:hAnsi="Arial" w:cs="Arial"/>
            <w:sz w:val="18"/>
            <w:szCs w:val="18"/>
          </w:rPr>
          <w:instrText>PAGE   \* MERGEFORMAT</w:instrText>
        </w:r>
        <w:r w:rsidRPr="0039295E">
          <w:rPr>
            <w:rFonts w:ascii="Arial" w:hAnsi="Arial" w:cs="Arial"/>
            <w:sz w:val="18"/>
            <w:szCs w:val="18"/>
          </w:rPr>
          <w:fldChar w:fldCharType="separate"/>
        </w:r>
        <w:r w:rsidR="00017B18">
          <w:rPr>
            <w:rFonts w:ascii="Arial" w:hAnsi="Arial" w:cs="Arial"/>
            <w:noProof/>
            <w:sz w:val="18"/>
            <w:szCs w:val="18"/>
          </w:rPr>
          <w:t>46</w:t>
        </w:r>
        <w:r w:rsidRPr="0039295E">
          <w:rPr>
            <w:rFonts w:ascii="Arial" w:hAnsi="Arial" w:cs="Arial"/>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F66" w:rsidRDefault="00246F66">
    <w:pPr>
      <w:pStyle w:val="Stopka"/>
      <w:jc w:val="center"/>
    </w:pPr>
  </w:p>
  <w:p w:rsidR="00246F66" w:rsidRDefault="00246F6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F66" w:rsidRDefault="00246F66">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4563236"/>
      <w:docPartObj>
        <w:docPartGallery w:val="Page Numbers (Bottom of Page)"/>
        <w:docPartUnique/>
      </w:docPartObj>
    </w:sdtPr>
    <w:sdtEndPr>
      <w:rPr>
        <w:noProof/>
      </w:rPr>
    </w:sdtEndPr>
    <w:sdtContent>
      <w:p w:rsidR="00246F66" w:rsidRDefault="00246F66" w:rsidP="00B919D2">
        <w:pPr>
          <w:pStyle w:val="Stopka"/>
          <w:jc w:val="right"/>
          <w:rPr>
            <w:rStyle w:val="Numerstrony"/>
          </w:rPr>
        </w:pPr>
        <w:r>
          <w:fldChar w:fldCharType="begin"/>
        </w:r>
        <w:r>
          <w:instrText xml:space="preserve"> PAGE   \* MERGEFORMAT </w:instrText>
        </w:r>
        <w:r>
          <w:fldChar w:fldCharType="separate"/>
        </w:r>
        <w:r w:rsidR="00017B18">
          <w:rPr>
            <w:noProof/>
          </w:rPr>
          <w:t>53</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6785386"/>
      <w:docPartObj>
        <w:docPartGallery w:val="Page Numbers (Bottom of Page)"/>
        <w:docPartUnique/>
      </w:docPartObj>
    </w:sdtPr>
    <w:sdtEndPr>
      <w:rPr>
        <w:noProof/>
      </w:rPr>
    </w:sdtEndPr>
    <w:sdtContent>
      <w:p w:rsidR="00246F66" w:rsidRDefault="00246F66" w:rsidP="001238EC">
        <w:pPr>
          <w:pStyle w:val="Stopka"/>
          <w:jc w:val="right"/>
        </w:pPr>
        <w:r>
          <w:fldChar w:fldCharType="begin"/>
        </w:r>
        <w:r>
          <w:instrText xml:space="preserve"> PAGE   \* MERGEFORMAT </w:instrText>
        </w:r>
        <w:r>
          <w:fldChar w:fldCharType="separate"/>
        </w:r>
        <w:r w:rsidR="00017B18">
          <w:rPr>
            <w:noProof/>
          </w:rPr>
          <w:t>54</w:t>
        </w:r>
        <w:r>
          <w:rPr>
            <w:noProof/>
          </w:rPr>
          <w:fldChar w:fldCharType="end"/>
        </w:r>
      </w:p>
    </w:sdtContent>
  </w:sdt>
  <w:p w:rsidR="00246F66" w:rsidRDefault="00246F66">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F66" w:rsidRDefault="00246F66">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9225759"/>
      <w:docPartObj>
        <w:docPartGallery w:val="Page Numbers (Bottom of Page)"/>
        <w:docPartUnique/>
      </w:docPartObj>
    </w:sdtPr>
    <w:sdtEndPr>
      <w:rPr>
        <w:noProof/>
      </w:rPr>
    </w:sdtEndPr>
    <w:sdtContent>
      <w:p w:rsidR="00246F66" w:rsidRDefault="00246F66">
        <w:pPr>
          <w:pStyle w:val="Stopka"/>
          <w:jc w:val="center"/>
        </w:pPr>
        <w:r>
          <w:fldChar w:fldCharType="begin"/>
        </w:r>
        <w:r>
          <w:instrText xml:space="preserve"> PAGE   \* MERGEFORMAT </w:instrText>
        </w:r>
        <w:r>
          <w:fldChar w:fldCharType="separate"/>
        </w:r>
        <w:r w:rsidR="00017B18">
          <w:rPr>
            <w:noProof/>
          </w:rPr>
          <w:t>93</w:t>
        </w:r>
        <w:r>
          <w:rPr>
            <w:noProof/>
          </w:rPr>
          <w:fldChar w:fldCharType="end"/>
        </w:r>
      </w:p>
    </w:sdtContent>
  </w:sdt>
  <w:p w:rsidR="00246F66" w:rsidRDefault="00246F66">
    <w:pPr>
      <w:pStyle w:val="Stopka"/>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F66" w:rsidRDefault="00246F6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563" w:rsidRDefault="00752563" w:rsidP="009E4211">
      <w:pPr>
        <w:spacing w:after="0" w:line="240" w:lineRule="auto"/>
      </w:pPr>
      <w:r>
        <w:separator/>
      </w:r>
    </w:p>
  </w:footnote>
  <w:footnote w:type="continuationSeparator" w:id="0">
    <w:p w:rsidR="00752563" w:rsidRDefault="00752563" w:rsidP="009E4211">
      <w:pPr>
        <w:spacing w:after="0" w:line="240" w:lineRule="auto"/>
      </w:pPr>
      <w:r>
        <w:continuationSeparator/>
      </w:r>
    </w:p>
  </w:footnote>
  <w:footnote w:id="1">
    <w:p w:rsidR="00246F66" w:rsidRPr="004F2144" w:rsidRDefault="00246F66">
      <w:pPr>
        <w:pStyle w:val="Tekstprzypisudolnego"/>
        <w:rPr>
          <w:sz w:val="18"/>
          <w:szCs w:val="18"/>
        </w:rPr>
      </w:pPr>
      <w:r w:rsidRPr="004F2144">
        <w:rPr>
          <w:rStyle w:val="Odwoanieprzypisudolnego"/>
          <w:sz w:val="18"/>
          <w:szCs w:val="18"/>
        </w:rPr>
        <w:footnoteRef/>
      </w:r>
      <w:r w:rsidRPr="004F2144">
        <w:rPr>
          <w:sz w:val="18"/>
          <w:szCs w:val="18"/>
        </w:rPr>
        <w:t xml:space="preserve"> </w:t>
      </w:r>
      <w:r w:rsidRPr="004F2144">
        <w:rPr>
          <w:rFonts w:ascii="Arial" w:hAnsi="Arial" w:cs="Arial"/>
          <w:sz w:val="18"/>
          <w:szCs w:val="18"/>
        </w:rPr>
        <w:t>https://eur-lex.europa.eu/legal-content/pl/TXT/?uri=CELEX%3A52021DC0118</w:t>
      </w:r>
    </w:p>
  </w:footnote>
  <w:footnote w:id="2">
    <w:p w:rsidR="00246F66" w:rsidRPr="005A1A7C" w:rsidRDefault="00246F66" w:rsidP="008A64F9">
      <w:pPr>
        <w:pStyle w:val="Tekstprzypisudolnego"/>
        <w:rPr>
          <w:rFonts w:ascii="Arial" w:hAnsi="Arial" w:cs="Arial"/>
          <w:sz w:val="18"/>
          <w:szCs w:val="18"/>
        </w:rPr>
      </w:pPr>
      <w:r w:rsidRPr="005A1A7C">
        <w:rPr>
          <w:rStyle w:val="Odwoanieprzypisudolnego"/>
          <w:rFonts w:ascii="Arial" w:hAnsi="Arial" w:cs="Arial"/>
          <w:sz w:val="18"/>
          <w:szCs w:val="18"/>
        </w:rPr>
        <w:footnoteRef/>
      </w:r>
      <w:r w:rsidRPr="005A1A7C">
        <w:rPr>
          <w:rFonts w:ascii="Arial" w:hAnsi="Arial" w:cs="Arial"/>
          <w:sz w:val="18"/>
          <w:szCs w:val="18"/>
        </w:rPr>
        <w:t xml:space="preserve"> </w:t>
      </w:r>
      <w:r w:rsidRPr="005A1A7C">
        <w:rPr>
          <w:rFonts w:ascii="Arial" w:hAnsi="Arial" w:cs="Arial"/>
          <w:i/>
          <w:sz w:val="18"/>
          <w:szCs w:val="18"/>
        </w:rPr>
        <w:t>Raport o stanie rynku telekomunikacyjnego w Polsce w 20</w:t>
      </w:r>
      <w:r>
        <w:rPr>
          <w:rFonts w:ascii="Arial" w:hAnsi="Arial" w:cs="Arial"/>
          <w:i/>
          <w:sz w:val="18"/>
          <w:szCs w:val="18"/>
        </w:rPr>
        <w:t>20</w:t>
      </w:r>
      <w:r w:rsidRPr="005A1A7C">
        <w:rPr>
          <w:rFonts w:ascii="Arial" w:hAnsi="Arial" w:cs="Arial"/>
          <w:i/>
          <w:sz w:val="18"/>
          <w:szCs w:val="18"/>
        </w:rPr>
        <w:t xml:space="preserve"> r., </w:t>
      </w:r>
      <w:r w:rsidRPr="005A1A7C">
        <w:rPr>
          <w:rFonts w:ascii="Arial" w:hAnsi="Arial" w:cs="Arial"/>
          <w:sz w:val="18"/>
          <w:szCs w:val="18"/>
        </w:rPr>
        <w:t>UKE, Warszawa</w:t>
      </w:r>
      <w:r>
        <w:rPr>
          <w:rFonts w:ascii="Arial" w:hAnsi="Arial" w:cs="Arial"/>
          <w:sz w:val="18"/>
          <w:szCs w:val="18"/>
        </w:rPr>
        <w:t>,</w:t>
      </w:r>
      <w:r w:rsidRPr="005A1A7C">
        <w:rPr>
          <w:rFonts w:ascii="Arial" w:hAnsi="Arial" w:cs="Arial"/>
          <w:sz w:val="18"/>
          <w:szCs w:val="18"/>
        </w:rPr>
        <w:t xml:space="preserve"> 202</w:t>
      </w:r>
      <w:r>
        <w:rPr>
          <w:rFonts w:ascii="Arial" w:hAnsi="Arial" w:cs="Arial"/>
          <w:sz w:val="18"/>
          <w:szCs w:val="18"/>
        </w:rPr>
        <w:t>1</w:t>
      </w:r>
      <w:r w:rsidRPr="005A1A7C">
        <w:rPr>
          <w:rFonts w:ascii="Arial" w:hAnsi="Arial" w:cs="Arial"/>
          <w:sz w:val="18"/>
          <w:szCs w:val="18"/>
        </w:rPr>
        <w:t xml:space="preserve"> r.</w:t>
      </w:r>
    </w:p>
  </w:footnote>
  <w:footnote w:id="3">
    <w:p w:rsidR="00246F66" w:rsidRPr="005A1A7C" w:rsidRDefault="00246F66" w:rsidP="000D5B31">
      <w:pPr>
        <w:pStyle w:val="Tekstprzypisudolnego"/>
        <w:ind w:left="0" w:firstLine="0"/>
        <w:jc w:val="left"/>
        <w:rPr>
          <w:rFonts w:ascii="Arial" w:hAnsi="Arial" w:cs="Arial"/>
          <w:sz w:val="18"/>
          <w:szCs w:val="18"/>
        </w:rPr>
      </w:pPr>
      <w:r w:rsidRPr="005A1A7C">
        <w:rPr>
          <w:rStyle w:val="Odwoanieprzypisudolnego"/>
          <w:rFonts w:ascii="Arial" w:hAnsi="Arial" w:cs="Arial"/>
          <w:sz w:val="18"/>
          <w:szCs w:val="18"/>
        </w:rPr>
        <w:footnoteRef/>
      </w:r>
      <w:r w:rsidRPr="005A1A7C">
        <w:rPr>
          <w:rFonts w:ascii="Arial" w:hAnsi="Arial" w:cs="Arial"/>
          <w:sz w:val="18"/>
          <w:szCs w:val="18"/>
        </w:rPr>
        <w:t xml:space="preserve"> https://eur-lex.europa.eu/legal-content/PL/TXT/?uri=CELEX%3A52016DC0587</w:t>
      </w:r>
    </w:p>
  </w:footnote>
  <w:footnote w:id="4">
    <w:p w:rsidR="00246F66" w:rsidRPr="001857AC" w:rsidRDefault="00246F66" w:rsidP="000D5B31">
      <w:pPr>
        <w:pStyle w:val="Tekstprzypisudolnego"/>
        <w:jc w:val="left"/>
        <w:rPr>
          <w:rFonts w:ascii="Arial" w:hAnsi="Arial" w:cs="Arial"/>
          <w:sz w:val="18"/>
          <w:szCs w:val="18"/>
        </w:rPr>
      </w:pPr>
      <w:r w:rsidRPr="005A1A7C">
        <w:rPr>
          <w:rStyle w:val="Odwoanieprzypisudolnego"/>
          <w:rFonts w:ascii="Arial" w:hAnsi="Arial" w:cs="Arial"/>
          <w:sz w:val="18"/>
          <w:szCs w:val="18"/>
        </w:rPr>
        <w:footnoteRef/>
      </w:r>
      <w:r w:rsidRPr="001857AC">
        <w:rPr>
          <w:rFonts w:ascii="Arial" w:hAnsi="Arial" w:cs="Arial"/>
          <w:sz w:val="18"/>
          <w:szCs w:val="18"/>
        </w:rPr>
        <w:t xml:space="preserve"> </w:t>
      </w:r>
      <w:r w:rsidRPr="005A1A7C">
        <w:rPr>
          <w:rFonts w:ascii="Arial" w:hAnsi="Arial" w:cs="Arial"/>
          <w:i/>
          <w:sz w:val="18"/>
          <w:szCs w:val="18"/>
        </w:rPr>
        <w:t>Raport o stanie rynku telekomunikacyjnego w Polsce w 20</w:t>
      </w:r>
      <w:r>
        <w:rPr>
          <w:rFonts w:ascii="Arial" w:hAnsi="Arial" w:cs="Arial"/>
          <w:i/>
          <w:sz w:val="18"/>
          <w:szCs w:val="18"/>
        </w:rPr>
        <w:t>20</w:t>
      </w:r>
      <w:r w:rsidRPr="005A1A7C">
        <w:rPr>
          <w:rFonts w:ascii="Arial" w:hAnsi="Arial" w:cs="Arial"/>
          <w:i/>
          <w:sz w:val="18"/>
          <w:szCs w:val="18"/>
        </w:rPr>
        <w:t xml:space="preserve"> r., </w:t>
      </w:r>
      <w:r w:rsidRPr="005A1A7C">
        <w:rPr>
          <w:rFonts w:ascii="Arial" w:hAnsi="Arial" w:cs="Arial"/>
          <w:sz w:val="18"/>
          <w:szCs w:val="18"/>
        </w:rPr>
        <w:t>UKE, Warszawa</w:t>
      </w:r>
      <w:r>
        <w:rPr>
          <w:rFonts w:ascii="Arial" w:hAnsi="Arial" w:cs="Arial"/>
          <w:sz w:val="18"/>
          <w:szCs w:val="18"/>
        </w:rPr>
        <w:t>,</w:t>
      </w:r>
      <w:r w:rsidRPr="005A1A7C">
        <w:rPr>
          <w:rFonts w:ascii="Arial" w:hAnsi="Arial" w:cs="Arial"/>
          <w:sz w:val="18"/>
          <w:szCs w:val="18"/>
        </w:rPr>
        <w:t xml:space="preserve"> 202</w:t>
      </w:r>
      <w:r>
        <w:rPr>
          <w:rFonts w:ascii="Arial" w:hAnsi="Arial" w:cs="Arial"/>
          <w:sz w:val="18"/>
          <w:szCs w:val="18"/>
        </w:rPr>
        <w:t>1</w:t>
      </w:r>
      <w:r w:rsidRPr="005A1A7C">
        <w:rPr>
          <w:rFonts w:ascii="Arial" w:hAnsi="Arial" w:cs="Arial"/>
          <w:sz w:val="18"/>
          <w:szCs w:val="18"/>
        </w:rPr>
        <w:t xml:space="preserve"> r.</w:t>
      </w:r>
    </w:p>
  </w:footnote>
  <w:footnote w:id="5">
    <w:p w:rsidR="00246F66" w:rsidRPr="005A1A7C" w:rsidDel="0041769E" w:rsidRDefault="00246F66" w:rsidP="000D5B31">
      <w:pPr>
        <w:pStyle w:val="Tekstprzypisudolnego"/>
        <w:jc w:val="left"/>
        <w:rPr>
          <w:del w:id="89" w:author="Waldemar Pleszewa" w:date="2021-12-07T09:13:00Z"/>
          <w:rFonts w:ascii="Arial" w:hAnsi="Arial" w:cs="Arial"/>
          <w:i/>
          <w:sz w:val="18"/>
          <w:szCs w:val="18"/>
          <w:lang w:val="en-US"/>
        </w:rPr>
      </w:pPr>
      <w:del w:id="90" w:author="Waldemar Pleszewa" w:date="2021-12-07T09:13:00Z">
        <w:r w:rsidRPr="005A1A7C" w:rsidDel="0041769E">
          <w:rPr>
            <w:rStyle w:val="Odwoanieprzypisudolnego"/>
            <w:rFonts w:ascii="Arial" w:hAnsi="Arial" w:cs="Arial"/>
            <w:sz w:val="18"/>
            <w:szCs w:val="18"/>
          </w:rPr>
          <w:footnoteRef/>
        </w:r>
        <w:r w:rsidRPr="005A1A7C" w:rsidDel="0041769E">
          <w:rPr>
            <w:rFonts w:ascii="Arial" w:hAnsi="Arial" w:cs="Arial"/>
            <w:sz w:val="18"/>
            <w:szCs w:val="18"/>
            <w:lang w:val="en-US"/>
          </w:rPr>
          <w:delText xml:space="preserve"> Ibidem.</w:delText>
        </w:r>
      </w:del>
    </w:p>
  </w:footnote>
  <w:footnote w:id="6">
    <w:p w:rsidR="00246F66" w:rsidRPr="00F21817" w:rsidRDefault="00246F66" w:rsidP="000D5B31">
      <w:pPr>
        <w:pStyle w:val="Tekstprzypisudolnego"/>
        <w:ind w:left="142" w:hanging="142"/>
        <w:jc w:val="left"/>
        <w:rPr>
          <w:rFonts w:ascii="Arial" w:hAnsi="Arial" w:cs="Arial"/>
          <w:sz w:val="18"/>
          <w:szCs w:val="18"/>
          <w:lang w:val="en-US"/>
        </w:rPr>
      </w:pPr>
      <w:r w:rsidRPr="00F21817">
        <w:rPr>
          <w:rStyle w:val="Odwoanieprzypisudolnego"/>
          <w:rFonts w:ascii="Arial" w:hAnsi="Arial" w:cs="Arial"/>
          <w:sz w:val="18"/>
          <w:szCs w:val="18"/>
        </w:rPr>
        <w:footnoteRef/>
      </w:r>
      <w:r w:rsidRPr="00A65702">
        <w:rPr>
          <w:rFonts w:ascii="Arial" w:hAnsi="Arial" w:cs="Arial"/>
          <w:sz w:val="18"/>
          <w:szCs w:val="18"/>
          <w:lang w:val="en-US"/>
        </w:rPr>
        <w:t xml:space="preserve"> </w:t>
      </w:r>
      <w:r w:rsidRPr="00F21817">
        <w:rPr>
          <w:rFonts w:ascii="Arial" w:hAnsi="Arial" w:cs="Arial"/>
          <w:sz w:val="18"/>
          <w:szCs w:val="18"/>
          <w:lang w:val="en-US"/>
        </w:rPr>
        <w:t>The Digital Economy and Society index (DESI 202</w:t>
      </w:r>
      <w:ins w:id="114" w:author="Joanna Kubicka" w:date="2021-12-06T12:12:00Z">
        <w:r>
          <w:rPr>
            <w:rFonts w:ascii="Arial" w:hAnsi="Arial" w:cs="Arial"/>
            <w:sz w:val="18"/>
            <w:szCs w:val="18"/>
            <w:lang w:val="en-US"/>
          </w:rPr>
          <w:t>1</w:t>
        </w:r>
      </w:ins>
      <w:del w:id="115" w:author="Joanna Kubicka" w:date="2021-12-06T12:12:00Z">
        <w:r w:rsidRPr="00F21817" w:rsidDel="00B02DA8">
          <w:rPr>
            <w:rFonts w:ascii="Arial" w:hAnsi="Arial" w:cs="Arial"/>
            <w:sz w:val="18"/>
            <w:szCs w:val="18"/>
            <w:lang w:val="en-US"/>
          </w:rPr>
          <w:delText>0</w:delText>
        </w:r>
      </w:del>
      <w:r w:rsidRPr="00F21817">
        <w:rPr>
          <w:rFonts w:ascii="Arial" w:hAnsi="Arial" w:cs="Arial"/>
          <w:sz w:val="18"/>
          <w:szCs w:val="18"/>
          <w:lang w:val="en-US"/>
        </w:rPr>
        <w:t xml:space="preserve">), </w:t>
      </w:r>
      <w:ins w:id="116" w:author="Joanna Kubicka" w:date="2021-12-06T12:12:00Z">
        <w:r w:rsidRPr="00B02DA8">
          <w:rPr>
            <w:rFonts w:ascii="Arial" w:hAnsi="Arial" w:cs="Arial"/>
            <w:sz w:val="18"/>
            <w:szCs w:val="18"/>
            <w:lang w:val="en-US"/>
          </w:rPr>
          <w:t>https://digital-strategy.ec.europa.eu/en/policies/desi-poland</w:t>
        </w:r>
        <w:r w:rsidRPr="00B02DA8" w:rsidDel="00B02DA8">
          <w:rPr>
            <w:rFonts w:ascii="Arial" w:hAnsi="Arial" w:cs="Arial"/>
            <w:sz w:val="18"/>
            <w:szCs w:val="18"/>
            <w:lang w:val="en-US"/>
          </w:rPr>
          <w:t xml:space="preserve"> </w:t>
        </w:r>
      </w:ins>
      <w:del w:id="117" w:author="Joanna Kubicka" w:date="2021-12-06T12:12:00Z">
        <w:r w:rsidRPr="00F855FB" w:rsidDel="00B02DA8">
          <w:rPr>
            <w:rFonts w:ascii="Arial" w:hAnsi="Arial" w:cs="Arial"/>
            <w:sz w:val="18"/>
            <w:szCs w:val="18"/>
            <w:lang w:val="en-US"/>
          </w:rPr>
          <w:delText>https://ec.europa.eu/digital-single-market/en/scoreboard/poland</w:delText>
        </w:r>
      </w:del>
    </w:p>
  </w:footnote>
  <w:footnote w:id="7">
    <w:p w:rsidR="00246F66" w:rsidRDefault="00246F66">
      <w:pPr>
        <w:pStyle w:val="Tekstprzypisudolnego"/>
      </w:pPr>
      <w:r>
        <w:rPr>
          <w:rStyle w:val="Odwoanieprzypisudolnego"/>
        </w:rPr>
        <w:footnoteRef/>
      </w:r>
      <w:r>
        <w:t xml:space="preserve"> </w:t>
      </w:r>
      <w:r w:rsidRPr="00C2099E">
        <w:rPr>
          <w:rFonts w:ascii="Arial" w:hAnsi="Arial" w:cs="Arial"/>
          <w:sz w:val="18"/>
          <w:szCs w:val="18"/>
        </w:rPr>
        <w:t>Społeczeństwo informacyjne w Polsce w 2020 r. GUS 2020</w:t>
      </w:r>
    </w:p>
  </w:footnote>
  <w:footnote w:id="8">
    <w:p w:rsidR="00246F66" w:rsidRPr="00F21817" w:rsidRDefault="00246F66" w:rsidP="003F5510">
      <w:pPr>
        <w:pStyle w:val="Tekstprzypisudolnego"/>
        <w:ind w:left="142" w:hanging="142"/>
        <w:jc w:val="left"/>
        <w:rPr>
          <w:rFonts w:ascii="Arial" w:hAnsi="Arial" w:cs="Arial"/>
          <w:sz w:val="18"/>
          <w:szCs w:val="18"/>
        </w:rPr>
      </w:pPr>
      <w:r w:rsidRPr="00F21817">
        <w:rPr>
          <w:rStyle w:val="Odwoanieprzypisudolnego"/>
          <w:rFonts w:ascii="Arial" w:hAnsi="Arial" w:cs="Arial"/>
          <w:sz w:val="18"/>
          <w:szCs w:val="18"/>
        </w:rPr>
        <w:footnoteRef/>
      </w:r>
      <w:r w:rsidRPr="00F21817">
        <w:rPr>
          <w:rFonts w:ascii="Arial" w:hAnsi="Arial" w:cs="Arial"/>
          <w:sz w:val="18"/>
          <w:szCs w:val="18"/>
        </w:rPr>
        <w:t xml:space="preserve"> Społeczeństwo informacyjne w Polsce. Wyniki badań statystycznych z lat 2015–2019, </w:t>
      </w:r>
      <w:r>
        <w:rPr>
          <w:rFonts w:ascii="Arial" w:hAnsi="Arial" w:cs="Arial"/>
          <w:sz w:val="18"/>
          <w:szCs w:val="18"/>
        </w:rPr>
        <w:t xml:space="preserve">GUS </w:t>
      </w:r>
      <w:r w:rsidRPr="00F21817">
        <w:rPr>
          <w:rFonts w:ascii="Arial" w:hAnsi="Arial" w:cs="Arial"/>
          <w:sz w:val="18"/>
          <w:szCs w:val="18"/>
        </w:rPr>
        <w:t xml:space="preserve">2019 r. </w:t>
      </w:r>
    </w:p>
  </w:footnote>
  <w:footnote w:id="9">
    <w:p w:rsidR="00246F66" w:rsidRDefault="00246F66">
      <w:pPr>
        <w:pStyle w:val="Tekstprzypisudolnego"/>
      </w:pPr>
      <w:ins w:id="121" w:author="Joanna Kubicka" w:date="2021-12-06T12:26:00Z">
        <w:r>
          <w:rPr>
            <w:rStyle w:val="Odwoanieprzypisudolnego"/>
          </w:rPr>
          <w:footnoteRef/>
        </w:r>
        <w:r>
          <w:t xml:space="preserve"> </w:t>
        </w:r>
      </w:ins>
      <w:ins w:id="122" w:author="Joanna Kubicka" w:date="2021-12-06T12:27:00Z">
        <w:r w:rsidRPr="0011271E">
          <w:rPr>
            <w:rFonts w:asciiTheme="minorHAnsi" w:hAnsiTheme="minorHAnsi" w:cstheme="minorHAnsi"/>
            <w:sz w:val="18"/>
          </w:rPr>
          <w:t>DESI 2021.</w:t>
        </w:r>
      </w:ins>
    </w:p>
  </w:footnote>
  <w:footnote w:id="10">
    <w:p w:rsidR="00246F66" w:rsidRPr="00511217" w:rsidDel="0011271E" w:rsidRDefault="00246F66" w:rsidP="000D5B31">
      <w:pPr>
        <w:pStyle w:val="Tekstprzypisudolnego"/>
        <w:ind w:left="142" w:hanging="142"/>
        <w:jc w:val="left"/>
        <w:rPr>
          <w:del w:id="124" w:author="Joanna Kubicka" w:date="2021-12-06T12:22:00Z"/>
          <w:rFonts w:ascii="Arial" w:hAnsi="Arial" w:cs="Arial"/>
          <w:sz w:val="18"/>
          <w:szCs w:val="18"/>
        </w:rPr>
      </w:pPr>
      <w:del w:id="125" w:author="Joanna Kubicka" w:date="2021-12-06T12:22:00Z">
        <w:r w:rsidRPr="00F21817" w:rsidDel="0011271E">
          <w:rPr>
            <w:rStyle w:val="Odwoanieprzypisudolnego"/>
            <w:rFonts w:ascii="Arial" w:hAnsi="Arial" w:cs="Arial"/>
            <w:sz w:val="18"/>
            <w:szCs w:val="18"/>
          </w:rPr>
          <w:footnoteRef/>
        </w:r>
        <w:r w:rsidRPr="00511217" w:rsidDel="0011271E">
          <w:rPr>
            <w:rFonts w:ascii="Arial" w:hAnsi="Arial" w:cs="Arial"/>
            <w:sz w:val="18"/>
            <w:szCs w:val="18"/>
          </w:rPr>
          <w:delText xml:space="preserve"> DESI 2020</w:delText>
        </w:r>
        <w:r w:rsidDel="0011271E">
          <w:rPr>
            <w:rFonts w:ascii="Arial" w:hAnsi="Arial" w:cs="Arial"/>
            <w:sz w:val="18"/>
            <w:szCs w:val="18"/>
          </w:rPr>
          <w:delText>.</w:delText>
        </w:r>
      </w:del>
    </w:p>
  </w:footnote>
  <w:footnote w:id="11">
    <w:p w:rsidR="00246F66" w:rsidRPr="00F21817" w:rsidRDefault="00246F66" w:rsidP="000D5B31">
      <w:pPr>
        <w:pStyle w:val="Tekstprzypisudolnego"/>
        <w:jc w:val="left"/>
        <w:rPr>
          <w:rFonts w:ascii="Arial" w:hAnsi="Arial" w:cs="Arial"/>
          <w:sz w:val="18"/>
          <w:szCs w:val="18"/>
        </w:rPr>
      </w:pPr>
      <w:r w:rsidRPr="00F21817">
        <w:rPr>
          <w:rStyle w:val="Odwoanieprzypisudolnego"/>
          <w:rFonts w:ascii="Arial" w:hAnsi="Arial" w:cs="Arial"/>
          <w:sz w:val="18"/>
          <w:szCs w:val="18"/>
        </w:rPr>
        <w:footnoteRef/>
      </w:r>
      <w:r w:rsidRPr="00F21817">
        <w:rPr>
          <w:rFonts w:ascii="Arial" w:hAnsi="Arial" w:cs="Arial"/>
          <w:sz w:val="18"/>
          <w:szCs w:val="18"/>
        </w:rPr>
        <w:t xml:space="preserve"> Dane własne </w:t>
      </w:r>
      <w:del w:id="131" w:author="Magdalena Piotrowska" w:date="2021-12-06T14:14:00Z">
        <w:r w:rsidRPr="00F21817" w:rsidDel="008521EF">
          <w:rPr>
            <w:rFonts w:ascii="Arial" w:hAnsi="Arial" w:cs="Arial"/>
            <w:sz w:val="18"/>
            <w:szCs w:val="18"/>
          </w:rPr>
          <w:delText>M</w:delText>
        </w:r>
        <w:r w:rsidDel="008521EF">
          <w:rPr>
            <w:rFonts w:ascii="Arial" w:hAnsi="Arial" w:cs="Arial"/>
            <w:sz w:val="18"/>
            <w:szCs w:val="18"/>
          </w:rPr>
          <w:delText xml:space="preserve">inisterstwa </w:delText>
        </w:r>
        <w:r w:rsidRPr="00F21817" w:rsidDel="008521EF">
          <w:rPr>
            <w:rFonts w:ascii="Arial" w:hAnsi="Arial" w:cs="Arial"/>
            <w:sz w:val="18"/>
            <w:szCs w:val="18"/>
          </w:rPr>
          <w:delText>C</w:delText>
        </w:r>
        <w:r w:rsidDel="008521EF">
          <w:rPr>
            <w:rFonts w:ascii="Arial" w:hAnsi="Arial" w:cs="Arial"/>
            <w:sz w:val="18"/>
            <w:szCs w:val="18"/>
          </w:rPr>
          <w:delText>yfryzacji</w:delText>
        </w:r>
      </w:del>
      <w:ins w:id="132" w:author="Magdalena Piotrowska" w:date="2021-12-06T14:14:00Z">
        <w:r>
          <w:rPr>
            <w:rFonts w:ascii="Arial" w:hAnsi="Arial" w:cs="Arial"/>
            <w:sz w:val="18"/>
            <w:szCs w:val="18"/>
          </w:rPr>
          <w:t>Kancelarii Prezesa Rady Ministrów</w:t>
        </w:r>
      </w:ins>
      <w:r w:rsidRPr="00F21817">
        <w:rPr>
          <w:rFonts w:ascii="Arial" w:hAnsi="Arial" w:cs="Arial"/>
          <w:sz w:val="18"/>
          <w:szCs w:val="18"/>
        </w:rPr>
        <w:t xml:space="preserve"> (na dzień </w:t>
      </w:r>
      <w:ins w:id="133" w:author="Magdalena Piotrowska" w:date="2021-12-06T14:13:00Z">
        <w:r>
          <w:rPr>
            <w:rFonts w:ascii="Arial" w:hAnsi="Arial" w:cs="Arial"/>
            <w:sz w:val="18"/>
            <w:szCs w:val="18"/>
          </w:rPr>
          <w:t>28</w:t>
        </w:r>
      </w:ins>
      <w:del w:id="134" w:author="Magdalena Piotrowska" w:date="2021-12-06T14:13:00Z">
        <w:r w:rsidRPr="00F21817" w:rsidDel="008521EF">
          <w:rPr>
            <w:rFonts w:ascii="Arial" w:hAnsi="Arial" w:cs="Arial"/>
            <w:sz w:val="18"/>
            <w:szCs w:val="18"/>
          </w:rPr>
          <w:delText>11</w:delText>
        </w:r>
      </w:del>
      <w:r w:rsidRPr="00F21817">
        <w:rPr>
          <w:rFonts w:ascii="Arial" w:hAnsi="Arial" w:cs="Arial"/>
          <w:sz w:val="18"/>
          <w:szCs w:val="18"/>
        </w:rPr>
        <w:t>.</w:t>
      </w:r>
      <w:ins w:id="135" w:author="Magdalena Piotrowska" w:date="2021-12-06T14:13:00Z">
        <w:r>
          <w:rPr>
            <w:rFonts w:ascii="Arial" w:hAnsi="Arial" w:cs="Arial"/>
            <w:sz w:val="18"/>
            <w:szCs w:val="18"/>
          </w:rPr>
          <w:t>11</w:t>
        </w:r>
      </w:ins>
      <w:del w:id="136" w:author="Magdalena Piotrowska" w:date="2021-12-06T14:13:00Z">
        <w:r w:rsidRPr="00F21817" w:rsidDel="008521EF">
          <w:rPr>
            <w:rFonts w:ascii="Arial" w:hAnsi="Arial" w:cs="Arial"/>
            <w:sz w:val="18"/>
            <w:szCs w:val="18"/>
          </w:rPr>
          <w:delText>08</w:delText>
        </w:r>
      </w:del>
      <w:r w:rsidRPr="00F21817">
        <w:rPr>
          <w:rFonts w:ascii="Arial" w:hAnsi="Arial" w:cs="Arial"/>
          <w:sz w:val="18"/>
          <w:szCs w:val="18"/>
        </w:rPr>
        <w:t>.202</w:t>
      </w:r>
      <w:ins w:id="137" w:author="Magdalena Piotrowska" w:date="2021-12-06T14:13:00Z">
        <w:r>
          <w:rPr>
            <w:rFonts w:ascii="Arial" w:hAnsi="Arial" w:cs="Arial"/>
            <w:sz w:val="18"/>
            <w:szCs w:val="18"/>
          </w:rPr>
          <w:t>1</w:t>
        </w:r>
      </w:ins>
      <w:del w:id="138" w:author="Magdalena Piotrowska" w:date="2021-12-06T14:13:00Z">
        <w:r w:rsidRPr="00F21817" w:rsidDel="008521EF">
          <w:rPr>
            <w:rFonts w:ascii="Arial" w:hAnsi="Arial" w:cs="Arial"/>
            <w:sz w:val="18"/>
            <w:szCs w:val="18"/>
          </w:rPr>
          <w:delText>0</w:delText>
        </w:r>
      </w:del>
      <w:r w:rsidRPr="00F21817">
        <w:rPr>
          <w:rFonts w:ascii="Arial" w:hAnsi="Arial" w:cs="Arial"/>
          <w:sz w:val="18"/>
          <w:szCs w:val="18"/>
        </w:rPr>
        <w:t xml:space="preserve"> r</w:t>
      </w:r>
      <w:r>
        <w:rPr>
          <w:rFonts w:ascii="Arial" w:hAnsi="Arial" w:cs="Arial"/>
          <w:sz w:val="18"/>
          <w:szCs w:val="18"/>
        </w:rPr>
        <w:t>.</w:t>
      </w:r>
      <w:r w:rsidRPr="00F21817">
        <w:rPr>
          <w:rFonts w:ascii="Arial" w:hAnsi="Arial" w:cs="Arial"/>
          <w:sz w:val="18"/>
          <w:szCs w:val="18"/>
        </w:rPr>
        <w:t>)</w:t>
      </w:r>
      <w:r>
        <w:rPr>
          <w:rFonts w:ascii="Arial" w:hAnsi="Arial" w:cs="Arial"/>
          <w:sz w:val="18"/>
          <w:szCs w:val="18"/>
        </w:rPr>
        <w:t>.</w:t>
      </w:r>
    </w:p>
  </w:footnote>
  <w:footnote w:id="12">
    <w:p w:rsidR="00246F66" w:rsidRPr="00F21817" w:rsidRDefault="00246F66" w:rsidP="000D5B31">
      <w:pPr>
        <w:pStyle w:val="Tekstprzypisudolnego"/>
        <w:jc w:val="left"/>
        <w:rPr>
          <w:rFonts w:ascii="Arial" w:hAnsi="Arial" w:cs="Arial"/>
          <w:sz w:val="18"/>
          <w:szCs w:val="18"/>
        </w:rPr>
      </w:pPr>
      <w:r w:rsidRPr="00F21817">
        <w:rPr>
          <w:rStyle w:val="Odwoanieprzypisudolnego"/>
          <w:rFonts w:ascii="Arial" w:hAnsi="Arial" w:cs="Arial"/>
          <w:sz w:val="18"/>
          <w:szCs w:val="18"/>
        </w:rPr>
        <w:footnoteRef/>
      </w:r>
      <w:r w:rsidRPr="00F21817">
        <w:rPr>
          <w:rFonts w:ascii="Arial" w:hAnsi="Arial" w:cs="Arial"/>
          <w:sz w:val="18"/>
          <w:szCs w:val="18"/>
        </w:rPr>
        <w:t xml:space="preserve"> </w:t>
      </w:r>
      <w:proofErr w:type="spellStart"/>
      <w:r w:rsidRPr="00F21817">
        <w:rPr>
          <w:rFonts w:ascii="Arial" w:hAnsi="Arial" w:cs="Arial"/>
          <w:sz w:val="18"/>
          <w:szCs w:val="18"/>
        </w:rPr>
        <w:t>eGovernment</w:t>
      </w:r>
      <w:proofErr w:type="spellEnd"/>
      <w:r w:rsidRPr="00F21817">
        <w:rPr>
          <w:rFonts w:ascii="Arial" w:hAnsi="Arial" w:cs="Arial"/>
          <w:sz w:val="18"/>
          <w:szCs w:val="18"/>
        </w:rPr>
        <w:t xml:space="preserve"> Benchmark 2020</w:t>
      </w:r>
      <w:r>
        <w:rPr>
          <w:rFonts w:ascii="Arial" w:hAnsi="Arial" w:cs="Arial"/>
          <w:sz w:val="18"/>
          <w:szCs w:val="18"/>
        </w:rPr>
        <w:t>.</w:t>
      </w:r>
    </w:p>
  </w:footnote>
  <w:footnote w:id="13">
    <w:p w:rsidR="00246F66" w:rsidRPr="00FD146E" w:rsidRDefault="00246F66" w:rsidP="000D5B31">
      <w:pPr>
        <w:pStyle w:val="Tekstprzypisudolnego"/>
        <w:jc w:val="left"/>
      </w:pPr>
      <w:r w:rsidRPr="00F21817">
        <w:rPr>
          <w:rStyle w:val="Odwoanieprzypisudolnego"/>
          <w:rFonts w:ascii="Arial" w:hAnsi="Arial" w:cs="Arial"/>
          <w:sz w:val="18"/>
          <w:szCs w:val="18"/>
        </w:rPr>
        <w:footnoteRef/>
      </w:r>
      <w:r w:rsidRPr="00F21817">
        <w:rPr>
          <w:rFonts w:ascii="Arial" w:hAnsi="Arial" w:cs="Arial"/>
          <w:sz w:val="18"/>
          <w:szCs w:val="18"/>
        </w:rPr>
        <w:t xml:space="preserve"> Program Zintegrowanej Informatyzacji Państwa</w:t>
      </w:r>
      <w:r>
        <w:rPr>
          <w:rFonts w:ascii="Arial" w:hAnsi="Arial" w:cs="Arial"/>
          <w:sz w:val="18"/>
          <w:szCs w:val="18"/>
        </w:rPr>
        <w:t>.</w:t>
      </w:r>
    </w:p>
  </w:footnote>
  <w:footnote w:id="14">
    <w:p w:rsidR="00246F66" w:rsidRPr="00B50469" w:rsidRDefault="00246F66" w:rsidP="00C11E2E">
      <w:pPr>
        <w:pStyle w:val="Tekstprzypisudolnego"/>
        <w:tabs>
          <w:tab w:val="left" w:pos="426"/>
        </w:tabs>
        <w:ind w:left="142" w:hanging="142"/>
        <w:jc w:val="left"/>
        <w:rPr>
          <w:sz w:val="18"/>
          <w:szCs w:val="18"/>
        </w:rPr>
      </w:pPr>
      <w:r w:rsidRPr="00B50469">
        <w:rPr>
          <w:rStyle w:val="Odwoanieprzypisudolnego"/>
          <w:rFonts w:ascii="Arial" w:hAnsi="Arial" w:cs="Arial"/>
          <w:sz w:val="18"/>
          <w:szCs w:val="18"/>
        </w:rPr>
        <w:footnoteRef/>
      </w:r>
      <w:r w:rsidRPr="00B50469">
        <w:rPr>
          <w:rFonts w:ascii="Arial" w:hAnsi="Arial" w:cs="Arial"/>
          <w:sz w:val="18"/>
          <w:szCs w:val="18"/>
        </w:rPr>
        <w:t xml:space="preserve"> Badanie stopnia informatyzacji podmiotów wykonujących działalność leczniczą Wydanie V Warszawa, </w:t>
      </w:r>
      <w:r>
        <w:rPr>
          <w:rFonts w:ascii="Arial" w:hAnsi="Arial" w:cs="Arial"/>
          <w:sz w:val="18"/>
          <w:szCs w:val="18"/>
        </w:rPr>
        <w:t xml:space="preserve">czerwiec 2021 r. </w:t>
      </w:r>
      <w:r w:rsidRPr="00446931">
        <w:rPr>
          <w:rFonts w:ascii="Arial" w:hAnsi="Arial" w:cs="Arial"/>
          <w:sz w:val="18"/>
          <w:szCs w:val="18"/>
        </w:rPr>
        <w:t>Centrum e-Zdrowia</w:t>
      </w:r>
      <w:r>
        <w:rPr>
          <w:rFonts w:ascii="Arial" w:hAnsi="Arial" w:cs="Arial"/>
          <w:sz w:val="18"/>
          <w:szCs w:val="18"/>
        </w:rPr>
        <w:t>.</w:t>
      </w:r>
    </w:p>
  </w:footnote>
  <w:footnote w:id="15">
    <w:p w:rsidR="00246F66" w:rsidRPr="00B50469" w:rsidRDefault="00246F66" w:rsidP="00C11E2E">
      <w:pPr>
        <w:pStyle w:val="Tekstprzypisudolnego"/>
        <w:ind w:left="142" w:hanging="142"/>
        <w:jc w:val="left"/>
        <w:rPr>
          <w:rFonts w:ascii="Arial" w:hAnsi="Arial" w:cs="Arial"/>
          <w:sz w:val="18"/>
          <w:szCs w:val="18"/>
        </w:rPr>
      </w:pPr>
      <w:r w:rsidRPr="00B50469">
        <w:rPr>
          <w:rStyle w:val="Odwoanieprzypisudolnego"/>
          <w:rFonts w:ascii="Arial" w:hAnsi="Arial" w:cs="Arial"/>
          <w:sz w:val="18"/>
          <w:szCs w:val="18"/>
        </w:rPr>
        <w:footnoteRef/>
      </w:r>
      <w:r w:rsidRPr="00B50469">
        <w:rPr>
          <w:rFonts w:ascii="Arial" w:hAnsi="Arial" w:cs="Arial"/>
          <w:sz w:val="18"/>
          <w:szCs w:val="18"/>
        </w:rPr>
        <w:t xml:space="preserve"> </w:t>
      </w:r>
      <w:r>
        <w:rPr>
          <w:rFonts w:ascii="Arial" w:hAnsi="Arial" w:cs="Arial"/>
          <w:sz w:val="18"/>
          <w:szCs w:val="18"/>
        </w:rPr>
        <w:t xml:space="preserve">System </w:t>
      </w:r>
      <w:r w:rsidRPr="00B50469">
        <w:rPr>
          <w:rFonts w:ascii="Arial" w:hAnsi="Arial" w:cs="Arial"/>
          <w:sz w:val="18"/>
          <w:szCs w:val="18"/>
        </w:rPr>
        <w:t>P1 - Elektroniczna Platforma Gromadzenia, Analizy i Udostępniania zasobów cyfrowych o Zdarzeniach Medycznych</w:t>
      </w:r>
      <w:r>
        <w:rPr>
          <w:rFonts w:ascii="Arial" w:hAnsi="Arial" w:cs="Arial"/>
          <w:sz w:val="18"/>
          <w:szCs w:val="18"/>
        </w:rPr>
        <w:t>.</w:t>
      </w:r>
    </w:p>
  </w:footnote>
  <w:footnote w:id="16">
    <w:p w:rsidR="00246F66" w:rsidRPr="00B50469" w:rsidRDefault="00246F66" w:rsidP="00C11E2E">
      <w:pPr>
        <w:pStyle w:val="Tekstprzypisudolnego"/>
        <w:jc w:val="left"/>
        <w:rPr>
          <w:rFonts w:ascii="Arial" w:hAnsi="Arial" w:cs="Arial"/>
          <w:sz w:val="18"/>
          <w:szCs w:val="18"/>
        </w:rPr>
      </w:pPr>
      <w:r w:rsidRPr="00B50469">
        <w:rPr>
          <w:rStyle w:val="Odwoanieprzypisudolnego"/>
          <w:rFonts w:ascii="Arial" w:hAnsi="Arial" w:cs="Arial"/>
          <w:sz w:val="18"/>
          <w:szCs w:val="18"/>
        </w:rPr>
        <w:footnoteRef/>
      </w:r>
      <w:r w:rsidRPr="00B50469">
        <w:rPr>
          <w:rFonts w:ascii="Arial" w:hAnsi="Arial" w:cs="Arial"/>
          <w:sz w:val="18"/>
          <w:szCs w:val="18"/>
        </w:rPr>
        <w:t xml:space="preserve"> Dane własne M</w:t>
      </w:r>
      <w:r>
        <w:rPr>
          <w:rFonts w:ascii="Arial" w:hAnsi="Arial" w:cs="Arial"/>
          <w:sz w:val="18"/>
          <w:szCs w:val="18"/>
        </w:rPr>
        <w:t xml:space="preserve">inisterstwa </w:t>
      </w:r>
      <w:r w:rsidRPr="00B50469">
        <w:rPr>
          <w:rFonts w:ascii="Arial" w:hAnsi="Arial" w:cs="Arial"/>
          <w:sz w:val="18"/>
          <w:szCs w:val="18"/>
        </w:rPr>
        <w:t>C</w:t>
      </w:r>
      <w:r>
        <w:rPr>
          <w:rFonts w:ascii="Arial" w:hAnsi="Arial" w:cs="Arial"/>
          <w:sz w:val="18"/>
          <w:szCs w:val="18"/>
        </w:rPr>
        <w:t>yfryzacji</w:t>
      </w:r>
      <w:r w:rsidRPr="00B50469">
        <w:rPr>
          <w:rFonts w:ascii="Arial" w:hAnsi="Arial" w:cs="Arial"/>
          <w:sz w:val="18"/>
          <w:szCs w:val="18"/>
        </w:rPr>
        <w:t xml:space="preserve"> (stan na 24</w:t>
      </w:r>
      <w:r>
        <w:rPr>
          <w:rFonts w:ascii="Arial" w:hAnsi="Arial" w:cs="Arial"/>
          <w:sz w:val="18"/>
          <w:szCs w:val="18"/>
        </w:rPr>
        <w:t>.08.2019 r.).</w:t>
      </w:r>
    </w:p>
  </w:footnote>
  <w:footnote w:id="17">
    <w:p w:rsidR="00246F66" w:rsidRPr="00B50469" w:rsidRDefault="00246F66" w:rsidP="00C11E2E">
      <w:pPr>
        <w:pStyle w:val="Tekstprzypisudolnego"/>
        <w:ind w:left="142" w:hanging="142"/>
        <w:jc w:val="left"/>
        <w:rPr>
          <w:sz w:val="18"/>
          <w:szCs w:val="18"/>
        </w:rPr>
      </w:pPr>
      <w:r w:rsidRPr="00B50469">
        <w:rPr>
          <w:rStyle w:val="Odwoanieprzypisudolnego"/>
          <w:rFonts w:ascii="Arial" w:hAnsi="Arial" w:cs="Arial"/>
          <w:sz w:val="18"/>
          <w:szCs w:val="18"/>
        </w:rPr>
        <w:footnoteRef/>
      </w:r>
      <w:r w:rsidRPr="00B50469">
        <w:rPr>
          <w:rFonts w:ascii="Arial" w:hAnsi="Arial" w:cs="Arial"/>
          <w:sz w:val="18"/>
          <w:szCs w:val="18"/>
        </w:rPr>
        <w:t xml:space="preserve"> Wykorzystanie technologii informacyjno-komunikacyjnych w jednostkach administracji publicznej w 20</w:t>
      </w:r>
      <w:r>
        <w:rPr>
          <w:rFonts w:ascii="Arial" w:hAnsi="Arial" w:cs="Arial"/>
          <w:sz w:val="18"/>
          <w:szCs w:val="18"/>
        </w:rPr>
        <w:t>20</w:t>
      </w:r>
      <w:r w:rsidRPr="00B50469">
        <w:rPr>
          <w:rFonts w:ascii="Arial" w:hAnsi="Arial" w:cs="Arial"/>
          <w:sz w:val="18"/>
          <w:szCs w:val="18"/>
        </w:rPr>
        <w:t xml:space="preserve"> r.</w:t>
      </w:r>
    </w:p>
  </w:footnote>
  <w:footnote w:id="18">
    <w:p w:rsidR="00246F66" w:rsidRPr="00B50469" w:rsidRDefault="00246F66" w:rsidP="00C11E2E">
      <w:pPr>
        <w:pStyle w:val="Tekstprzypisudolnego"/>
        <w:jc w:val="left"/>
        <w:rPr>
          <w:rFonts w:ascii="Arial" w:hAnsi="Arial" w:cs="Arial"/>
          <w:sz w:val="18"/>
          <w:szCs w:val="18"/>
        </w:rPr>
      </w:pPr>
      <w:r w:rsidRPr="00B50469">
        <w:rPr>
          <w:rStyle w:val="Odwoanieprzypisudolnego"/>
          <w:rFonts w:ascii="Arial" w:hAnsi="Arial" w:cs="Arial"/>
          <w:sz w:val="18"/>
          <w:szCs w:val="18"/>
        </w:rPr>
        <w:footnoteRef/>
      </w:r>
      <w:r w:rsidRPr="00B50469">
        <w:rPr>
          <w:rFonts w:ascii="Arial" w:hAnsi="Arial" w:cs="Arial"/>
          <w:sz w:val="18"/>
          <w:szCs w:val="18"/>
        </w:rPr>
        <w:t xml:space="preserve"> Technologie informacyjno-komunikacyjne</w:t>
      </w:r>
      <w:r>
        <w:rPr>
          <w:rFonts w:ascii="Arial" w:hAnsi="Arial" w:cs="Arial"/>
          <w:sz w:val="18"/>
          <w:szCs w:val="18"/>
        </w:rPr>
        <w:t>.</w:t>
      </w:r>
    </w:p>
  </w:footnote>
  <w:footnote w:id="19">
    <w:p w:rsidR="00246F66" w:rsidRDefault="00246F66">
      <w:pPr>
        <w:pStyle w:val="Tekstprzypisudolnego"/>
      </w:pPr>
      <w:ins w:id="150" w:author="Magdalena Piotrowska" w:date="2021-12-06T18:04:00Z">
        <w:r>
          <w:rPr>
            <w:rStyle w:val="Odwoanieprzypisudolnego"/>
          </w:rPr>
          <w:footnoteRef/>
        </w:r>
        <w:r>
          <w:t xml:space="preserve"> </w:t>
        </w:r>
        <w:r w:rsidRPr="00061348">
          <w:rPr>
            <w:rFonts w:asciiTheme="minorHAnsi" w:hAnsiTheme="minorHAnsi" w:cstheme="minorHAnsi"/>
            <w:sz w:val="18"/>
            <w:szCs w:val="18"/>
          </w:rPr>
          <w:t>ISP – Informacj</w:t>
        </w:r>
      </w:ins>
      <w:ins w:id="151" w:author="Magdalena Piotrowska" w:date="2021-12-06T18:08:00Z">
        <w:r>
          <w:rPr>
            <w:rFonts w:asciiTheme="minorHAnsi" w:hAnsiTheme="minorHAnsi" w:cstheme="minorHAnsi"/>
            <w:sz w:val="18"/>
            <w:szCs w:val="18"/>
          </w:rPr>
          <w:t>a</w:t>
        </w:r>
      </w:ins>
      <w:ins w:id="152" w:author="Magdalena Piotrowska" w:date="2021-12-06T18:04:00Z">
        <w:r w:rsidRPr="00061348">
          <w:rPr>
            <w:rFonts w:asciiTheme="minorHAnsi" w:hAnsiTheme="minorHAnsi" w:cstheme="minorHAnsi"/>
            <w:sz w:val="18"/>
            <w:szCs w:val="18"/>
          </w:rPr>
          <w:t xml:space="preserve"> Sektora </w:t>
        </w:r>
      </w:ins>
      <w:ins w:id="153" w:author="Magdalena Piotrowska" w:date="2021-12-06T18:05:00Z">
        <w:r w:rsidRPr="00061348">
          <w:rPr>
            <w:rFonts w:asciiTheme="minorHAnsi" w:hAnsiTheme="minorHAnsi" w:cstheme="minorHAnsi"/>
            <w:sz w:val="18"/>
            <w:szCs w:val="18"/>
          </w:rPr>
          <w:t>Publicznego</w:t>
        </w:r>
      </w:ins>
    </w:p>
  </w:footnote>
  <w:footnote w:id="20">
    <w:p w:rsidR="00246F66" w:rsidRPr="00C11E2E" w:rsidRDefault="00246F66" w:rsidP="00C11E2E">
      <w:pPr>
        <w:pStyle w:val="Tekstprzypisudolnego"/>
        <w:ind w:left="142" w:hanging="142"/>
        <w:jc w:val="left"/>
        <w:rPr>
          <w:rFonts w:asciiTheme="minorHAnsi" w:hAnsiTheme="minorHAnsi" w:cstheme="minorHAnsi"/>
          <w:sz w:val="18"/>
          <w:szCs w:val="18"/>
        </w:rPr>
      </w:pPr>
      <w:r w:rsidRPr="00C11E2E">
        <w:rPr>
          <w:rStyle w:val="Odwoanieprzypisudolnego"/>
          <w:rFonts w:asciiTheme="minorHAnsi" w:hAnsiTheme="minorHAnsi" w:cstheme="minorHAnsi"/>
          <w:sz w:val="18"/>
          <w:szCs w:val="18"/>
        </w:rPr>
        <w:footnoteRef/>
      </w:r>
      <w:r w:rsidRPr="00C11E2E">
        <w:rPr>
          <w:rFonts w:asciiTheme="minorHAnsi" w:hAnsiTheme="minorHAnsi" w:cstheme="minorHAnsi"/>
          <w:sz w:val="18"/>
          <w:szCs w:val="18"/>
        </w:rPr>
        <w:t xml:space="preserve"> Wykorzystanie technologii informacyjno-komunikacyjnych w jednostkach administracji publicznej w 20</w:t>
      </w:r>
      <w:r>
        <w:rPr>
          <w:rFonts w:asciiTheme="minorHAnsi" w:hAnsiTheme="minorHAnsi" w:cstheme="minorHAnsi"/>
          <w:sz w:val="18"/>
          <w:szCs w:val="18"/>
        </w:rPr>
        <w:t>20</w:t>
      </w:r>
      <w:r w:rsidRPr="00C11E2E">
        <w:rPr>
          <w:rFonts w:asciiTheme="minorHAnsi" w:hAnsiTheme="minorHAnsi" w:cstheme="minorHAnsi"/>
          <w:sz w:val="18"/>
          <w:szCs w:val="18"/>
        </w:rPr>
        <w:t xml:space="preserve"> r. GUS.</w:t>
      </w:r>
    </w:p>
  </w:footnote>
  <w:footnote w:id="21">
    <w:p w:rsidR="00246F66" w:rsidRPr="00C11E2E" w:rsidRDefault="00246F66" w:rsidP="00C11E2E">
      <w:pPr>
        <w:pStyle w:val="Tekstprzypisudolnego"/>
        <w:jc w:val="left"/>
        <w:rPr>
          <w:rFonts w:asciiTheme="minorHAnsi" w:hAnsiTheme="minorHAnsi" w:cstheme="minorHAnsi"/>
          <w:sz w:val="18"/>
          <w:szCs w:val="18"/>
        </w:rPr>
      </w:pPr>
      <w:r w:rsidRPr="00C11E2E">
        <w:rPr>
          <w:rStyle w:val="Odwoanieprzypisudolnego"/>
          <w:rFonts w:asciiTheme="minorHAnsi" w:hAnsiTheme="minorHAnsi" w:cstheme="minorHAnsi"/>
          <w:sz w:val="18"/>
          <w:szCs w:val="18"/>
        </w:rPr>
        <w:footnoteRef/>
      </w:r>
      <w:r w:rsidRPr="00C11E2E">
        <w:rPr>
          <w:rFonts w:asciiTheme="minorHAnsi" w:hAnsiTheme="minorHAnsi" w:cstheme="minorHAnsi"/>
          <w:sz w:val="18"/>
          <w:szCs w:val="18"/>
        </w:rPr>
        <w:t xml:space="preserve"> Społeczeństwo informacyjne w Polsce </w:t>
      </w:r>
      <w:r>
        <w:rPr>
          <w:rFonts w:asciiTheme="minorHAnsi" w:hAnsiTheme="minorHAnsi" w:cstheme="minorHAnsi"/>
          <w:sz w:val="18"/>
          <w:szCs w:val="18"/>
        </w:rPr>
        <w:t>w 2020 roku, GUS 2020 .</w:t>
      </w:r>
    </w:p>
  </w:footnote>
  <w:footnote w:id="22">
    <w:p w:rsidR="00246F66" w:rsidRPr="00B50469" w:rsidRDefault="00246F66" w:rsidP="00C11E2E">
      <w:pPr>
        <w:pStyle w:val="Tekstprzypisudolnego"/>
        <w:ind w:left="142" w:hanging="142"/>
        <w:jc w:val="left"/>
        <w:rPr>
          <w:rFonts w:ascii="Arial" w:hAnsi="Arial" w:cs="Arial"/>
          <w:sz w:val="18"/>
          <w:szCs w:val="18"/>
        </w:rPr>
      </w:pPr>
      <w:r w:rsidRPr="00C11E2E">
        <w:rPr>
          <w:rStyle w:val="Odwoanieprzypisudolnego"/>
          <w:rFonts w:asciiTheme="minorHAnsi" w:hAnsiTheme="minorHAnsi" w:cstheme="minorHAnsi"/>
          <w:sz w:val="18"/>
          <w:szCs w:val="18"/>
        </w:rPr>
        <w:footnoteRef/>
      </w:r>
      <w:r w:rsidRPr="00C11E2E">
        <w:rPr>
          <w:rFonts w:asciiTheme="minorHAnsi" w:hAnsiTheme="minorHAnsi" w:cstheme="minorHAnsi"/>
          <w:sz w:val="18"/>
          <w:szCs w:val="18"/>
        </w:rPr>
        <w:t xml:space="preserve"> https://eur-lex.europa.eu/legal-content/PL/TXT/?uri=CELEX:52020DC0066</w:t>
      </w:r>
    </w:p>
  </w:footnote>
  <w:footnote w:id="23">
    <w:p w:rsidR="00246F66" w:rsidRPr="00C11E2E" w:rsidRDefault="00246F66" w:rsidP="00C11E2E">
      <w:pPr>
        <w:pStyle w:val="Tekstprzypisudolnego"/>
        <w:ind w:left="142" w:hanging="142"/>
        <w:jc w:val="left"/>
        <w:rPr>
          <w:rFonts w:asciiTheme="minorHAnsi" w:hAnsiTheme="minorHAnsi" w:cstheme="minorHAnsi"/>
          <w:sz w:val="18"/>
          <w:szCs w:val="18"/>
        </w:rPr>
      </w:pPr>
      <w:r w:rsidRPr="00C11E2E">
        <w:rPr>
          <w:rStyle w:val="Odwoanieprzypisudolnego"/>
          <w:rFonts w:asciiTheme="minorHAnsi" w:hAnsiTheme="minorHAnsi" w:cstheme="minorHAnsi"/>
          <w:sz w:val="18"/>
          <w:szCs w:val="18"/>
        </w:rPr>
        <w:footnoteRef/>
      </w:r>
      <w:r w:rsidRPr="00C11E2E">
        <w:rPr>
          <w:rFonts w:asciiTheme="minorHAnsi" w:hAnsiTheme="minorHAnsi" w:cstheme="minorHAnsi"/>
          <w:sz w:val="18"/>
          <w:szCs w:val="18"/>
        </w:rPr>
        <w:t xml:space="preserve"> Wykorzystanie technologii informacyjno-komunikacyjnych w jednostkach administracji publicznej w 20</w:t>
      </w:r>
      <w:r>
        <w:rPr>
          <w:rFonts w:asciiTheme="minorHAnsi" w:hAnsiTheme="minorHAnsi" w:cstheme="minorHAnsi"/>
          <w:sz w:val="18"/>
          <w:szCs w:val="18"/>
        </w:rPr>
        <w:t>20</w:t>
      </w:r>
      <w:r w:rsidRPr="00C11E2E">
        <w:rPr>
          <w:rFonts w:asciiTheme="minorHAnsi" w:hAnsiTheme="minorHAnsi" w:cstheme="minorHAnsi"/>
          <w:sz w:val="18"/>
          <w:szCs w:val="18"/>
        </w:rPr>
        <w:t xml:space="preserve"> r., GUS.</w:t>
      </w:r>
    </w:p>
  </w:footnote>
  <w:footnote w:id="24">
    <w:p w:rsidR="00246F66" w:rsidRPr="000D5B31" w:rsidDel="00F53E97" w:rsidRDefault="00246F66" w:rsidP="00C11E2E">
      <w:pPr>
        <w:pStyle w:val="Tekstprzypisudolnego"/>
        <w:jc w:val="left"/>
        <w:rPr>
          <w:del w:id="184" w:author="Waldemar Pleszewa" w:date="2021-12-07T09:40:00Z"/>
          <w:rFonts w:asciiTheme="minorHAnsi" w:hAnsiTheme="minorHAnsi" w:cstheme="minorHAnsi"/>
          <w:sz w:val="18"/>
          <w:szCs w:val="18"/>
          <w:lang w:val="en-GB"/>
        </w:rPr>
      </w:pPr>
      <w:del w:id="185" w:author="Waldemar Pleszewa" w:date="2021-12-07T09:40:00Z">
        <w:r w:rsidRPr="000D5B31" w:rsidDel="00F53E97">
          <w:rPr>
            <w:rStyle w:val="Odwoanieprzypisudolnego"/>
            <w:rFonts w:asciiTheme="minorHAnsi" w:hAnsiTheme="minorHAnsi" w:cstheme="minorHAnsi"/>
            <w:sz w:val="18"/>
            <w:szCs w:val="18"/>
          </w:rPr>
          <w:footnoteRef/>
        </w:r>
        <w:r w:rsidRPr="000D5B31" w:rsidDel="00F53E97">
          <w:rPr>
            <w:rFonts w:asciiTheme="minorHAnsi" w:hAnsiTheme="minorHAnsi" w:cstheme="minorHAnsi"/>
            <w:sz w:val="18"/>
            <w:szCs w:val="18"/>
            <w:lang w:val="en-GB"/>
          </w:rPr>
          <w:delText xml:space="preserve"> IDC CEE Digital Transformation Survey, 2017.</w:delText>
        </w:r>
      </w:del>
    </w:p>
  </w:footnote>
  <w:footnote w:id="25">
    <w:p w:rsidR="00246F66" w:rsidRPr="00FB0051" w:rsidRDefault="00246F66" w:rsidP="00C11E2E">
      <w:pPr>
        <w:pStyle w:val="Tekstprzypisudolnego"/>
        <w:jc w:val="left"/>
        <w:rPr>
          <w:rFonts w:asciiTheme="minorHAnsi" w:hAnsiTheme="minorHAnsi" w:cstheme="minorHAnsi"/>
          <w:sz w:val="18"/>
          <w:szCs w:val="18"/>
        </w:rPr>
      </w:pPr>
      <w:r w:rsidRPr="000D5B31">
        <w:rPr>
          <w:rStyle w:val="Odwoanieprzypisudolnego"/>
          <w:rFonts w:asciiTheme="minorHAnsi" w:hAnsiTheme="minorHAnsi" w:cstheme="minorHAnsi"/>
          <w:sz w:val="18"/>
          <w:szCs w:val="18"/>
        </w:rPr>
        <w:footnoteRef/>
      </w:r>
      <w:r w:rsidRPr="00FB0051">
        <w:rPr>
          <w:rFonts w:asciiTheme="minorHAnsi" w:hAnsiTheme="minorHAnsi" w:cstheme="minorHAnsi"/>
          <w:sz w:val="18"/>
          <w:szCs w:val="18"/>
        </w:rPr>
        <w:t xml:space="preserve"> </w:t>
      </w:r>
      <w:r w:rsidRPr="00511217">
        <w:rPr>
          <w:rFonts w:ascii="Arial" w:hAnsi="Arial" w:cs="Arial"/>
          <w:sz w:val="18"/>
          <w:szCs w:val="18"/>
        </w:rPr>
        <w:t>DESI 202</w:t>
      </w:r>
      <w:del w:id="209" w:author="Joanna Kubicka" w:date="2021-12-06T12:36:00Z">
        <w:r w:rsidRPr="00511217" w:rsidDel="00AC2EDE">
          <w:rPr>
            <w:rFonts w:ascii="Arial" w:hAnsi="Arial" w:cs="Arial"/>
            <w:sz w:val="18"/>
            <w:szCs w:val="18"/>
          </w:rPr>
          <w:delText>0</w:delText>
        </w:r>
      </w:del>
      <w:ins w:id="210" w:author="Joanna Kubicka" w:date="2021-12-06T12:36:00Z">
        <w:r>
          <w:rPr>
            <w:rFonts w:ascii="Arial" w:hAnsi="Arial" w:cs="Arial"/>
            <w:sz w:val="18"/>
            <w:szCs w:val="18"/>
          </w:rPr>
          <w:t>1</w:t>
        </w:r>
      </w:ins>
      <w:r>
        <w:rPr>
          <w:rFonts w:ascii="Arial" w:hAnsi="Arial" w:cs="Arial"/>
          <w:sz w:val="18"/>
          <w:szCs w:val="18"/>
        </w:rPr>
        <w:t>.</w:t>
      </w:r>
    </w:p>
  </w:footnote>
  <w:footnote w:id="26">
    <w:p w:rsidR="00246F66" w:rsidRPr="000D5B31" w:rsidRDefault="00246F66" w:rsidP="00C11E2E">
      <w:pPr>
        <w:pStyle w:val="Tekstprzypisudolnego"/>
        <w:ind w:left="0" w:firstLine="0"/>
        <w:jc w:val="left"/>
        <w:rPr>
          <w:rFonts w:asciiTheme="minorHAnsi" w:hAnsiTheme="minorHAnsi" w:cstheme="minorHAnsi"/>
          <w:sz w:val="18"/>
          <w:szCs w:val="18"/>
        </w:rPr>
      </w:pPr>
      <w:r w:rsidRPr="000D5B31">
        <w:rPr>
          <w:rStyle w:val="Odwoanieprzypisudolnego"/>
          <w:rFonts w:asciiTheme="minorHAnsi" w:hAnsiTheme="minorHAnsi" w:cstheme="minorHAnsi"/>
          <w:sz w:val="18"/>
          <w:szCs w:val="18"/>
        </w:rPr>
        <w:footnoteRef/>
      </w:r>
      <w:r w:rsidRPr="000D5B31">
        <w:rPr>
          <w:rFonts w:asciiTheme="minorHAnsi" w:hAnsiTheme="minorHAnsi" w:cstheme="minorHAnsi"/>
          <w:sz w:val="18"/>
          <w:szCs w:val="18"/>
        </w:rPr>
        <w:t xml:space="preserve"> </w:t>
      </w:r>
      <w:proofErr w:type="spellStart"/>
      <w:r w:rsidRPr="000D5B31">
        <w:rPr>
          <w:rFonts w:asciiTheme="minorHAnsi" w:hAnsiTheme="minorHAnsi" w:cstheme="minorHAnsi"/>
          <w:i/>
          <w:sz w:val="18"/>
          <w:szCs w:val="18"/>
        </w:rPr>
        <w:t>IoT</w:t>
      </w:r>
      <w:proofErr w:type="spellEnd"/>
      <w:r w:rsidRPr="000D5B31">
        <w:rPr>
          <w:rFonts w:asciiTheme="minorHAnsi" w:hAnsiTheme="minorHAnsi" w:cstheme="minorHAnsi"/>
          <w:i/>
          <w:sz w:val="18"/>
          <w:szCs w:val="18"/>
        </w:rPr>
        <w:t xml:space="preserve"> w polskiej gospodarce. Raport grupy roboczej do spraw Internetu Rzeczy przy Ministerstwie Cyfryzacji, </w:t>
      </w:r>
      <w:r w:rsidRPr="000D5B31">
        <w:rPr>
          <w:rFonts w:asciiTheme="minorHAnsi" w:hAnsiTheme="minorHAnsi" w:cstheme="minorHAnsi"/>
          <w:sz w:val="18"/>
          <w:szCs w:val="18"/>
        </w:rPr>
        <w:t>Ministerstwo Cyfryzacji, 2019.</w:t>
      </w:r>
    </w:p>
  </w:footnote>
  <w:footnote w:id="27">
    <w:p w:rsidR="00246F66" w:rsidRDefault="00246F66" w:rsidP="00212DD8">
      <w:pPr>
        <w:pStyle w:val="Tekstprzypisudolnego"/>
        <w:ind w:left="0" w:firstLine="0"/>
        <w:jc w:val="left"/>
      </w:pPr>
      <w:r>
        <w:rPr>
          <w:rStyle w:val="Odwoanieprzypisudolnego"/>
        </w:rPr>
        <w:footnoteRef/>
      </w:r>
      <w:r>
        <w:t xml:space="preserve"> </w:t>
      </w:r>
      <w:r w:rsidRPr="00212DD8">
        <w:rPr>
          <w:rFonts w:ascii="Arial" w:hAnsi="Arial" w:cs="Arial"/>
          <w:sz w:val="18"/>
          <w:szCs w:val="18"/>
        </w:rPr>
        <w:t>Podmioty wchodzące w skład systemu szkolnictwa wyższego i nauki zgodnie z Prawem o szkolnictwie wyższym i nauce (</w:t>
      </w:r>
      <w:del w:id="211" w:author="Magdalena Piotrowska" w:date="2021-12-02T14:00:00Z">
        <w:r w:rsidRPr="00212DD8" w:rsidDel="0015297D">
          <w:rPr>
            <w:rFonts w:ascii="Arial" w:hAnsi="Arial" w:cs="Arial"/>
            <w:sz w:val="18"/>
            <w:szCs w:val="18"/>
          </w:rPr>
          <w:delText>t.j.</w:delText>
        </w:r>
      </w:del>
      <w:r w:rsidRPr="00212DD8">
        <w:rPr>
          <w:rFonts w:ascii="Arial" w:hAnsi="Arial" w:cs="Arial"/>
          <w:sz w:val="18"/>
          <w:szCs w:val="18"/>
        </w:rPr>
        <w:t xml:space="preserve"> Dz. U. z 202</w:t>
      </w:r>
      <w:ins w:id="212" w:author="Magdalena Piotrowska" w:date="2021-12-02T14:00:00Z">
        <w:r>
          <w:rPr>
            <w:rFonts w:ascii="Arial" w:hAnsi="Arial" w:cs="Arial"/>
            <w:sz w:val="18"/>
            <w:szCs w:val="18"/>
          </w:rPr>
          <w:t>1</w:t>
        </w:r>
      </w:ins>
      <w:del w:id="213" w:author="Magdalena Piotrowska" w:date="2021-12-02T14:00:00Z">
        <w:r w:rsidRPr="00212DD8" w:rsidDel="0015297D">
          <w:rPr>
            <w:rFonts w:ascii="Arial" w:hAnsi="Arial" w:cs="Arial"/>
            <w:sz w:val="18"/>
            <w:szCs w:val="18"/>
          </w:rPr>
          <w:delText>0</w:delText>
        </w:r>
      </w:del>
      <w:r w:rsidRPr="00212DD8">
        <w:rPr>
          <w:rFonts w:ascii="Arial" w:hAnsi="Arial" w:cs="Arial"/>
          <w:sz w:val="18"/>
          <w:szCs w:val="18"/>
        </w:rPr>
        <w:t xml:space="preserve"> r. poz. </w:t>
      </w:r>
      <w:ins w:id="214" w:author="Magdalena Piotrowska" w:date="2021-12-02T14:01:00Z">
        <w:r>
          <w:rPr>
            <w:rFonts w:ascii="Arial" w:hAnsi="Arial" w:cs="Arial"/>
            <w:sz w:val="18"/>
            <w:szCs w:val="18"/>
          </w:rPr>
          <w:t>478</w:t>
        </w:r>
      </w:ins>
      <w:del w:id="215" w:author="Magdalena Piotrowska" w:date="2021-12-02T14:01:00Z">
        <w:r w:rsidRPr="00212DD8" w:rsidDel="0015297D">
          <w:rPr>
            <w:rFonts w:ascii="Arial" w:hAnsi="Arial" w:cs="Arial"/>
            <w:sz w:val="18"/>
            <w:szCs w:val="18"/>
          </w:rPr>
          <w:delText>85</w:delText>
        </w:r>
      </w:del>
      <w:ins w:id="216" w:author="Magdalena Piotrowska" w:date="2021-12-02T14:01:00Z">
        <w:r>
          <w:rPr>
            <w:rFonts w:ascii="Arial" w:hAnsi="Arial" w:cs="Arial"/>
            <w:sz w:val="18"/>
            <w:szCs w:val="18"/>
          </w:rPr>
          <w:t>, 619, 1630</w:t>
        </w:r>
      </w:ins>
      <w:r w:rsidRPr="00212DD8">
        <w:rPr>
          <w:rFonts w:ascii="Arial" w:hAnsi="Arial" w:cs="Arial"/>
          <w:sz w:val="18"/>
          <w:szCs w:val="18"/>
        </w:rPr>
        <w:t>).</w:t>
      </w:r>
    </w:p>
  </w:footnote>
  <w:footnote w:id="28">
    <w:p w:rsidR="00246F66" w:rsidRPr="00EB7CBF" w:rsidRDefault="00246F66" w:rsidP="00C11E2E">
      <w:pPr>
        <w:pStyle w:val="Tekstprzypisudolnego"/>
        <w:jc w:val="left"/>
        <w:rPr>
          <w:rFonts w:ascii="Arial" w:hAnsi="Arial" w:cs="Arial"/>
          <w:sz w:val="18"/>
          <w:szCs w:val="18"/>
        </w:rPr>
      </w:pPr>
      <w:r w:rsidRPr="00EB7CBF">
        <w:rPr>
          <w:rStyle w:val="Odwoanieprzypisudolnego"/>
          <w:rFonts w:ascii="Arial" w:hAnsi="Arial" w:cs="Arial"/>
          <w:sz w:val="18"/>
          <w:szCs w:val="18"/>
        </w:rPr>
        <w:footnoteRef/>
      </w:r>
      <w:r w:rsidRPr="00EB7CBF">
        <w:rPr>
          <w:rFonts w:ascii="Arial" w:hAnsi="Arial" w:cs="Arial"/>
          <w:sz w:val="18"/>
          <w:szCs w:val="18"/>
        </w:rPr>
        <w:t xml:space="preserve"> Raport </w:t>
      </w:r>
      <w:proofErr w:type="spellStart"/>
      <w:r w:rsidRPr="00EB7CBF">
        <w:rPr>
          <w:rFonts w:ascii="Arial" w:hAnsi="Arial" w:cs="Arial"/>
          <w:sz w:val="18"/>
          <w:szCs w:val="18"/>
        </w:rPr>
        <w:t>McKinsey</w:t>
      </w:r>
      <w:proofErr w:type="spellEnd"/>
      <w:r w:rsidRPr="00EB7CBF">
        <w:rPr>
          <w:rFonts w:ascii="Arial" w:hAnsi="Arial" w:cs="Arial"/>
          <w:sz w:val="18"/>
          <w:szCs w:val="18"/>
        </w:rPr>
        <w:t xml:space="preserve"> &amp; Company, </w:t>
      </w:r>
      <w:r w:rsidRPr="00EB7CBF">
        <w:rPr>
          <w:rFonts w:ascii="Arial" w:hAnsi="Arial" w:cs="Arial"/>
          <w:i/>
          <w:sz w:val="18"/>
          <w:szCs w:val="18"/>
        </w:rPr>
        <w:t>Ramię w ramię z robotem, Jak wykorzystać potencjał automatyzacji w Polsce</w:t>
      </w:r>
      <w:r>
        <w:rPr>
          <w:rFonts w:ascii="Arial" w:hAnsi="Arial" w:cs="Arial"/>
          <w:i/>
          <w:sz w:val="18"/>
          <w:szCs w:val="18"/>
        </w:rPr>
        <w:t>.</w:t>
      </w:r>
    </w:p>
  </w:footnote>
  <w:footnote w:id="29">
    <w:p w:rsidR="00246F66" w:rsidRPr="00EB7CBF" w:rsidRDefault="00246F66" w:rsidP="00C11E2E">
      <w:pPr>
        <w:pStyle w:val="Tekstprzypisudolnego"/>
        <w:jc w:val="left"/>
        <w:rPr>
          <w:rFonts w:ascii="Arial" w:hAnsi="Arial" w:cs="Arial"/>
          <w:sz w:val="18"/>
          <w:szCs w:val="18"/>
        </w:rPr>
      </w:pPr>
      <w:r w:rsidRPr="00EB7CBF">
        <w:rPr>
          <w:rStyle w:val="Odwoanieprzypisudolnego"/>
          <w:rFonts w:ascii="Arial" w:hAnsi="Arial" w:cs="Arial"/>
          <w:sz w:val="18"/>
          <w:szCs w:val="18"/>
        </w:rPr>
        <w:footnoteRef/>
      </w:r>
      <w:r w:rsidRPr="00EB7CBF">
        <w:rPr>
          <w:rFonts w:ascii="Arial" w:hAnsi="Arial" w:cs="Arial"/>
          <w:sz w:val="18"/>
          <w:szCs w:val="18"/>
        </w:rPr>
        <w:t xml:space="preserve"> https://www.gov.pl/web/sluzbacywilna/praca-zdalna-coraz-bardziej-powszechna-w-sluzbie-cywilnej</w:t>
      </w:r>
    </w:p>
  </w:footnote>
  <w:footnote w:id="30">
    <w:p w:rsidR="00246F66" w:rsidRPr="00475945" w:rsidRDefault="00246F66" w:rsidP="00C11E2E">
      <w:pPr>
        <w:pStyle w:val="Tekstprzypisudolnego"/>
        <w:ind w:left="142" w:hanging="142"/>
        <w:jc w:val="left"/>
        <w:rPr>
          <w:rFonts w:ascii="Arial" w:hAnsi="Arial" w:cs="Arial"/>
          <w:sz w:val="18"/>
          <w:szCs w:val="18"/>
        </w:rPr>
      </w:pPr>
      <w:r w:rsidRPr="00EB7CBF">
        <w:rPr>
          <w:rStyle w:val="Odwoanieprzypisudolnego"/>
          <w:rFonts w:ascii="Arial" w:hAnsi="Arial" w:cs="Arial"/>
          <w:sz w:val="18"/>
          <w:szCs w:val="18"/>
        </w:rPr>
        <w:footnoteRef/>
      </w:r>
      <w:r w:rsidRPr="00EB7CBF">
        <w:rPr>
          <w:rFonts w:ascii="Arial" w:hAnsi="Arial" w:cs="Arial"/>
          <w:sz w:val="18"/>
          <w:szCs w:val="18"/>
        </w:rPr>
        <w:t xml:space="preserve"> Strategia na rzecz Odpowiedzialnego Rozwoju do roku 2020 (z perspektywą do 2030 r.) – SOR, przyjęta przez Radę Ministrów 14 lutego 2017 r</w:t>
      </w:r>
      <w:r>
        <w:rPr>
          <w:rFonts w:ascii="Arial" w:hAnsi="Arial" w:cs="Arial"/>
          <w:sz w:val="18"/>
          <w:szCs w:val="18"/>
        </w:rPr>
        <w:t>.</w:t>
      </w:r>
    </w:p>
  </w:footnote>
  <w:footnote w:id="31">
    <w:p w:rsidR="00246F66" w:rsidRPr="006B5786" w:rsidRDefault="00246F66" w:rsidP="006B5786">
      <w:pPr>
        <w:pStyle w:val="Tekstprzypisudolnego"/>
        <w:ind w:left="0" w:firstLine="0"/>
        <w:rPr>
          <w:rFonts w:ascii="Arial" w:hAnsi="Arial" w:cs="Arial"/>
          <w:sz w:val="18"/>
          <w:szCs w:val="18"/>
        </w:rPr>
      </w:pPr>
      <w:r w:rsidRPr="006B5786">
        <w:rPr>
          <w:rStyle w:val="Odwoanieprzypisudolnego"/>
          <w:rFonts w:ascii="Arial" w:hAnsi="Arial" w:cs="Arial"/>
          <w:sz w:val="18"/>
          <w:szCs w:val="18"/>
        </w:rPr>
        <w:footnoteRef/>
      </w:r>
      <w:r w:rsidRPr="006B5786">
        <w:rPr>
          <w:rFonts w:ascii="Arial" w:hAnsi="Arial" w:cs="Arial"/>
          <w:sz w:val="18"/>
          <w:szCs w:val="18"/>
        </w:rPr>
        <w:t xml:space="preserve"> W przypadku gdy </w:t>
      </w:r>
      <w:r>
        <w:rPr>
          <w:rFonts w:ascii="Arial" w:hAnsi="Arial" w:cs="Arial"/>
          <w:sz w:val="18"/>
          <w:szCs w:val="18"/>
        </w:rPr>
        <w:t>zasoby</w:t>
      </w:r>
      <w:r w:rsidRPr="006B5786">
        <w:rPr>
          <w:rFonts w:ascii="Arial" w:hAnsi="Arial" w:cs="Arial"/>
          <w:sz w:val="18"/>
          <w:szCs w:val="18"/>
        </w:rPr>
        <w:t xml:space="preserve"> w ramach celu szczegół</w:t>
      </w:r>
      <w:r>
        <w:rPr>
          <w:rFonts w:ascii="Arial" w:hAnsi="Arial" w:cs="Arial"/>
          <w:sz w:val="18"/>
          <w:szCs w:val="18"/>
        </w:rPr>
        <w:t>owego określonego w art. 4 ust. 1 lit. l) rozporządzenia w sprawie EFS</w:t>
      </w:r>
      <w:r w:rsidRPr="006B5786">
        <w:rPr>
          <w:rFonts w:ascii="Arial" w:hAnsi="Arial" w:cs="Arial"/>
          <w:sz w:val="18"/>
          <w:szCs w:val="18"/>
        </w:rPr>
        <w:t>+ są uwzględniane d</w:t>
      </w:r>
      <w:r>
        <w:rPr>
          <w:rFonts w:ascii="Arial" w:hAnsi="Arial" w:cs="Arial"/>
          <w:sz w:val="18"/>
          <w:szCs w:val="18"/>
        </w:rPr>
        <w:t>la</w:t>
      </w:r>
      <w:r w:rsidRPr="006B5786">
        <w:rPr>
          <w:rFonts w:ascii="Arial" w:hAnsi="Arial" w:cs="Arial"/>
          <w:sz w:val="18"/>
          <w:szCs w:val="18"/>
        </w:rPr>
        <w:t xml:space="preserve"> celów art. 7 ust.</w:t>
      </w:r>
      <w:r>
        <w:rPr>
          <w:rFonts w:ascii="Arial" w:hAnsi="Arial" w:cs="Arial"/>
          <w:sz w:val="18"/>
          <w:szCs w:val="18"/>
        </w:rPr>
        <w:t xml:space="preserve"> 4 rozporządzenia w sprawie EFS</w:t>
      </w:r>
      <w:r w:rsidRPr="006B5786">
        <w:rPr>
          <w:rFonts w:ascii="Arial" w:hAnsi="Arial" w:cs="Arial"/>
          <w:sz w:val="18"/>
          <w:szCs w:val="18"/>
        </w:rPr>
        <w:t>+.</w:t>
      </w:r>
    </w:p>
  </w:footnote>
  <w:footnote w:id="32">
    <w:p w:rsidR="00246F66" w:rsidRDefault="00246F66" w:rsidP="003604BE">
      <w:pPr>
        <w:pStyle w:val="Tekstprzypisudolnego"/>
        <w:ind w:left="0" w:firstLine="0"/>
      </w:pPr>
      <w:r>
        <w:rPr>
          <w:rStyle w:val="Odwoanieprzypisudolnego"/>
        </w:rPr>
        <w:footnoteRef/>
      </w:r>
      <w:r>
        <w:t xml:space="preserve"> </w:t>
      </w:r>
      <w:r>
        <w:rPr>
          <w:rFonts w:ascii="Arial" w:hAnsi="Arial" w:cs="Arial"/>
          <w:sz w:val="18"/>
          <w:szCs w:val="18"/>
        </w:rPr>
        <w:t>opartym na Rozporządzeniu</w:t>
      </w:r>
      <w:r w:rsidRPr="003604BE">
        <w:rPr>
          <w:rFonts w:ascii="Arial" w:hAnsi="Arial" w:cs="Arial"/>
          <w:sz w:val="18"/>
          <w:szCs w:val="18"/>
        </w:rPr>
        <w:t xml:space="preserve"> Parlamentu Europejskiego i Rady (UE) 2021/241 z dnia 12 lu</w:t>
      </w:r>
      <w:r>
        <w:rPr>
          <w:rFonts w:ascii="Arial" w:hAnsi="Arial" w:cs="Arial"/>
          <w:sz w:val="18"/>
          <w:szCs w:val="18"/>
        </w:rPr>
        <w:t>tego 2021 r. ustanawiającym</w:t>
      </w:r>
      <w:r w:rsidRPr="003604BE">
        <w:rPr>
          <w:rFonts w:ascii="Arial" w:hAnsi="Arial" w:cs="Arial"/>
          <w:sz w:val="18"/>
          <w:szCs w:val="18"/>
        </w:rPr>
        <w:t xml:space="preserve"> Instrument na rzecz Odbudowy i Zwiększania Odporności (Dz.U. UE L 57 z 18.2.2021)</w:t>
      </w:r>
      <w:r>
        <w:rPr>
          <w:rFonts w:ascii="Arial" w:hAnsi="Arial" w:cs="Arial"/>
          <w:sz w:val="18"/>
          <w:szCs w:val="18"/>
        </w:rPr>
        <w:t>.</w:t>
      </w:r>
    </w:p>
  </w:footnote>
  <w:footnote w:id="33">
    <w:p w:rsidR="00246F66" w:rsidRDefault="00246F66" w:rsidP="00A136F8">
      <w:pPr>
        <w:pStyle w:val="Tekstprzypisudolnego"/>
        <w:ind w:left="0" w:firstLine="0"/>
        <w:jc w:val="left"/>
      </w:pPr>
      <w:r w:rsidRPr="00A136F8">
        <w:rPr>
          <w:rStyle w:val="Odwoanieprzypisudolnego"/>
          <w:rFonts w:asciiTheme="minorHAnsi" w:hAnsiTheme="minorHAnsi" w:cstheme="minorHAnsi"/>
          <w:sz w:val="18"/>
          <w:szCs w:val="18"/>
        </w:rPr>
        <w:footnoteRef/>
      </w:r>
      <w:r>
        <w:t xml:space="preserve"> </w:t>
      </w:r>
      <w:r w:rsidRPr="00A136F8">
        <w:rPr>
          <w:rFonts w:ascii="Arial" w:hAnsi="Arial" w:cs="Arial"/>
          <w:sz w:val="18"/>
          <w:szCs w:val="18"/>
        </w:rPr>
        <w:t>Krajowa Strategia Rozwoju Regionalnego 2030   http://isap.sejm.gov.pl/isap.nsf/DocDetails.xsp?id=WMP20190001060</w:t>
      </w:r>
    </w:p>
  </w:footnote>
  <w:footnote w:id="34">
    <w:p w:rsidR="00246F66" w:rsidRPr="006B5786" w:rsidRDefault="00246F66" w:rsidP="00280231">
      <w:pPr>
        <w:pStyle w:val="Tekstprzypisudolnego"/>
        <w:ind w:left="0" w:firstLine="0"/>
        <w:rPr>
          <w:rFonts w:ascii="Arial" w:hAnsi="Arial" w:cs="Arial"/>
          <w:sz w:val="18"/>
          <w:szCs w:val="18"/>
        </w:rPr>
      </w:pPr>
      <w:r w:rsidRPr="006B5786">
        <w:rPr>
          <w:rStyle w:val="Odwoanieprzypisudolnego"/>
          <w:rFonts w:ascii="Arial" w:hAnsi="Arial" w:cs="Arial"/>
          <w:sz w:val="18"/>
          <w:szCs w:val="18"/>
        </w:rPr>
        <w:footnoteRef/>
      </w:r>
      <w:r w:rsidRPr="006B5786">
        <w:rPr>
          <w:rFonts w:ascii="Arial" w:hAnsi="Arial" w:cs="Arial"/>
          <w:sz w:val="18"/>
          <w:szCs w:val="18"/>
        </w:rPr>
        <w:t xml:space="preserve"> W przypadku gdy </w:t>
      </w:r>
      <w:r>
        <w:rPr>
          <w:rFonts w:ascii="Arial" w:hAnsi="Arial" w:cs="Arial"/>
          <w:sz w:val="18"/>
          <w:szCs w:val="18"/>
        </w:rPr>
        <w:t>zasoby</w:t>
      </w:r>
      <w:r w:rsidRPr="006B5786">
        <w:rPr>
          <w:rFonts w:ascii="Arial" w:hAnsi="Arial" w:cs="Arial"/>
          <w:sz w:val="18"/>
          <w:szCs w:val="18"/>
        </w:rPr>
        <w:t xml:space="preserve"> w ramach celu szczegół</w:t>
      </w:r>
      <w:r>
        <w:rPr>
          <w:rFonts w:ascii="Arial" w:hAnsi="Arial" w:cs="Arial"/>
          <w:sz w:val="18"/>
          <w:szCs w:val="18"/>
        </w:rPr>
        <w:t>owego określonego w art. 4 ust. 1 lit. l) rozporządzenia w sprawie EFS</w:t>
      </w:r>
      <w:r w:rsidRPr="006B5786">
        <w:rPr>
          <w:rFonts w:ascii="Arial" w:hAnsi="Arial" w:cs="Arial"/>
          <w:sz w:val="18"/>
          <w:szCs w:val="18"/>
        </w:rPr>
        <w:t>+ są uwzględniane d</w:t>
      </w:r>
      <w:r>
        <w:rPr>
          <w:rFonts w:ascii="Arial" w:hAnsi="Arial" w:cs="Arial"/>
          <w:sz w:val="18"/>
          <w:szCs w:val="18"/>
        </w:rPr>
        <w:t>la</w:t>
      </w:r>
      <w:r w:rsidRPr="006B5786">
        <w:rPr>
          <w:rFonts w:ascii="Arial" w:hAnsi="Arial" w:cs="Arial"/>
          <w:sz w:val="18"/>
          <w:szCs w:val="18"/>
        </w:rPr>
        <w:t xml:space="preserve"> celów art. 7 ust.</w:t>
      </w:r>
      <w:r>
        <w:rPr>
          <w:rFonts w:ascii="Arial" w:hAnsi="Arial" w:cs="Arial"/>
          <w:sz w:val="18"/>
          <w:szCs w:val="18"/>
        </w:rPr>
        <w:t xml:space="preserve"> 4 rozporządzenia w sprawie EFS</w:t>
      </w:r>
      <w:r w:rsidRPr="006B5786">
        <w:rPr>
          <w:rFonts w:ascii="Arial" w:hAnsi="Arial" w:cs="Arial"/>
          <w:sz w:val="18"/>
          <w:szCs w:val="18"/>
        </w:rPr>
        <w:t>+.</w:t>
      </w:r>
    </w:p>
  </w:footnote>
  <w:footnote w:id="35">
    <w:p w:rsidR="00246F66" w:rsidRPr="00F97828" w:rsidDel="00172DD2" w:rsidRDefault="00246F66">
      <w:pPr>
        <w:pStyle w:val="Tekstprzypisudolnego"/>
        <w:rPr>
          <w:del w:id="359" w:author="Magdalena Piotrowska" w:date="2021-12-06T18:06:00Z"/>
          <w:rFonts w:asciiTheme="minorHAnsi" w:hAnsiTheme="minorHAnsi" w:cstheme="minorHAnsi"/>
          <w:sz w:val="18"/>
          <w:szCs w:val="18"/>
        </w:rPr>
      </w:pPr>
      <w:del w:id="360" w:author="Magdalena Piotrowska" w:date="2021-12-06T18:06:00Z">
        <w:r w:rsidRPr="00F97828" w:rsidDel="00172DD2">
          <w:rPr>
            <w:rStyle w:val="Odwoanieprzypisudolnego"/>
            <w:rFonts w:asciiTheme="minorHAnsi" w:hAnsiTheme="minorHAnsi" w:cstheme="minorHAnsi"/>
            <w:sz w:val="18"/>
            <w:szCs w:val="18"/>
          </w:rPr>
          <w:footnoteRef/>
        </w:r>
        <w:r w:rsidRPr="00F97828" w:rsidDel="00172DD2">
          <w:rPr>
            <w:rFonts w:asciiTheme="minorHAnsi" w:hAnsiTheme="minorHAnsi" w:cstheme="minorHAnsi"/>
            <w:sz w:val="18"/>
            <w:szCs w:val="18"/>
          </w:rPr>
          <w:delText xml:space="preserve"> ISP – Informacja Sektora Publicznego</w:delText>
        </w:r>
      </w:del>
    </w:p>
  </w:footnote>
  <w:footnote w:id="36">
    <w:p w:rsidR="00246F66" w:rsidRDefault="00246F66" w:rsidP="00CF3D12">
      <w:pPr>
        <w:pStyle w:val="Tekstprzypisudolnego"/>
        <w:ind w:left="0" w:firstLine="0"/>
      </w:pPr>
      <w:r>
        <w:rPr>
          <w:rStyle w:val="Odwoanieprzypisudolnego"/>
        </w:rPr>
        <w:footnoteRef/>
      </w:r>
      <w:r>
        <w:t xml:space="preserve"> </w:t>
      </w:r>
      <w:r w:rsidRPr="00CF3D12">
        <w:rPr>
          <w:rFonts w:ascii="Arial" w:hAnsi="Arial" w:cs="Arial"/>
        </w:rPr>
        <w:t>Dyrektywa Parlamentu Europejskiego i Rady 2014/61/UE z dnia 15 maja 2014 r. w sprawie środków mających na celu zmniejszenie kosztów realizacji szybkich sieci łączności elektronicznej wraz z</w:t>
      </w:r>
      <w:r>
        <w:rPr>
          <w:rFonts w:ascii="Arial" w:hAnsi="Arial" w:cs="Arial"/>
        </w:rPr>
        <w:t> </w:t>
      </w:r>
      <w:r w:rsidRPr="00CF3D12">
        <w:rPr>
          <w:rFonts w:ascii="Arial" w:hAnsi="Arial" w:cs="Arial"/>
        </w:rPr>
        <w:t>kolejnymi zmianami.</w:t>
      </w:r>
    </w:p>
  </w:footnote>
  <w:footnote w:id="37">
    <w:p w:rsidR="00246F66" w:rsidRPr="00493493" w:rsidRDefault="00246F66">
      <w:pPr>
        <w:pStyle w:val="Tekstprzypisudolnego"/>
        <w:rPr>
          <w:rFonts w:ascii="Arial" w:hAnsi="Arial" w:cs="Arial"/>
          <w:sz w:val="18"/>
          <w:szCs w:val="18"/>
        </w:rPr>
      </w:pPr>
      <w:r w:rsidRPr="00493493">
        <w:rPr>
          <w:rStyle w:val="Odwoanieprzypisudolnego"/>
          <w:rFonts w:ascii="Arial" w:hAnsi="Arial" w:cs="Arial"/>
          <w:sz w:val="18"/>
          <w:szCs w:val="18"/>
        </w:rPr>
        <w:footnoteRef/>
      </w:r>
      <w:r w:rsidRPr="00493493">
        <w:rPr>
          <w:rFonts w:ascii="Arial" w:hAnsi="Arial" w:cs="Arial"/>
          <w:sz w:val="18"/>
          <w:szCs w:val="18"/>
        </w:rPr>
        <w:t xml:space="preserve"> Instytucje zarządzające regionalnymi programami operacyjnymi na lata 2014-2020</w:t>
      </w:r>
      <w:r>
        <w:rPr>
          <w:rFonts w:ascii="Arial" w:hAnsi="Arial" w:cs="Arial"/>
          <w:sz w:val="18"/>
          <w:szCs w:val="18"/>
        </w:rPr>
        <w:t>.</w:t>
      </w:r>
    </w:p>
  </w:footnote>
  <w:footnote w:id="38">
    <w:p w:rsidR="00246F66" w:rsidRPr="003F0D0E" w:rsidRDefault="00246F66" w:rsidP="00AA09C1">
      <w:pPr>
        <w:pStyle w:val="Tekstprzypisudolnego"/>
        <w:jc w:val="left"/>
        <w:rPr>
          <w:rFonts w:ascii="Arial" w:hAnsi="Arial" w:cs="Arial"/>
          <w:sz w:val="18"/>
          <w:szCs w:val="18"/>
          <w:lang w:val="en-US"/>
        </w:rPr>
      </w:pPr>
      <w:r w:rsidRPr="0039295E">
        <w:rPr>
          <w:rStyle w:val="Odwoanieprzypisudolnego"/>
          <w:rFonts w:ascii="Arial" w:hAnsi="Arial" w:cs="Arial"/>
          <w:sz w:val="18"/>
          <w:szCs w:val="18"/>
        </w:rPr>
        <w:footnoteRef/>
      </w:r>
      <w:r w:rsidRPr="003F0D0E">
        <w:rPr>
          <w:rFonts w:ascii="Arial" w:hAnsi="Arial" w:cs="Arial"/>
          <w:sz w:val="18"/>
          <w:szCs w:val="18"/>
          <w:lang w:val="en-US"/>
        </w:rPr>
        <w:t xml:space="preserve"> </w:t>
      </w:r>
      <w:r w:rsidRPr="003F0D0E">
        <w:rPr>
          <w:rFonts w:ascii="Arial" w:eastAsia="Times New Roman" w:hAnsi="Arial" w:cs="Arial"/>
          <w:noProof/>
          <w:sz w:val="18"/>
          <w:szCs w:val="18"/>
          <w:lang w:val="en-US"/>
        </w:rPr>
        <w:t>ISP – Informacje Sektora Publicznego</w:t>
      </w:r>
    </w:p>
  </w:footnote>
  <w:footnote w:id="39">
    <w:p w:rsidR="00246F66" w:rsidRPr="005F76BC" w:rsidRDefault="00246F66" w:rsidP="00AA09C1">
      <w:pPr>
        <w:pStyle w:val="Tekstprzypisudolnego"/>
        <w:rPr>
          <w:rFonts w:ascii="Arial" w:hAnsi="Arial" w:cs="Arial"/>
          <w:sz w:val="18"/>
          <w:szCs w:val="18"/>
          <w:lang w:val="en-US"/>
        </w:rPr>
      </w:pPr>
      <w:r w:rsidRPr="005F76BC">
        <w:rPr>
          <w:rStyle w:val="Odwoanieprzypisudolnego"/>
          <w:rFonts w:ascii="Arial" w:hAnsi="Arial" w:cs="Arial"/>
          <w:sz w:val="18"/>
          <w:szCs w:val="18"/>
        </w:rPr>
        <w:footnoteRef/>
      </w:r>
      <w:r w:rsidRPr="005F76BC">
        <w:rPr>
          <w:rFonts w:ascii="Arial" w:hAnsi="Arial" w:cs="Arial"/>
          <w:sz w:val="18"/>
          <w:szCs w:val="18"/>
          <w:lang w:val="en-US"/>
        </w:rPr>
        <w:t xml:space="preserve"> B2G - Business-to-Government</w:t>
      </w:r>
    </w:p>
  </w:footnote>
  <w:footnote w:id="40">
    <w:p w:rsidR="00246F66" w:rsidRPr="00244D60" w:rsidRDefault="00246F66" w:rsidP="00AA09C1">
      <w:pPr>
        <w:pStyle w:val="Tekstprzypisudolnego"/>
        <w:rPr>
          <w:lang w:val="en-US"/>
        </w:rPr>
      </w:pPr>
      <w:r w:rsidRPr="005F76BC">
        <w:rPr>
          <w:rStyle w:val="Odwoanieprzypisudolnego"/>
          <w:rFonts w:ascii="Arial" w:hAnsi="Arial" w:cs="Arial"/>
          <w:sz w:val="18"/>
          <w:szCs w:val="18"/>
        </w:rPr>
        <w:footnoteRef/>
      </w:r>
      <w:r w:rsidRPr="005F76BC">
        <w:rPr>
          <w:rFonts w:ascii="Arial" w:hAnsi="Arial" w:cs="Arial"/>
          <w:sz w:val="18"/>
          <w:szCs w:val="18"/>
          <w:lang w:val="en-US"/>
        </w:rPr>
        <w:t xml:space="preserve"> G2G - Government-to-Government</w:t>
      </w:r>
    </w:p>
  </w:footnote>
  <w:footnote w:id="41">
    <w:p w:rsidR="00246F66" w:rsidRPr="008A64F9" w:rsidRDefault="00246F66" w:rsidP="00AA09C1">
      <w:pPr>
        <w:pStyle w:val="Tekstprzypisudolnego"/>
        <w:rPr>
          <w:rFonts w:ascii="Arial" w:hAnsi="Arial" w:cs="Arial"/>
          <w:sz w:val="18"/>
          <w:szCs w:val="18"/>
          <w:lang w:val="en-GB"/>
        </w:rPr>
      </w:pPr>
      <w:r w:rsidRPr="005F76BC">
        <w:rPr>
          <w:rStyle w:val="Odwoanieprzypisudolnego"/>
          <w:rFonts w:ascii="Arial" w:hAnsi="Arial" w:cs="Arial"/>
          <w:sz w:val="18"/>
          <w:szCs w:val="18"/>
        </w:rPr>
        <w:footnoteRef/>
      </w:r>
      <w:r w:rsidRPr="008A64F9">
        <w:rPr>
          <w:rFonts w:ascii="Arial" w:hAnsi="Arial" w:cs="Arial"/>
          <w:sz w:val="18"/>
          <w:szCs w:val="18"/>
          <w:lang w:val="en-GB"/>
        </w:rPr>
        <w:t xml:space="preserve"> B2B - Business-to- Business</w:t>
      </w:r>
    </w:p>
  </w:footnote>
  <w:footnote w:id="42">
    <w:p w:rsidR="00246F66" w:rsidRPr="00C2099E" w:rsidRDefault="00246F66" w:rsidP="0038172C">
      <w:pPr>
        <w:pStyle w:val="Tekstprzypisudolnego"/>
        <w:jc w:val="left"/>
        <w:rPr>
          <w:rFonts w:ascii="Arial" w:hAnsi="Arial" w:cs="Arial"/>
          <w:sz w:val="18"/>
          <w:szCs w:val="18"/>
          <w:lang w:val="en-GB"/>
        </w:rPr>
      </w:pPr>
      <w:r w:rsidRPr="0038172C">
        <w:rPr>
          <w:rStyle w:val="Odwoanieprzypisudolnego"/>
          <w:rFonts w:ascii="Arial" w:hAnsi="Arial" w:cs="Arial"/>
          <w:sz w:val="18"/>
          <w:szCs w:val="18"/>
        </w:rPr>
        <w:footnoteRef/>
      </w:r>
      <w:r w:rsidRPr="00C2099E">
        <w:rPr>
          <w:rFonts w:ascii="Arial" w:hAnsi="Arial" w:cs="Arial"/>
          <w:sz w:val="18"/>
          <w:szCs w:val="18"/>
          <w:lang w:val="en-GB"/>
        </w:rPr>
        <w:t xml:space="preserve"> https://eur-lex.europa.eu/legal-content/PL/TXT/?uri=CELEX%3A52016DC0587</w:t>
      </w:r>
    </w:p>
  </w:footnote>
  <w:footnote w:id="43">
    <w:p w:rsidR="00246F66" w:rsidRPr="0032106F" w:rsidRDefault="00246F66" w:rsidP="0038172C">
      <w:pPr>
        <w:pStyle w:val="Tekstprzypisudolnego"/>
        <w:jc w:val="left"/>
        <w:rPr>
          <w:rFonts w:ascii="Arial" w:hAnsi="Arial" w:cs="Arial"/>
          <w:sz w:val="18"/>
          <w:szCs w:val="18"/>
        </w:rPr>
      </w:pPr>
      <w:r w:rsidRPr="0038172C">
        <w:rPr>
          <w:rStyle w:val="Odwoanieprzypisudolnego"/>
          <w:rFonts w:ascii="Arial" w:hAnsi="Arial" w:cs="Arial"/>
          <w:sz w:val="18"/>
          <w:szCs w:val="18"/>
        </w:rPr>
        <w:footnoteRef/>
      </w:r>
      <w:r w:rsidRPr="0038172C">
        <w:rPr>
          <w:rFonts w:ascii="Arial" w:hAnsi="Arial" w:cs="Arial"/>
          <w:sz w:val="18"/>
          <w:szCs w:val="18"/>
        </w:rPr>
        <w:t xml:space="preserve"> </w:t>
      </w:r>
      <w:r>
        <w:rPr>
          <w:rFonts w:ascii="Arial" w:hAnsi="Arial" w:cs="Arial"/>
          <w:sz w:val="18"/>
          <w:szCs w:val="18"/>
        </w:rPr>
        <w:t>programy regionalne na lata 2021-2027</w:t>
      </w:r>
    </w:p>
  </w:footnote>
  <w:footnote w:id="44">
    <w:p w:rsidR="00246F66" w:rsidRDefault="00246F66" w:rsidP="000D2C3B">
      <w:pPr>
        <w:pStyle w:val="Tekstprzypisudolnego"/>
        <w:ind w:left="142" w:hanging="142"/>
      </w:pPr>
      <w:r>
        <w:rPr>
          <w:rStyle w:val="Odwoanieprzypisudolnego"/>
        </w:rPr>
        <w:footnoteRef/>
      </w:r>
      <w:r w:rsidRPr="000D2C3B">
        <w:rPr>
          <w:rFonts w:ascii="Arial" w:hAnsi="Arial" w:cs="Arial"/>
          <w:sz w:val="18"/>
          <w:szCs w:val="18"/>
        </w:rPr>
        <w:t>Linia demarkacyjna, Podział interwencji i zasad wdrażania krajowych i regionalnych programów operacyjnych w perspektywie finansowej 2021-2027.</w:t>
      </w:r>
      <w:r>
        <w:t xml:space="preserve"> </w:t>
      </w:r>
    </w:p>
  </w:footnote>
  <w:footnote w:id="45">
    <w:p w:rsidR="00246F66" w:rsidRDefault="00246F66" w:rsidP="0038172C">
      <w:pPr>
        <w:pStyle w:val="Tekstprzypisudolnego"/>
      </w:pPr>
      <w:r w:rsidRPr="0032106F">
        <w:rPr>
          <w:rStyle w:val="Odwoanieprzypisudolnego"/>
          <w:rFonts w:ascii="Arial" w:hAnsi="Arial" w:cs="Arial"/>
          <w:sz w:val="18"/>
          <w:szCs w:val="18"/>
        </w:rPr>
        <w:footnoteRef/>
      </w:r>
      <w:r w:rsidRPr="0032106F">
        <w:rPr>
          <w:rFonts w:ascii="Arial" w:hAnsi="Arial" w:cs="Arial"/>
          <w:sz w:val="18"/>
          <w:szCs w:val="18"/>
        </w:rPr>
        <w:t xml:space="preserve"> JST – Jednostki Samorządu Terytorialnego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F66" w:rsidRDefault="00246F6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F66" w:rsidRDefault="00246F66" w:rsidP="00FE521E">
    <w:pPr>
      <w:pStyle w:val="Stopka"/>
      <w:tabs>
        <w:tab w:val="right" w:pos="8820"/>
      </w:tabs>
      <w:ind w:right="302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F66" w:rsidRDefault="00246F66">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F66" w:rsidRDefault="00246F66">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F66" w:rsidRDefault="00246F66">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F66" w:rsidRDefault="00246F66">
    <w:pPr>
      <w:pStyle w:val="HeaderLandscap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nsid w:val="FFFFFF89"/>
    <w:multiLevelType w:val="singleLevel"/>
    <w:tmpl w:val="BC94FA26"/>
    <w:lvl w:ilvl="0">
      <w:start w:val="1"/>
      <w:numFmt w:val="bullet"/>
      <w:pStyle w:val="Listapunktowana"/>
      <w:lvlText w:val=""/>
      <w:lvlJc w:val="left"/>
      <w:pPr>
        <w:tabs>
          <w:tab w:val="num" w:pos="360"/>
        </w:tabs>
        <w:ind w:left="360" w:hanging="360"/>
      </w:pPr>
      <w:rPr>
        <w:rFonts w:ascii="Symbol" w:hAnsi="Symbol" w:hint="default"/>
      </w:rPr>
    </w:lvl>
  </w:abstractNum>
  <w:abstractNum w:abstractNumId="6">
    <w:nsid w:val="0106774C"/>
    <w:multiLevelType w:val="hybridMultilevel"/>
    <w:tmpl w:val="BBB229D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04393713"/>
    <w:multiLevelType w:val="hybridMultilevel"/>
    <w:tmpl w:val="BE4C15CC"/>
    <w:lvl w:ilvl="0" w:tplc="8DD216F6">
      <w:start w:val="1"/>
      <w:numFmt w:val="decimal"/>
      <w:lvlText w:val="%1."/>
      <w:lvlJc w:val="left"/>
      <w:pPr>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07CC41F5"/>
    <w:multiLevelType w:val="hybridMultilevel"/>
    <w:tmpl w:val="148A5F4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099711AF"/>
    <w:multiLevelType w:val="hybridMultilevel"/>
    <w:tmpl w:val="77568E34"/>
    <w:lvl w:ilvl="0" w:tplc="04150005">
      <w:start w:val="1"/>
      <w:numFmt w:val="bullet"/>
      <w:lvlText w:val=""/>
      <w:lvlJc w:val="left"/>
      <w:pPr>
        <w:ind w:left="360" w:hanging="360"/>
      </w:pPr>
      <w:rPr>
        <w:rFonts w:ascii="Wingdings" w:hAnsi="Wingdings" w:hint="default"/>
      </w:rPr>
    </w:lvl>
    <w:lvl w:ilvl="1" w:tplc="F71C8194">
      <w:numFmt w:val="bullet"/>
      <w:lvlText w:val=""/>
      <w:lvlJc w:val="left"/>
      <w:pPr>
        <w:ind w:left="1080" w:hanging="360"/>
      </w:pPr>
      <w:rPr>
        <w:rFonts w:ascii="Symbol" w:eastAsia="Times New Roman" w:hAnsi="Symbol" w:cs="Calibri"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0B1974A1"/>
    <w:multiLevelType w:val="hybridMultilevel"/>
    <w:tmpl w:val="72800FC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0BF85590"/>
    <w:multiLevelType w:val="hybridMultilevel"/>
    <w:tmpl w:val="8278AB0E"/>
    <w:lvl w:ilvl="0" w:tplc="2E46A1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0C747AA8"/>
    <w:multiLevelType w:val="hybridMultilevel"/>
    <w:tmpl w:val="E35E4FA2"/>
    <w:lvl w:ilvl="0" w:tplc="0415000F">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4">
    <w:nsid w:val="0C9C7576"/>
    <w:multiLevelType w:val="hybridMultilevel"/>
    <w:tmpl w:val="0492C4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E707F3D"/>
    <w:multiLevelType w:val="hybridMultilevel"/>
    <w:tmpl w:val="24845EC0"/>
    <w:lvl w:ilvl="0" w:tplc="6B109F32">
      <w:start w:val="3"/>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19A048D"/>
    <w:multiLevelType w:val="hybridMultilevel"/>
    <w:tmpl w:val="9800E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5701CA9"/>
    <w:multiLevelType w:val="hybridMultilevel"/>
    <w:tmpl w:val="7E1EC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73F09B0"/>
    <w:multiLevelType w:val="hybridMultilevel"/>
    <w:tmpl w:val="0E96D7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19B320D2"/>
    <w:multiLevelType w:val="hybridMultilevel"/>
    <w:tmpl w:val="A460796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nsid w:val="1C193273"/>
    <w:multiLevelType w:val="hybridMultilevel"/>
    <w:tmpl w:val="27DED2BA"/>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1C4C5478"/>
    <w:multiLevelType w:val="hybridMultilevel"/>
    <w:tmpl w:val="A31E640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223A4615"/>
    <w:multiLevelType w:val="hybridMultilevel"/>
    <w:tmpl w:val="F40C1DC2"/>
    <w:lvl w:ilvl="0" w:tplc="F83472C8">
      <w:start w:val="1"/>
      <w:numFmt w:val="decimal"/>
      <w:lvlText w:val="%1."/>
      <w:lvlJc w:val="left"/>
      <w:pPr>
        <w:ind w:left="502"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6">
    <w:nsid w:val="256E1420"/>
    <w:multiLevelType w:val="hybridMultilevel"/>
    <w:tmpl w:val="9B58EC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262B730D"/>
    <w:multiLevelType w:val="hybridMultilevel"/>
    <w:tmpl w:val="2586F63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nsid w:val="26856E15"/>
    <w:multiLevelType w:val="hybridMultilevel"/>
    <w:tmpl w:val="BBE00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7CB5475"/>
    <w:multiLevelType w:val="hybridMultilevel"/>
    <w:tmpl w:val="8C1CAC8A"/>
    <w:lvl w:ilvl="0" w:tplc="2E46A1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287E2D84"/>
    <w:multiLevelType w:val="hybridMultilevel"/>
    <w:tmpl w:val="D3481014"/>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2A762EE7"/>
    <w:multiLevelType w:val="hybridMultilevel"/>
    <w:tmpl w:val="1480EB7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2C4B7BCE"/>
    <w:multiLevelType w:val="hybridMultilevel"/>
    <w:tmpl w:val="E0445218"/>
    <w:lvl w:ilvl="0" w:tplc="2E46A1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nsid w:val="2E1B74C9"/>
    <w:multiLevelType w:val="hybridMultilevel"/>
    <w:tmpl w:val="F822B9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FCF5A84"/>
    <w:multiLevelType w:val="hybridMultilevel"/>
    <w:tmpl w:val="85CEA698"/>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nsid w:val="33352B4C"/>
    <w:multiLevelType w:val="hybridMultilevel"/>
    <w:tmpl w:val="6AB4068C"/>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nsid w:val="337D0EE3"/>
    <w:multiLevelType w:val="hybridMultilevel"/>
    <w:tmpl w:val="BF7EE01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nsid w:val="39A06055"/>
    <w:multiLevelType w:val="hybridMultilevel"/>
    <w:tmpl w:val="DD7451C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39B8793D"/>
    <w:multiLevelType w:val="hybridMultilevel"/>
    <w:tmpl w:val="BD90CA0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nsid w:val="3A353070"/>
    <w:multiLevelType w:val="hybridMultilevel"/>
    <w:tmpl w:val="D8140FE4"/>
    <w:lvl w:ilvl="0" w:tplc="08090001">
      <w:start w:val="1"/>
      <w:numFmt w:val="bullet"/>
      <w:lvlText w:val=""/>
      <w:lvlJc w:val="left"/>
      <w:pPr>
        <w:ind w:left="778" w:hanging="360"/>
      </w:pPr>
      <w:rPr>
        <w:rFonts w:ascii="Symbol" w:hAnsi="Symbol" w:hint="default"/>
      </w:rPr>
    </w:lvl>
    <w:lvl w:ilvl="1" w:tplc="08090003">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42">
    <w:nsid w:val="3B4E5DDC"/>
    <w:multiLevelType w:val="hybridMultilevel"/>
    <w:tmpl w:val="3482BF4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3CAE2348"/>
    <w:multiLevelType w:val="hybridMultilevel"/>
    <w:tmpl w:val="7BD03A76"/>
    <w:lvl w:ilvl="0" w:tplc="CE90FB1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D8D169F"/>
    <w:multiLevelType w:val="hybridMultilevel"/>
    <w:tmpl w:val="FA1454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8">
    <w:nsid w:val="43014E50"/>
    <w:multiLevelType w:val="hybridMultilevel"/>
    <w:tmpl w:val="1AB2A54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nsid w:val="44B629EB"/>
    <w:multiLevelType w:val="hybridMultilevel"/>
    <w:tmpl w:val="D1125F0A"/>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nsid w:val="452D1E26"/>
    <w:multiLevelType w:val="hybridMultilevel"/>
    <w:tmpl w:val="82BA7DA2"/>
    <w:lvl w:ilvl="0" w:tplc="2E46A19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nsid w:val="47217B7E"/>
    <w:multiLevelType w:val="hybridMultilevel"/>
    <w:tmpl w:val="E9DAFE62"/>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nsid w:val="4A432656"/>
    <w:multiLevelType w:val="multilevel"/>
    <w:tmpl w:val="0E82D40E"/>
    <w:lvl w:ilvl="0">
      <w:start w:val="1"/>
      <w:numFmt w:val="decimal"/>
      <w:pStyle w:val="Nagwek1"/>
      <w:lvlText w:val="%1."/>
      <w:lvlJc w:val="left"/>
      <w:pPr>
        <w:tabs>
          <w:tab w:val="num" w:pos="480"/>
        </w:tabs>
        <w:ind w:left="480" w:hanging="480"/>
      </w:pPr>
      <w:rPr>
        <w:b/>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nsid w:val="4BC8760D"/>
    <w:multiLevelType w:val="hybridMultilevel"/>
    <w:tmpl w:val="9B58EC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4BF12F65"/>
    <w:multiLevelType w:val="hybridMultilevel"/>
    <w:tmpl w:val="A5D21D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nsid w:val="4C6C176D"/>
    <w:multiLevelType w:val="hybridMultilevel"/>
    <w:tmpl w:val="3EBE4C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4CB879DF"/>
    <w:multiLevelType w:val="hybridMultilevel"/>
    <w:tmpl w:val="48903262"/>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nsid w:val="4DD409E2"/>
    <w:multiLevelType w:val="hybridMultilevel"/>
    <w:tmpl w:val="ACA00D1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nsid w:val="50116A5D"/>
    <w:multiLevelType w:val="hybridMultilevel"/>
    <w:tmpl w:val="73B45CBC"/>
    <w:lvl w:ilvl="0" w:tplc="2E46A1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50D543E6"/>
    <w:multiLevelType w:val="hybridMultilevel"/>
    <w:tmpl w:val="2BCA56A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nsid w:val="535E12B6"/>
    <w:multiLevelType w:val="hybridMultilevel"/>
    <w:tmpl w:val="C06C697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nsid w:val="5461629C"/>
    <w:multiLevelType w:val="hybridMultilevel"/>
    <w:tmpl w:val="A9D6FC34"/>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7">
    <w:nsid w:val="57981C78"/>
    <w:multiLevelType w:val="hybridMultilevel"/>
    <w:tmpl w:val="37368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8933B10"/>
    <w:multiLevelType w:val="hybridMultilevel"/>
    <w:tmpl w:val="0682E96A"/>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nsid w:val="5A250F06"/>
    <w:multiLevelType w:val="hybridMultilevel"/>
    <w:tmpl w:val="1C764E38"/>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nsid w:val="5A8450D5"/>
    <w:multiLevelType w:val="hybridMultilevel"/>
    <w:tmpl w:val="97F869E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1">
    <w:nsid w:val="5AD02FB4"/>
    <w:multiLevelType w:val="hybridMultilevel"/>
    <w:tmpl w:val="926CD95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4">
    <w:nsid w:val="5C3D6AAF"/>
    <w:multiLevelType w:val="hybridMultilevel"/>
    <w:tmpl w:val="2026BE00"/>
    <w:lvl w:ilvl="0" w:tplc="2E46A1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nsid w:val="5CEA3ABD"/>
    <w:multiLevelType w:val="hybridMultilevel"/>
    <w:tmpl w:val="55C8424A"/>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nsid w:val="5DFE1BB8"/>
    <w:multiLevelType w:val="hybridMultilevel"/>
    <w:tmpl w:val="4FBA2044"/>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nsid w:val="60060C08"/>
    <w:multiLevelType w:val="hybridMultilevel"/>
    <w:tmpl w:val="76A4E8F4"/>
    <w:lvl w:ilvl="0" w:tplc="2E46A198">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8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81">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82">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3">
    <w:nsid w:val="685C5FA1"/>
    <w:multiLevelType w:val="hybridMultilevel"/>
    <w:tmpl w:val="E898D3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693F738C"/>
    <w:multiLevelType w:val="hybridMultilevel"/>
    <w:tmpl w:val="33745EE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nsid w:val="6B2819EE"/>
    <w:multiLevelType w:val="hybridMultilevel"/>
    <w:tmpl w:val="0E867616"/>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nsid w:val="6C4A2E6A"/>
    <w:multiLevelType w:val="hybridMultilevel"/>
    <w:tmpl w:val="A0DCBC16"/>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87">
    <w:nsid w:val="6D9373F6"/>
    <w:multiLevelType w:val="hybridMultilevel"/>
    <w:tmpl w:val="05888232"/>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89">
    <w:nsid w:val="70B22711"/>
    <w:multiLevelType w:val="hybridMultilevel"/>
    <w:tmpl w:val="CEDAF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74CA4349"/>
    <w:multiLevelType w:val="hybridMultilevel"/>
    <w:tmpl w:val="3162C8D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1">
    <w:nsid w:val="76514D4E"/>
    <w:multiLevelType w:val="hybridMultilevel"/>
    <w:tmpl w:val="BCEA0616"/>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nsid w:val="767F4AB5"/>
    <w:multiLevelType w:val="hybridMultilevel"/>
    <w:tmpl w:val="6CAEDC20"/>
    <w:lvl w:ilvl="0" w:tplc="7AAA46EC">
      <w:numFmt w:val="bullet"/>
      <w:pStyle w:val="StyleHeading3BoldNotItalic"/>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nsid w:val="77567EA2"/>
    <w:multiLevelType w:val="hybridMultilevel"/>
    <w:tmpl w:val="9FC495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nsid w:val="78790932"/>
    <w:multiLevelType w:val="hybridMultilevel"/>
    <w:tmpl w:val="EE747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4"/>
  </w:num>
  <w:num w:numId="2">
    <w:abstractNumId w:val="41"/>
  </w:num>
  <w:num w:numId="3">
    <w:abstractNumId w:val="56"/>
  </w:num>
  <w:num w:numId="4">
    <w:abstractNumId w:val="92"/>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3"/>
  </w:num>
  <w:num w:numId="9">
    <w:abstractNumId w:val="2"/>
  </w:num>
  <w:num w:numId="10">
    <w:abstractNumId w:val="1"/>
  </w:num>
  <w:num w:numId="11">
    <w:abstractNumId w:val="0"/>
  </w:num>
  <w:num w:numId="12">
    <w:abstractNumId w:val="79"/>
  </w:num>
  <w:num w:numId="13">
    <w:abstractNumId w:val="81"/>
  </w:num>
  <w:num w:numId="14">
    <w:abstractNumId w:val="80"/>
  </w:num>
  <w:num w:numId="15">
    <w:abstractNumId w:val="88"/>
  </w:num>
  <w:num w:numId="16">
    <w:abstractNumId w:val="25"/>
  </w:num>
  <w:num w:numId="17">
    <w:abstractNumId w:val="46"/>
  </w:num>
  <w:num w:numId="18">
    <w:abstractNumId w:val="53"/>
  </w:num>
  <w:num w:numId="19">
    <w:abstractNumId w:val="51"/>
  </w:num>
  <w:num w:numId="20">
    <w:abstractNumId w:val="8"/>
  </w:num>
  <w:num w:numId="21">
    <w:abstractNumId w:val="55"/>
  </w:num>
  <w:num w:numId="22">
    <w:abstractNumId w:val="16"/>
  </w:num>
  <w:num w:numId="23">
    <w:abstractNumId w:val="52"/>
    <w:lvlOverride w:ilvl="0">
      <w:startOverride w:val="1"/>
    </w:lvlOverride>
  </w:num>
  <w:num w:numId="24">
    <w:abstractNumId w:val="75"/>
    <w:lvlOverride w:ilvl="0">
      <w:startOverride w:val="1"/>
    </w:lvlOverride>
  </w:num>
  <w:num w:numId="25">
    <w:abstractNumId w:val="45"/>
  </w:num>
  <w:num w:numId="26">
    <w:abstractNumId w:val="82"/>
  </w:num>
  <w:num w:numId="27">
    <w:abstractNumId w:val="34"/>
  </w:num>
  <w:num w:numId="28">
    <w:abstractNumId w:val="47"/>
  </w:num>
  <w:num w:numId="29">
    <w:abstractNumId w:val="72"/>
  </w:num>
  <w:num w:numId="30">
    <w:abstractNumId w:val="73"/>
  </w:num>
  <w:num w:numId="31">
    <w:abstractNumId w:val="33"/>
  </w:num>
  <w:num w:numId="32">
    <w:abstractNumId w:val="66"/>
  </w:num>
  <w:num w:numId="33">
    <w:abstractNumId w:val="95"/>
  </w:num>
  <w:num w:numId="34">
    <w:abstractNumId w:val="12"/>
  </w:num>
  <w:num w:numId="35">
    <w:abstractNumId w:val="19"/>
  </w:num>
  <w:num w:numId="36">
    <w:abstractNumId w:val="74"/>
  </w:num>
  <w:num w:numId="37">
    <w:abstractNumId w:val="78"/>
  </w:num>
  <w:num w:numId="38">
    <w:abstractNumId w:val="32"/>
  </w:num>
  <w:num w:numId="39">
    <w:abstractNumId w:val="29"/>
  </w:num>
  <w:num w:numId="40">
    <w:abstractNumId w:val="6"/>
  </w:num>
  <w:num w:numId="41">
    <w:abstractNumId w:val="65"/>
  </w:num>
  <w:num w:numId="42">
    <w:abstractNumId w:val="87"/>
  </w:num>
  <w:num w:numId="43">
    <w:abstractNumId w:val="49"/>
  </w:num>
  <w:num w:numId="44">
    <w:abstractNumId w:val="91"/>
  </w:num>
  <w:num w:numId="45">
    <w:abstractNumId w:val="30"/>
  </w:num>
  <w:num w:numId="46">
    <w:abstractNumId w:val="60"/>
  </w:num>
  <w:num w:numId="47">
    <w:abstractNumId w:val="37"/>
  </w:num>
  <w:num w:numId="48">
    <w:abstractNumId w:val="27"/>
  </w:num>
  <w:num w:numId="49">
    <w:abstractNumId w:val="71"/>
  </w:num>
  <w:num w:numId="50">
    <w:abstractNumId w:val="36"/>
  </w:num>
  <w:num w:numId="51">
    <w:abstractNumId w:val="9"/>
  </w:num>
  <w:num w:numId="52">
    <w:abstractNumId w:val="68"/>
  </w:num>
  <w:num w:numId="53">
    <w:abstractNumId w:val="20"/>
  </w:num>
  <w:num w:numId="54">
    <w:abstractNumId w:val="85"/>
  </w:num>
  <w:num w:numId="55">
    <w:abstractNumId w:val="42"/>
  </w:num>
  <w:num w:numId="56">
    <w:abstractNumId w:val="77"/>
  </w:num>
  <w:num w:numId="57">
    <w:abstractNumId w:val="23"/>
  </w:num>
  <w:num w:numId="58">
    <w:abstractNumId w:val="63"/>
  </w:num>
  <w:num w:numId="59">
    <w:abstractNumId w:val="26"/>
  </w:num>
  <w:num w:numId="60">
    <w:abstractNumId w:val="57"/>
  </w:num>
  <w:num w:numId="61">
    <w:abstractNumId w:val="64"/>
  </w:num>
  <w:num w:numId="62">
    <w:abstractNumId w:val="58"/>
  </w:num>
  <w:num w:numId="63">
    <w:abstractNumId w:val="39"/>
  </w:num>
  <w:num w:numId="64">
    <w:abstractNumId w:val="13"/>
  </w:num>
  <w:num w:numId="65">
    <w:abstractNumId w:val="11"/>
  </w:num>
  <w:num w:numId="66">
    <w:abstractNumId w:val="90"/>
  </w:num>
  <w:num w:numId="67">
    <w:abstractNumId w:val="48"/>
  </w:num>
  <w:num w:numId="68">
    <w:abstractNumId w:val="61"/>
  </w:num>
  <w:num w:numId="69">
    <w:abstractNumId w:val="31"/>
  </w:num>
  <w:num w:numId="70">
    <w:abstractNumId w:val="40"/>
  </w:num>
  <w:num w:numId="71">
    <w:abstractNumId w:val="22"/>
  </w:num>
  <w:num w:numId="72">
    <w:abstractNumId w:val="70"/>
  </w:num>
  <w:num w:numId="73">
    <w:abstractNumId w:val="10"/>
  </w:num>
  <w:num w:numId="74">
    <w:abstractNumId w:val="76"/>
  </w:num>
  <w:num w:numId="75">
    <w:abstractNumId w:val="7"/>
  </w:num>
  <w:num w:numId="76">
    <w:abstractNumId w:val="54"/>
  </w:num>
  <w:num w:numId="77">
    <w:abstractNumId w:val="56"/>
  </w:num>
  <w:num w:numId="78">
    <w:abstractNumId w:val="56"/>
  </w:num>
  <w:num w:numId="79">
    <w:abstractNumId w:val="38"/>
  </w:num>
  <w:num w:numId="80">
    <w:abstractNumId w:val="43"/>
  </w:num>
  <w:num w:numId="81">
    <w:abstractNumId w:val="84"/>
  </w:num>
  <w:num w:numId="82">
    <w:abstractNumId w:val="69"/>
  </w:num>
  <w:num w:numId="83">
    <w:abstractNumId w:val="59"/>
  </w:num>
  <w:num w:numId="84">
    <w:abstractNumId w:val="67"/>
  </w:num>
  <w:num w:numId="85">
    <w:abstractNumId w:val="62"/>
  </w:num>
  <w:num w:numId="86">
    <w:abstractNumId w:val="50"/>
  </w:num>
  <w:num w:numId="87">
    <w:abstractNumId w:val="35"/>
  </w:num>
  <w:num w:numId="88">
    <w:abstractNumId w:val="93"/>
  </w:num>
  <w:num w:numId="89">
    <w:abstractNumId w:val="18"/>
  </w:num>
  <w:num w:numId="90">
    <w:abstractNumId w:val="89"/>
  </w:num>
  <w:num w:numId="91">
    <w:abstractNumId w:val="14"/>
  </w:num>
  <w:num w:numId="92">
    <w:abstractNumId w:val="86"/>
  </w:num>
  <w:num w:numId="93">
    <w:abstractNumId w:val="17"/>
  </w:num>
  <w:num w:numId="94">
    <w:abstractNumId w:val="28"/>
  </w:num>
  <w:num w:numId="95">
    <w:abstractNumId w:val="94"/>
  </w:num>
  <w:num w:numId="96">
    <w:abstractNumId w:val="44"/>
  </w:num>
  <w:num w:numId="97">
    <w:abstractNumId w:val="83"/>
  </w:num>
  <w:num w:numId="98">
    <w:abstractNumId w:val="1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trackRevisions/>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233"/>
    <w:rsid w:val="000010AD"/>
    <w:rsid w:val="00001536"/>
    <w:rsid w:val="000040CB"/>
    <w:rsid w:val="0000469C"/>
    <w:rsid w:val="00004834"/>
    <w:rsid w:val="0000570A"/>
    <w:rsid w:val="000058CE"/>
    <w:rsid w:val="00006383"/>
    <w:rsid w:val="000064CF"/>
    <w:rsid w:val="00006CB5"/>
    <w:rsid w:val="0000756E"/>
    <w:rsid w:val="00010F26"/>
    <w:rsid w:val="00011689"/>
    <w:rsid w:val="00017215"/>
    <w:rsid w:val="00017B18"/>
    <w:rsid w:val="000206C3"/>
    <w:rsid w:val="000213B1"/>
    <w:rsid w:val="0002329E"/>
    <w:rsid w:val="00023A40"/>
    <w:rsid w:val="0002470C"/>
    <w:rsid w:val="000248F7"/>
    <w:rsid w:val="00024FD7"/>
    <w:rsid w:val="000274AF"/>
    <w:rsid w:val="000278D8"/>
    <w:rsid w:val="0003085F"/>
    <w:rsid w:val="000321F8"/>
    <w:rsid w:val="0003251E"/>
    <w:rsid w:val="00033668"/>
    <w:rsid w:val="000347DB"/>
    <w:rsid w:val="00034A6D"/>
    <w:rsid w:val="00035B9A"/>
    <w:rsid w:val="00040599"/>
    <w:rsid w:val="000413CE"/>
    <w:rsid w:val="00042112"/>
    <w:rsid w:val="00042DD2"/>
    <w:rsid w:val="00044D08"/>
    <w:rsid w:val="00044ED7"/>
    <w:rsid w:val="00044FB1"/>
    <w:rsid w:val="00045883"/>
    <w:rsid w:val="00045ADA"/>
    <w:rsid w:val="000466DC"/>
    <w:rsid w:val="00047A47"/>
    <w:rsid w:val="00052014"/>
    <w:rsid w:val="00053363"/>
    <w:rsid w:val="00053933"/>
    <w:rsid w:val="00054D7D"/>
    <w:rsid w:val="000574C6"/>
    <w:rsid w:val="00060A10"/>
    <w:rsid w:val="00061348"/>
    <w:rsid w:val="000613E7"/>
    <w:rsid w:val="00064DF5"/>
    <w:rsid w:val="000650FC"/>
    <w:rsid w:val="000670EE"/>
    <w:rsid w:val="00067BB8"/>
    <w:rsid w:val="00067FED"/>
    <w:rsid w:val="0007108A"/>
    <w:rsid w:val="000739CA"/>
    <w:rsid w:val="00076EE4"/>
    <w:rsid w:val="00077C42"/>
    <w:rsid w:val="00081DCE"/>
    <w:rsid w:val="000822C8"/>
    <w:rsid w:val="0008559C"/>
    <w:rsid w:val="00085659"/>
    <w:rsid w:val="000864F4"/>
    <w:rsid w:val="00087D74"/>
    <w:rsid w:val="00090387"/>
    <w:rsid w:val="00094099"/>
    <w:rsid w:val="0009444A"/>
    <w:rsid w:val="000962DC"/>
    <w:rsid w:val="000964FF"/>
    <w:rsid w:val="000A0BA1"/>
    <w:rsid w:val="000A391C"/>
    <w:rsid w:val="000A532C"/>
    <w:rsid w:val="000A5524"/>
    <w:rsid w:val="000A6629"/>
    <w:rsid w:val="000A7843"/>
    <w:rsid w:val="000A78E3"/>
    <w:rsid w:val="000B1382"/>
    <w:rsid w:val="000B194D"/>
    <w:rsid w:val="000B21A2"/>
    <w:rsid w:val="000B32E4"/>
    <w:rsid w:val="000B3A4F"/>
    <w:rsid w:val="000B5160"/>
    <w:rsid w:val="000B577C"/>
    <w:rsid w:val="000B6CFB"/>
    <w:rsid w:val="000B7E6B"/>
    <w:rsid w:val="000C1126"/>
    <w:rsid w:val="000C1FB6"/>
    <w:rsid w:val="000C6E5F"/>
    <w:rsid w:val="000C76E0"/>
    <w:rsid w:val="000C778D"/>
    <w:rsid w:val="000C795E"/>
    <w:rsid w:val="000D2028"/>
    <w:rsid w:val="000D2C3B"/>
    <w:rsid w:val="000D39A3"/>
    <w:rsid w:val="000D5879"/>
    <w:rsid w:val="000D5B31"/>
    <w:rsid w:val="000D7614"/>
    <w:rsid w:val="000D7ED9"/>
    <w:rsid w:val="000E1953"/>
    <w:rsid w:val="000E234D"/>
    <w:rsid w:val="000E3FE9"/>
    <w:rsid w:val="000E5A29"/>
    <w:rsid w:val="000F0330"/>
    <w:rsid w:val="000F05B3"/>
    <w:rsid w:val="000F14F3"/>
    <w:rsid w:val="000F1D9A"/>
    <w:rsid w:val="000F21AB"/>
    <w:rsid w:val="000F312C"/>
    <w:rsid w:val="000F3806"/>
    <w:rsid w:val="000F3D69"/>
    <w:rsid w:val="000F4A37"/>
    <w:rsid w:val="000F54A2"/>
    <w:rsid w:val="000F683B"/>
    <w:rsid w:val="000F6B6F"/>
    <w:rsid w:val="000F6CE7"/>
    <w:rsid w:val="000F7C8C"/>
    <w:rsid w:val="00100ABA"/>
    <w:rsid w:val="001034F2"/>
    <w:rsid w:val="001045BA"/>
    <w:rsid w:val="00106ACB"/>
    <w:rsid w:val="001077F7"/>
    <w:rsid w:val="00107EAA"/>
    <w:rsid w:val="001114BE"/>
    <w:rsid w:val="0011271E"/>
    <w:rsid w:val="0011285F"/>
    <w:rsid w:val="00112BF4"/>
    <w:rsid w:val="00112DA8"/>
    <w:rsid w:val="0011338A"/>
    <w:rsid w:val="00115EEB"/>
    <w:rsid w:val="00116A09"/>
    <w:rsid w:val="00120D3C"/>
    <w:rsid w:val="001219A7"/>
    <w:rsid w:val="001219B0"/>
    <w:rsid w:val="001238EC"/>
    <w:rsid w:val="00123C28"/>
    <w:rsid w:val="00124EA3"/>
    <w:rsid w:val="00125B46"/>
    <w:rsid w:val="00125E92"/>
    <w:rsid w:val="00127861"/>
    <w:rsid w:val="00131229"/>
    <w:rsid w:val="00132283"/>
    <w:rsid w:val="00132D57"/>
    <w:rsid w:val="001335CA"/>
    <w:rsid w:val="00133F50"/>
    <w:rsid w:val="00136246"/>
    <w:rsid w:val="001373EE"/>
    <w:rsid w:val="00137624"/>
    <w:rsid w:val="0014050B"/>
    <w:rsid w:val="00140A50"/>
    <w:rsid w:val="00140D99"/>
    <w:rsid w:val="0014171A"/>
    <w:rsid w:val="0014209B"/>
    <w:rsid w:val="001421E5"/>
    <w:rsid w:val="0014389C"/>
    <w:rsid w:val="00143B33"/>
    <w:rsid w:val="00146097"/>
    <w:rsid w:val="00150A35"/>
    <w:rsid w:val="00151E0D"/>
    <w:rsid w:val="0015297D"/>
    <w:rsid w:val="00152A95"/>
    <w:rsid w:val="00153EB1"/>
    <w:rsid w:val="001545A9"/>
    <w:rsid w:val="00155C50"/>
    <w:rsid w:val="001561F6"/>
    <w:rsid w:val="001562EF"/>
    <w:rsid w:val="0016024D"/>
    <w:rsid w:val="001619FD"/>
    <w:rsid w:val="00162146"/>
    <w:rsid w:val="00163AD7"/>
    <w:rsid w:val="001642EE"/>
    <w:rsid w:val="00165902"/>
    <w:rsid w:val="00165CE2"/>
    <w:rsid w:val="00166610"/>
    <w:rsid w:val="00166736"/>
    <w:rsid w:val="00167B7F"/>
    <w:rsid w:val="001701FB"/>
    <w:rsid w:val="001707AD"/>
    <w:rsid w:val="00170CB5"/>
    <w:rsid w:val="00172DD2"/>
    <w:rsid w:val="00173114"/>
    <w:rsid w:val="00173847"/>
    <w:rsid w:val="00173CDA"/>
    <w:rsid w:val="00174CD9"/>
    <w:rsid w:val="001752C3"/>
    <w:rsid w:val="001802BD"/>
    <w:rsid w:val="00182C13"/>
    <w:rsid w:val="00184155"/>
    <w:rsid w:val="00184940"/>
    <w:rsid w:val="001857AC"/>
    <w:rsid w:val="00185E8B"/>
    <w:rsid w:val="00186DFE"/>
    <w:rsid w:val="00190535"/>
    <w:rsid w:val="00191E34"/>
    <w:rsid w:val="0019324C"/>
    <w:rsid w:val="001934E0"/>
    <w:rsid w:val="001967C4"/>
    <w:rsid w:val="00197CCD"/>
    <w:rsid w:val="001A1654"/>
    <w:rsid w:val="001A4A11"/>
    <w:rsid w:val="001A62B9"/>
    <w:rsid w:val="001A652A"/>
    <w:rsid w:val="001A73F3"/>
    <w:rsid w:val="001A7CC2"/>
    <w:rsid w:val="001B1CB7"/>
    <w:rsid w:val="001B2697"/>
    <w:rsid w:val="001B46A4"/>
    <w:rsid w:val="001B6EEF"/>
    <w:rsid w:val="001C0204"/>
    <w:rsid w:val="001C054D"/>
    <w:rsid w:val="001C0EC6"/>
    <w:rsid w:val="001C24CB"/>
    <w:rsid w:val="001C40C3"/>
    <w:rsid w:val="001C6623"/>
    <w:rsid w:val="001C6822"/>
    <w:rsid w:val="001C6CA5"/>
    <w:rsid w:val="001D0C5F"/>
    <w:rsid w:val="001D298B"/>
    <w:rsid w:val="001D3250"/>
    <w:rsid w:val="001D3E4B"/>
    <w:rsid w:val="001D3FD6"/>
    <w:rsid w:val="001D4111"/>
    <w:rsid w:val="001D4C0E"/>
    <w:rsid w:val="001D5A20"/>
    <w:rsid w:val="001D5DE8"/>
    <w:rsid w:val="001D6EBC"/>
    <w:rsid w:val="001E2DA4"/>
    <w:rsid w:val="001E32B1"/>
    <w:rsid w:val="001E3DFC"/>
    <w:rsid w:val="001E3E51"/>
    <w:rsid w:val="001E56A5"/>
    <w:rsid w:val="001E5FE7"/>
    <w:rsid w:val="001E65B8"/>
    <w:rsid w:val="001E7FB9"/>
    <w:rsid w:val="001F0291"/>
    <w:rsid w:val="001F05C7"/>
    <w:rsid w:val="001F543D"/>
    <w:rsid w:val="001F5463"/>
    <w:rsid w:val="001F5E9A"/>
    <w:rsid w:val="001F6122"/>
    <w:rsid w:val="001F6A43"/>
    <w:rsid w:val="001F7765"/>
    <w:rsid w:val="00201203"/>
    <w:rsid w:val="00201290"/>
    <w:rsid w:val="00202449"/>
    <w:rsid w:val="002026E1"/>
    <w:rsid w:val="0020287E"/>
    <w:rsid w:val="00202EBB"/>
    <w:rsid w:val="0020408D"/>
    <w:rsid w:val="00206150"/>
    <w:rsid w:val="0020703F"/>
    <w:rsid w:val="00207974"/>
    <w:rsid w:val="00210334"/>
    <w:rsid w:val="00211ED4"/>
    <w:rsid w:val="00212DD8"/>
    <w:rsid w:val="002133E6"/>
    <w:rsid w:val="002137E0"/>
    <w:rsid w:val="0021405D"/>
    <w:rsid w:val="00214947"/>
    <w:rsid w:val="00214A2D"/>
    <w:rsid w:val="00214C0B"/>
    <w:rsid w:val="002160A4"/>
    <w:rsid w:val="0021617D"/>
    <w:rsid w:val="00216206"/>
    <w:rsid w:val="00217D7B"/>
    <w:rsid w:val="00220473"/>
    <w:rsid w:val="00221C93"/>
    <w:rsid w:val="0022299B"/>
    <w:rsid w:val="00222CE0"/>
    <w:rsid w:val="002260F0"/>
    <w:rsid w:val="00230B80"/>
    <w:rsid w:val="00231507"/>
    <w:rsid w:val="00231861"/>
    <w:rsid w:val="00231AD3"/>
    <w:rsid w:val="002340D7"/>
    <w:rsid w:val="002377F9"/>
    <w:rsid w:val="00237A6D"/>
    <w:rsid w:val="00240725"/>
    <w:rsid w:val="00240AEA"/>
    <w:rsid w:val="00240DB4"/>
    <w:rsid w:val="00241824"/>
    <w:rsid w:val="00243462"/>
    <w:rsid w:val="00244464"/>
    <w:rsid w:val="00245F08"/>
    <w:rsid w:val="002468A7"/>
    <w:rsid w:val="00246F66"/>
    <w:rsid w:val="002501BE"/>
    <w:rsid w:val="0025040F"/>
    <w:rsid w:val="00250AF8"/>
    <w:rsid w:val="00250BB2"/>
    <w:rsid w:val="002513F7"/>
    <w:rsid w:val="002514A5"/>
    <w:rsid w:val="0025291D"/>
    <w:rsid w:val="00253ABF"/>
    <w:rsid w:val="00255E7A"/>
    <w:rsid w:val="00257383"/>
    <w:rsid w:val="00261C57"/>
    <w:rsid w:val="00261C96"/>
    <w:rsid w:val="002659C9"/>
    <w:rsid w:val="00266584"/>
    <w:rsid w:val="00267890"/>
    <w:rsid w:val="002678FA"/>
    <w:rsid w:val="00270CEB"/>
    <w:rsid w:val="00273B13"/>
    <w:rsid w:val="0027602F"/>
    <w:rsid w:val="00276078"/>
    <w:rsid w:val="0027657D"/>
    <w:rsid w:val="002801FA"/>
    <w:rsid w:val="00280231"/>
    <w:rsid w:val="00282923"/>
    <w:rsid w:val="00282AE7"/>
    <w:rsid w:val="002832F6"/>
    <w:rsid w:val="00283699"/>
    <w:rsid w:val="00283DBF"/>
    <w:rsid w:val="00283EC7"/>
    <w:rsid w:val="00285A6D"/>
    <w:rsid w:val="00285C0F"/>
    <w:rsid w:val="002872FE"/>
    <w:rsid w:val="002908B6"/>
    <w:rsid w:val="00292F36"/>
    <w:rsid w:val="0029357C"/>
    <w:rsid w:val="0029391C"/>
    <w:rsid w:val="00295614"/>
    <w:rsid w:val="002958D8"/>
    <w:rsid w:val="00297C22"/>
    <w:rsid w:val="002A0DA7"/>
    <w:rsid w:val="002A193C"/>
    <w:rsid w:val="002A2CE2"/>
    <w:rsid w:val="002A3E9B"/>
    <w:rsid w:val="002A45C8"/>
    <w:rsid w:val="002A5085"/>
    <w:rsid w:val="002B13DE"/>
    <w:rsid w:val="002B1C4D"/>
    <w:rsid w:val="002B1DB9"/>
    <w:rsid w:val="002B26E7"/>
    <w:rsid w:val="002B4209"/>
    <w:rsid w:val="002B6290"/>
    <w:rsid w:val="002C015E"/>
    <w:rsid w:val="002C1751"/>
    <w:rsid w:val="002C3B14"/>
    <w:rsid w:val="002C3FB7"/>
    <w:rsid w:val="002C4BCA"/>
    <w:rsid w:val="002D0FDE"/>
    <w:rsid w:val="002D2F3A"/>
    <w:rsid w:val="002D4666"/>
    <w:rsid w:val="002D612E"/>
    <w:rsid w:val="002E086F"/>
    <w:rsid w:val="002E11B1"/>
    <w:rsid w:val="002E1915"/>
    <w:rsid w:val="002E5643"/>
    <w:rsid w:val="002E5DFC"/>
    <w:rsid w:val="002E61DE"/>
    <w:rsid w:val="002E72F5"/>
    <w:rsid w:val="002F0A7C"/>
    <w:rsid w:val="002F0DF7"/>
    <w:rsid w:val="002F0E42"/>
    <w:rsid w:val="002F3C0D"/>
    <w:rsid w:val="002F3C98"/>
    <w:rsid w:val="002F3F79"/>
    <w:rsid w:val="002F40DD"/>
    <w:rsid w:val="002F4698"/>
    <w:rsid w:val="002F4AEF"/>
    <w:rsid w:val="002F4ED0"/>
    <w:rsid w:val="002F73F1"/>
    <w:rsid w:val="002F7C49"/>
    <w:rsid w:val="003005D2"/>
    <w:rsid w:val="00300657"/>
    <w:rsid w:val="00300A6B"/>
    <w:rsid w:val="003017C1"/>
    <w:rsid w:val="0030349F"/>
    <w:rsid w:val="00304686"/>
    <w:rsid w:val="00304CD3"/>
    <w:rsid w:val="00305849"/>
    <w:rsid w:val="003062B3"/>
    <w:rsid w:val="00306DBF"/>
    <w:rsid w:val="003107AB"/>
    <w:rsid w:val="0031127A"/>
    <w:rsid w:val="00316E74"/>
    <w:rsid w:val="0031769C"/>
    <w:rsid w:val="00320477"/>
    <w:rsid w:val="00320C10"/>
    <w:rsid w:val="003251FB"/>
    <w:rsid w:val="003252E5"/>
    <w:rsid w:val="00326570"/>
    <w:rsid w:val="0033031B"/>
    <w:rsid w:val="00330A06"/>
    <w:rsid w:val="00331C12"/>
    <w:rsid w:val="00332CCB"/>
    <w:rsid w:val="0033385F"/>
    <w:rsid w:val="0033449A"/>
    <w:rsid w:val="00335B2C"/>
    <w:rsid w:val="00335CC4"/>
    <w:rsid w:val="00336EAD"/>
    <w:rsid w:val="0034017B"/>
    <w:rsid w:val="003416DD"/>
    <w:rsid w:val="00341712"/>
    <w:rsid w:val="003436AB"/>
    <w:rsid w:val="0034406E"/>
    <w:rsid w:val="00344DAE"/>
    <w:rsid w:val="0034554F"/>
    <w:rsid w:val="00346475"/>
    <w:rsid w:val="003469E7"/>
    <w:rsid w:val="003474C3"/>
    <w:rsid w:val="0035012B"/>
    <w:rsid w:val="00350F58"/>
    <w:rsid w:val="00351B26"/>
    <w:rsid w:val="00351F58"/>
    <w:rsid w:val="0035381C"/>
    <w:rsid w:val="003538C9"/>
    <w:rsid w:val="00353E52"/>
    <w:rsid w:val="003550B2"/>
    <w:rsid w:val="003568B2"/>
    <w:rsid w:val="003604BE"/>
    <w:rsid w:val="003627C1"/>
    <w:rsid w:val="003644EE"/>
    <w:rsid w:val="003645BA"/>
    <w:rsid w:val="00367A82"/>
    <w:rsid w:val="0037023F"/>
    <w:rsid w:val="003707F4"/>
    <w:rsid w:val="003708A5"/>
    <w:rsid w:val="00370FE2"/>
    <w:rsid w:val="003712DF"/>
    <w:rsid w:val="00371A8A"/>
    <w:rsid w:val="00373864"/>
    <w:rsid w:val="003738F5"/>
    <w:rsid w:val="00373A2E"/>
    <w:rsid w:val="0037460F"/>
    <w:rsid w:val="0037628D"/>
    <w:rsid w:val="00377371"/>
    <w:rsid w:val="003775F4"/>
    <w:rsid w:val="0038172C"/>
    <w:rsid w:val="00381AB4"/>
    <w:rsid w:val="003821E1"/>
    <w:rsid w:val="003835B0"/>
    <w:rsid w:val="0038394D"/>
    <w:rsid w:val="0038564B"/>
    <w:rsid w:val="00387F8C"/>
    <w:rsid w:val="00390CC4"/>
    <w:rsid w:val="0039295E"/>
    <w:rsid w:val="00392E80"/>
    <w:rsid w:val="0039319D"/>
    <w:rsid w:val="00393231"/>
    <w:rsid w:val="003933AE"/>
    <w:rsid w:val="0039349A"/>
    <w:rsid w:val="003935A6"/>
    <w:rsid w:val="00393D66"/>
    <w:rsid w:val="00395793"/>
    <w:rsid w:val="00397926"/>
    <w:rsid w:val="00397F0F"/>
    <w:rsid w:val="003A05A9"/>
    <w:rsid w:val="003A126F"/>
    <w:rsid w:val="003A2524"/>
    <w:rsid w:val="003A266B"/>
    <w:rsid w:val="003A28FD"/>
    <w:rsid w:val="003A3067"/>
    <w:rsid w:val="003A32C8"/>
    <w:rsid w:val="003A3CFF"/>
    <w:rsid w:val="003A4824"/>
    <w:rsid w:val="003A4A07"/>
    <w:rsid w:val="003A5169"/>
    <w:rsid w:val="003A790F"/>
    <w:rsid w:val="003B0254"/>
    <w:rsid w:val="003B189B"/>
    <w:rsid w:val="003B20AB"/>
    <w:rsid w:val="003B22A1"/>
    <w:rsid w:val="003B2BF1"/>
    <w:rsid w:val="003B5E53"/>
    <w:rsid w:val="003B603F"/>
    <w:rsid w:val="003B7981"/>
    <w:rsid w:val="003B7D82"/>
    <w:rsid w:val="003C025F"/>
    <w:rsid w:val="003C03A6"/>
    <w:rsid w:val="003C0B7A"/>
    <w:rsid w:val="003C1137"/>
    <w:rsid w:val="003C2201"/>
    <w:rsid w:val="003D1F5B"/>
    <w:rsid w:val="003D2181"/>
    <w:rsid w:val="003D34B3"/>
    <w:rsid w:val="003D5762"/>
    <w:rsid w:val="003D5AF4"/>
    <w:rsid w:val="003D5CCF"/>
    <w:rsid w:val="003D7631"/>
    <w:rsid w:val="003D7885"/>
    <w:rsid w:val="003E0464"/>
    <w:rsid w:val="003E04A6"/>
    <w:rsid w:val="003E0CF2"/>
    <w:rsid w:val="003E238E"/>
    <w:rsid w:val="003E31F6"/>
    <w:rsid w:val="003E3A09"/>
    <w:rsid w:val="003E4140"/>
    <w:rsid w:val="003E4669"/>
    <w:rsid w:val="003E5717"/>
    <w:rsid w:val="003E628F"/>
    <w:rsid w:val="003E6CE0"/>
    <w:rsid w:val="003E7FB2"/>
    <w:rsid w:val="003F0D0E"/>
    <w:rsid w:val="003F2345"/>
    <w:rsid w:val="003F5510"/>
    <w:rsid w:val="003F5644"/>
    <w:rsid w:val="003F5A0A"/>
    <w:rsid w:val="003F5D84"/>
    <w:rsid w:val="00400624"/>
    <w:rsid w:val="00401073"/>
    <w:rsid w:val="00401C45"/>
    <w:rsid w:val="00405D48"/>
    <w:rsid w:val="0040604D"/>
    <w:rsid w:val="004073F0"/>
    <w:rsid w:val="004119A1"/>
    <w:rsid w:val="00413226"/>
    <w:rsid w:val="004157ED"/>
    <w:rsid w:val="00416380"/>
    <w:rsid w:val="0041769E"/>
    <w:rsid w:val="0042052A"/>
    <w:rsid w:val="00421764"/>
    <w:rsid w:val="0042362E"/>
    <w:rsid w:val="00423EB7"/>
    <w:rsid w:val="00424205"/>
    <w:rsid w:val="00424928"/>
    <w:rsid w:val="0042792D"/>
    <w:rsid w:val="004301A7"/>
    <w:rsid w:val="0043043D"/>
    <w:rsid w:val="00430785"/>
    <w:rsid w:val="00430B11"/>
    <w:rsid w:val="00431645"/>
    <w:rsid w:val="00431B74"/>
    <w:rsid w:val="0043281F"/>
    <w:rsid w:val="00432E22"/>
    <w:rsid w:val="00435108"/>
    <w:rsid w:val="00435F00"/>
    <w:rsid w:val="004377AE"/>
    <w:rsid w:val="00437C33"/>
    <w:rsid w:val="00440711"/>
    <w:rsid w:val="00440B8F"/>
    <w:rsid w:val="0044111D"/>
    <w:rsid w:val="00441EBD"/>
    <w:rsid w:val="00442D4A"/>
    <w:rsid w:val="004447A1"/>
    <w:rsid w:val="0044495B"/>
    <w:rsid w:val="0044787B"/>
    <w:rsid w:val="00447C77"/>
    <w:rsid w:val="00456512"/>
    <w:rsid w:val="0045709E"/>
    <w:rsid w:val="00457C91"/>
    <w:rsid w:val="0046080F"/>
    <w:rsid w:val="00460BD8"/>
    <w:rsid w:val="00461A2B"/>
    <w:rsid w:val="00461F52"/>
    <w:rsid w:val="00462BA1"/>
    <w:rsid w:val="00463BDF"/>
    <w:rsid w:val="00467C4B"/>
    <w:rsid w:val="0047027C"/>
    <w:rsid w:val="004743A5"/>
    <w:rsid w:val="004804B4"/>
    <w:rsid w:val="00480F7D"/>
    <w:rsid w:val="00481657"/>
    <w:rsid w:val="0048258B"/>
    <w:rsid w:val="00483684"/>
    <w:rsid w:val="00483D71"/>
    <w:rsid w:val="00484BBF"/>
    <w:rsid w:val="00485337"/>
    <w:rsid w:val="00485751"/>
    <w:rsid w:val="0048601D"/>
    <w:rsid w:val="004863A9"/>
    <w:rsid w:val="00486A48"/>
    <w:rsid w:val="00487E97"/>
    <w:rsid w:val="00490A93"/>
    <w:rsid w:val="00491FAE"/>
    <w:rsid w:val="00492A61"/>
    <w:rsid w:val="00492FEF"/>
    <w:rsid w:val="00493493"/>
    <w:rsid w:val="00495763"/>
    <w:rsid w:val="00496838"/>
    <w:rsid w:val="00496C69"/>
    <w:rsid w:val="00497C80"/>
    <w:rsid w:val="004A1435"/>
    <w:rsid w:val="004A1B58"/>
    <w:rsid w:val="004A3879"/>
    <w:rsid w:val="004A3AE6"/>
    <w:rsid w:val="004A493A"/>
    <w:rsid w:val="004A66F9"/>
    <w:rsid w:val="004A730B"/>
    <w:rsid w:val="004B0673"/>
    <w:rsid w:val="004B1E68"/>
    <w:rsid w:val="004B222D"/>
    <w:rsid w:val="004B2E92"/>
    <w:rsid w:val="004B7CFD"/>
    <w:rsid w:val="004C055F"/>
    <w:rsid w:val="004C0CE2"/>
    <w:rsid w:val="004C0EB0"/>
    <w:rsid w:val="004C0EC7"/>
    <w:rsid w:val="004C3870"/>
    <w:rsid w:val="004C525D"/>
    <w:rsid w:val="004C5DE7"/>
    <w:rsid w:val="004C6254"/>
    <w:rsid w:val="004C72A6"/>
    <w:rsid w:val="004C7961"/>
    <w:rsid w:val="004D19A8"/>
    <w:rsid w:val="004D2473"/>
    <w:rsid w:val="004D3021"/>
    <w:rsid w:val="004D36FA"/>
    <w:rsid w:val="004D3767"/>
    <w:rsid w:val="004D697A"/>
    <w:rsid w:val="004E027D"/>
    <w:rsid w:val="004E0537"/>
    <w:rsid w:val="004E1017"/>
    <w:rsid w:val="004E1144"/>
    <w:rsid w:val="004E4622"/>
    <w:rsid w:val="004E5306"/>
    <w:rsid w:val="004E5ED0"/>
    <w:rsid w:val="004E6EC4"/>
    <w:rsid w:val="004E7A4C"/>
    <w:rsid w:val="004E7D8F"/>
    <w:rsid w:val="004F1187"/>
    <w:rsid w:val="004F2144"/>
    <w:rsid w:val="004F327B"/>
    <w:rsid w:val="004F41CD"/>
    <w:rsid w:val="004F46D8"/>
    <w:rsid w:val="004F68BB"/>
    <w:rsid w:val="004F6EC1"/>
    <w:rsid w:val="00500233"/>
    <w:rsid w:val="00501A1D"/>
    <w:rsid w:val="00507653"/>
    <w:rsid w:val="00511D69"/>
    <w:rsid w:val="005122DD"/>
    <w:rsid w:val="00512F17"/>
    <w:rsid w:val="005212DD"/>
    <w:rsid w:val="00521486"/>
    <w:rsid w:val="00521778"/>
    <w:rsid w:val="00522487"/>
    <w:rsid w:val="00522CD2"/>
    <w:rsid w:val="00523BE5"/>
    <w:rsid w:val="00524045"/>
    <w:rsid w:val="00525EA3"/>
    <w:rsid w:val="005261E0"/>
    <w:rsid w:val="00526918"/>
    <w:rsid w:val="00530E0F"/>
    <w:rsid w:val="00531EBF"/>
    <w:rsid w:val="00532FB9"/>
    <w:rsid w:val="005350C0"/>
    <w:rsid w:val="00536709"/>
    <w:rsid w:val="00536A40"/>
    <w:rsid w:val="00540770"/>
    <w:rsid w:val="005408E2"/>
    <w:rsid w:val="00540C84"/>
    <w:rsid w:val="00541834"/>
    <w:rsid w:val="0054217D"/>
    <w:rsid w:val="00542896"/>
    <w:rsid w:val="005450D4"/>
    <w:rsid w:val="0054709E"/>
    <w:rsid w:val="00547A15"/>
    <w:rsid w:val="00547A92"/>
    <w:rsid w:val="00547F59"/>
    <w:rsid w:val="005504C1"/>
    <w:rsid w:val="00550A56"/>
    <w:rsid w:val="00550E22"/>
    <w:rsid w:val="005510E6"/>
    <w:rsid w:val="00552025"/>
    <w:rsid w:val="0055462A"/>
    <w:rsid w:val="00554739"/>
    <w:rsid w:val="00555ACA"/>
    <w:rsid w:val="00556F9A"/>
    <w:rsid w:val="00561306"/>
    <w:rsid w:val="00561B49"/>
    <w:rsid w:val="00561B6B"/>
    <w:rsid w:val="00564A0E"/>
    <w:rsid w:val="005650F6"/>
    <w:rsid w:val="00565EE7"/>
    <w:rsid w:val="00567A6C"/>
    <w:rsid w:val="00571CD4"/>
    <w:rsid w:val="00571FD8"/>
    <w:rsid w:val="0057274E"/>
    <w:rsid w:val="00572EFB"/>
    <w:rsid w:val="005730D4"/>
    <w:rsid w:val="00573544"/>
    <w:rsid w:val="00575994"/>
    <w:rsid w:val="00575D60"/>
    <w:rsid w:val="00577A2E"/>
    <w:rsid w:val="005829F6"/>
    <w:rsid w:val="00582AFA"/>
    <w:rsid w:val="00582E86"/>
    <w:rsid w:val="00583AF0"/>
    <w:rsid w:val="005905F5"/>
    <w:rsid w:val="005908FC"/>
    <w:rsid w:val="00590B4C"/>
    <w:rsid w:val="0059104D"/>
    <w:rsid w:val="0059380B"/>
    <w:rsid w:val="00593C6A"/>
    <w:rsid w:val="00595755"/>
    <w:rsid w:val="00596EDB"/>
    <w:rsid w:val="00597E29"/>
    <w:rsid w:val="005A137C"/>
    <w:rsid w:val="005A1A02"/>
    <w:rsid w:val="005A1A7C"/>
    <w:rsid w:val="005A62AF"/>
    <w:rsid w:val="005A6653"/>
    <w:rsid w:val="005B0707"/>
    <w:rsid w:val="005B0AA5"/>
    <w:rsid w:val="005B1BA1"/>
    <w:rsid w:val="005B2D6E"/>
    <w:rsid w:val="005B41D8"/>
    <w:rsid w:val="005B57CA"/>
    <w:rsid w:val="005C06E5"/>
    <w:rsid w:val="005C208F"/>
    <w:rsid w:val="005C6F19"/>
    <w:rsid w:val="005D0AFC"/>
    <w:rsid w:val="005D1DDF"/>
    <w:rsid w:val="005D2CEC"/>
    <w:rsid w:val="005D4AD1"/>
    <w:rsid w:val="005D4B94"/>
    <w:rsid w:val="005D5568"/>
    <w:rsid w:val="005D5973"/>
    <w:rsid w:val="005D5D77"/>
    <w:rsid w:val="005D5F8F"/>
    <w:rsid w:val="005D72D2"/>
    <w:rsid w:val="005D7B77"/>
    <w:rsid w:val="005E1455"/>
    <w:rsid w:val="005E6972"/>
    <w:rsid w:val="005E6AA4"/>
    <w:rsid w:val="005E7B09"/>
    <w:rsid w:val="005F2336"/>
    <w:rsid w:val="005F4152"/>
    <w:rsid w:val="005F4931"/>
    <w:rsid w:val="005F4E65"/>
    <w:rsid w:val="005F4FB8"/>
    <w:rsid w:val="005F5B7D"/>
    <w:rsid w:val="005F76BC"/>
    <w:rsid w:val="006001C0"/>
    <w:rsid w:val="00600B0C"/>
    <w:rsid w:val="006034AD"/>
    <w:rsid w:val="00603866"/>
    <w:rsid w:val="00603ECB"/>
    <w:rsid w:val="00603F89"/>
    <w:rsid w:val="00606944"/>
    <w:rsid w:val="006075B1"/>
    <w:rsid w:val="00607DB0"/>
    <w:rsid w:val="0061163B"/>
    <w:rsid w:val="00611E70"/>
    <w:rsid w:val="00611E78"/>
    <w:rsid w:val="006120DF"/>
    <w:rsid w:val="006129E8"/>
    <w:rsid w:val="00612C40"/>
    <w:rsid w:val="00615E1B"/>
    <w:rsid w:val="006179E4"/>
    <w:rsid w:val="0062135E"/>
    <w:rsid w:val="00622632"/>
    <w:rsid w:val="00622C58"/>
    <w:rsid w:val="00622D11"/>
    <w:rsid w:val="00624757"/>
    <w:rsid w:val="006253FC"/>
    <w:rsid w:val="006254D9"/>
    <w:rsid w:val="00625A45"/>
    <w:rsid w:val="00625E3B"/>
    <w:rsid w:val="00625E88"/>
    <w:rsid w:val="00627247"/>
    <w:rsid w:val="00631482"/>
    <w:rsid w:val="00632621"/>
    <w:rsid w:val="00632C48"/>
    <w:rsid w:val="00632DC6"/>
    <w:rsid w:val="00634954"/>
    <w:rsid w:val="00637357"/>
    <w:rsid w:val="00637C98"/>
    <w:rsid w:val="00637D62"/>
    <w:rsid w:val="00641155"/>
    <w:rsid w:val="0064167A"/>
    <w:rsid w:val="00641C3A"/>
    <w:rsid w:val="006420F0"/>
    <w:rsid w:val="00642925"/>
    <w:rsid w:val="006430AA"/>
    <w:rsid w:val="0064355C"/>
    <w:rsid w:val="00643CA1"/>
    <w:rsid w:val="00644330"/>
    <w:rsid w:val="00644BF4"/>
    <w:rsid w:val="00645CC0"/>
    <w:rsid w:val="00645E3B"/>
    <w:rsid w:val="00647437"/>
    <w:rsid w:val="0065049C"/>
    <w:rsid w:val="006519EA"/>
    <w:rsid w:val="00651AF4"/>
    <w:rsid w:val="00651FA2"/>
    <w:rsid w:val="0065204C"/>
    <w:rsid w:val="0065209B"/>
    <w:rsid w:val="00652E81"/>
    <w:rsid w:val="00653603"/>
    <w:rsid w:val="00654490"/>
    <w:rsid w:val="00654C73"/>
    <w:rsid w:val="00657CDD"/>
    <w:rsid w:val="00660727"/>
    <w:rsid w:val="00661AF5"/>
    <w:rsid w:val="00664172"/>
    <w:rsid w:val="00664B37"/>
    <w:rsid w:val="00664E21"/>
    <w:rsid w:val="00664FFE"/>
    <w:rsid w:val="00665147"/>
    <w:rsid w:val="00666574"/>
    <w:rsid w:val="006709F0"/>
    <w:rsid w:val="00671BD4"/>
    <w:rsid w:val="00672CAB"/>
    <w:rsid w:val="00673A18"/>
    <w:rsid w:val="0067451D"/>
    <w:rsid w:val="00675766"/>
    <w:rsid w:val="006758DE"/>
    <w:rsid w:val="00676124"/>
    <w:rsid w:val="0067790F"/>
    <w:rsid w:val="006812D0"/>
    <w:rsid w:val="00681F16"/>
    <w:rsid w:val="00682759"/>
    <w:rsid w:val="006827C3"/>
    <w:rsid w:val="00682EB4"/>
    <w:rsid w:val="0068359D"/>
    <w:rsid w:val="0068366D"/>
    <w:rsid w:val="00683E7B"/>
    <w:rsid w:val="00683FB7"/>
    <w:rsid w:val="006854F7"/>
    <w:rsid w:val="00685F2D"/>
    <w:rsid w:val="0068623C"/>
    <w:rsid w:val="0068675E"/>
    <w:rsid w:val="00686B08"/>
    <w:rsid w:val="00687B7E"/>
    <w:rsid w:val="00691C5C"/>
    <w:rsid w:val="00692EA6"/>
    <w:rsid w:val="006936E1"/>
    <w:rsid w:val="00693AE5"/>
    <w:rsid w:val="00693D87"/>
    <w:rsid w:val="00695171"/>
    <w:rsid w:val="006954B9"/>
    <w:rsid w:val="00695C73"/>
    <w:rsid w:val="00697032"/>
    <w:rsid w:val="006A149E"/>
    <w:rsid w:val="006A22E3"/>
    <w:rsid w:val="006A25E8"/>
    <w:rsid w:val="006A2CC5"/>
    <w:rsid w:val="006A49BB"/>
    <w:rsid w:val="006A4EF7"/>
    <w:rsid w:val="006A6E08"/>
    <w:rsid w:val="006A70A0"/>
    <w:rsid w:val="006A7327"/>
    <w:rsid w:val="006A7558"/>
    <w:rsid w:val="006A7624"/>
    <w:rsid w:val="006A78CE"/>
    <w:rsid w:val="006B186C"/>
    <w:rsid w:val="006B2341"/>
    <w:rsid w:val="006B3007"/>
    <w:rsid w:val="006B3AD2"/>
    <w:rsid w:val="006B458E"/>
    <w:rsid w:val="006B5786"/>
    <w:rsid w:val="006B6334"/>
    <w:rsid w:val="006B6873"/>
    <w:rsid w:val="006B73E9"/>
    <w:rsid w:val="006C0681"/>
    <w:rsid w:val="006C179A"/>
    <w:rsid w:val="006C27AD"/>
    <w:rsid w:val="006C39EC"/>
    <w:rsid w:val="006C3D8E"/>
    <w:rsid w:val="006C5864"/>
    <w:rsid w:val="006C7EF4"/>
    <w:rsid w:val="006D041D"/>
    <w:rsid w:val="006D0833"/>
    <w:rsid w:val="006D0F3B"/>
    <w:rsid w:val="006D0FA5"/>
    <w:rsid w:val="006D49A7"/>
    <w:rsid w:val="006D4BC3"/>
    <w:rsid w:val="006D5492"/>
    <w:rsid w:val="006E0557"/>
    <w:rsid w:val="006E0A1A"/>
    <w:rsid w:val="006E0AAA"/>
    <w:rsid w:val="006E11FA"/>
    <w:rsid w:val="006E4AFC"/>
    <w:rsid w:val="006E61DE"/>
    <w:rsid w:val="006E6205"/>
    <w:rsid w:val="006F0174"/>
    <w:rsid w:val="006F05C8"/>
    <w:rsid w:val="006F0825"/>
    <w:rsid w:val="006F2965"/>
    <w:rsid w:val="006F3009"/>
    <w:rsid w:val="006F312C"/>
    <w:rsid w:val="006F3263"/>
    <w:rsid w:val="006F599E"/>
    <w:rsid w:val="006F72E1"/>
    <w:rsid w:val="00700A6A"/>
    <w:rsid w:val="00700F8A"/>
    <w:rsid w:val="00702984"/>
    <w:rsid w:val="007053B2"/>
    <w:rsid w:val="0070565A"/>
    <w:rsid w:val="00707B14"/>
    <w:rsid w:val="00707B7E"/>
    <w:rsid w:val="00707F5A"/>
    <w:rsid w:val="00710DBF"/>
    <w:rsid w:val="00712AA7"/>
    <w:rsid w:val="0071681B"/>
    <w:rsid w:val="0071732A"/>
    <w:rsid w:val="007177D0"/>
    <w:rsid w:val="00721E56"/>
    <w:rsid w:val="00723883"/>
    <w:rsid w:val="0072560D"/>
    <w:rsid w:val="00725BA4"/>
    <w:rsid w:val="007266DA"/>
    <w:rsid w:val="00727552"/>
    <w:rsid w:val="00727D5C"/>
    <w:rsid w:val="00731DB6"/>
    <w:rsid w:val="00732149"/>
    <w:rsid w:val="007325DA"/>
    <w:rsid w:val="007344BB"/>
    <w:rsid w:val="0073737D"/>
    <w:rsid w:val="0073769C"/>
    <w:rsid w:val="00737BF6"/>
    <w:rsid w:val="00742959"/>
    <w:rsid w:val="007429D1"/>
    <w:rsid w:val="00744479"/>
    <w:rsid w:val="0074625B"/>
    <w:rsid w:val="007505C2"/>
    <w:rsid w:val="007506C1"/>
    <w:rsid w:val="00751923"/>
    <w:rsid w:val="00752193"/>
    <w:rsid w:val="00752563"/>
    <w:rsid w:val="0075520E"/>
    <w:rsid w:val="00756137"/>
    <w:rsid w:val="007561B7"/>
    <w:rsid w:val="00756B6B"/>
    <w:rsid w:val="00757BB3"/>
    <w:rsid w:val="0076065F"/>
    <w:rsid w:val="0076094F"/>
    <w:rsid w:val="00760CC1"/>
    <w:rsid w:val="00761991"/>
    <w:rsid w:val="00762A49"/>
    <w:rsid w:val="007644CB"/>
    <w:rsid w:val="0076580A"/>
    <w:rsid w:val="00765A3D"/>
    <w:rsid w:val="0076641A"/>
    <w:rsid w:val="00766512"/>
    <w:rsid w:val="007666FD"/>
    <w:rsid w:val="00766D2A"/>
    <w:rsid w:val="007679DD"/>
    <w:rsid w:val="00767B41"/>
    <w:rsid w:val="007701C6"/>
    <w:rsid w:val="007708E2"/>
    <w:rsid w:val="007709E4"/>
    <w:rsid w:val="00771847"/>
    <w:rsid w:val="00772828"/>
    <w:rsid w:val="00772DA5"/>
    <w:rsid w:val="00774C09"/>
    <w:rsid w:val="00775D8D"/>
    <w:rsid w:val="00776392"/>
    <w:rsid w:val="00776F91"/>
    <w:rsid w:val="00781425"/>
    <w:rsid w:val="00781BAE"/>
    <w:rsid w:val="00781D32"/>
    <w:rsid w:val="007820AA"/>
    <w:rsid w:val="007823C8"/>
    <w:rsid w:val="00782633"/>
    <w:rsid w:val="00784A12"/>
    <w:rsid w:val="0078507A"/>
    <w:rsid w:val="00786092"/>
    <w:rsid w:val="00786499"/>
    <w:rsid w:val="00786CEF"/>
    <w:rsid w:val="00786D43"/>
    <w:rsid w:val="007876EA"/>
    <w:rsid w:val="00792DCD"/>
    <w:rsid w:val="00796545"/>
    <w:rsid w:val="007968C3"/>
    <w:rsid w:val="00796F5A"/>
    <w:rsid w:val="0079718F"/>
    <w:rsid w:val="007972BE"/>
    <w:rsid w:val="00797E8C"/>
    <w:rsid w:val="007A017F"/>
    <w:rsid w:val="007A12EB"/>
    <w:rsid w:val="007A3365"/>
    <w:rsid w:val="007A3827"/>
    <w:rsid w:val="007A390D"/>
    <w:rsid w:val="007A42E5"/>
    <w:rsid w:val="007A4BDD"/>
    <w:rsid w:val="007A4CCD"/>
    <w:rsid w:val="007A6679"/>
    <w:rsid w:val="007A77F1"/>
    <w:rsid w:val="007B001F"/>
    <w:rsid w:val="007B05F7"/>
    <w:rsid w:val="007B1C97"/>
    <w:rsid w:val="007B26EC"/>
    <w:rsid w:val="007B2ADF"/>
    <w:rsid w:val="007B2D94"/>
    <w:rsid w:val="007B3E33"/>
    <w:rsid w:val="007B472B"/>
    <w:rsid w:val="007B642E"/>
    <w:rsid w:val="007B6D8E"/>
    <w:rsid w:val="007B7865"/>
    <w:rsid w:val="007C01AE"/>
    <w:rsid w:val="007C11ED"/>
    <w:rsid w:val="007C28E9"/>
    <w:rsid w:val="007C4420"/>
    <w:rsid w:val="007C5005"/>
    <w:rsid w:val="007C57A6"/>
    <w:rsid w:val="007C7861"/>
    <w:rsid w:val="007D0431"/>
    <w:rsid w:val="007D479D"/>
    <w:rsid w:val="007D4B6D"/>
    <w:rsid w:val="007D64EE"/>
    <w:rsid w:val="007E00B2"/>
    <w:rsid w:val="007E080F"/>
    <w:rsid w:val="007E0B22"/>
    <w:rsid w:val="007E0DAB"/>
    <w:rsid w:val="007E13D8"/>
    <w:rsid w:val="007E3902"/>
    <w:rsid w:val="007E3FEB"/>
    <w:rsid w:val="007E52AD"/>
    <w:rsid w:val="007E700D"/>
    <w:rsid w:val="007E717F"/>
    <w:rsid w:val="007E74C0"/>
    <w:rsid w:val="007E7C32"/>
    <w:rsid w:val="007F1575"/>
    <w:rsid w:val="007F2E9E"/>
    <w:rsid w:val="007F3177"/>
    <w:rsid w:val="007F42BE"/>
    <w:rsid w:val="007F70CD"/>
    <w:rsid w:val="007F7722"/>
    <w:rsid w:val="00800468"/>
    <w:rsid w:val="00800AA7"/>
    <w:rsid w:val="00800EE3"/>
    <w:rsid w:val="00801A0F"/>
    <w:rsid w:val="00802E1D"/>
    <w:rsid w:val="00804A02"/>
    <w:rsid w:val="00804C7F"/>
    <w:rsid w:val="00805032"/>
    <w:rsid w:val="008059A0"/>
    <w:rsid w:val="00805EC3"/>
    <w:rsid w:val="00806409"/>
    <w:rsid w:val="00810764"/>
    <w:rsid w:val="008128C3"/>
    <w:rsid w:val="0081347D"/>
    <w:rsid w:val="00813487"/>
    <w:rsid w:val="00813A9E"/>
    <w:rsid w:val="00814354"/>
    <w:rsid w:val="00814681"/>
    <w:rsid w:val="008150C3"/>
    <w:rsid w:val="0081711A"/>
    <w:rsid w:val="00820610"/>
    <w:rsid w:val="00820CB2"/>
    <w:rsid w:val="0082216E"/>
    <w:rsid w:val="00823692"/>
    <w:rsid w:val="008244B6"/>
    <w:rsid w:val="00825592"/>
    <w:rsid w:val="00827478"/>
    <w:rsid w:val="00831288"/>
    <w:rsid w:val="008314A6"/>
    <w:rsid w:val="00832BA7"/>
    <w:rsid w:val="00834AAA"/>
    <w:rsid w:val="00834FED"/>
    <w:rsid w:val="00835C2C"/>
    <w:rsid w:val="00835CA2"/>
    <w:rsid w:val="00835E7D"/>
    <w:rsid w:val="0083641C"/>
    <w:rsid w:val="00837824"/>
    <w:rsid w:val="00841778"/>
    <w:rsid w:val="00842051"/>
    <w:rsid w:val="008439DE"/>
    <w:rsid w:val="008442B6"/>
    <w:rsid w:val="00844DF1"/>
    <w:rsid w:val="00845774"/>
    <w:rsid w:val="00845B22"/>
    <w:rsid w:val="00845DC6"/>
    <w:rsid w:val="008461DC"/>
    <w:rsid w:val="008521CE"/>
    <w:rsid w:val="008521EF"/>
    <w:rsid w:val="008522CC"/>
    <w:rsid w:val="008569C1"/>
    <w:rsid w:val="00856ED6"/>
    <w:rsid w:val="0086166C"/>
    <w:rsid w:val="008616E9"/>
    <w:rsid w:val="00861819"/>
    <w:rsid w:val="00861A4B"/>
    <w:rsid w:val="00861E6A"/>
    <w:rsid w:val="00863755"/>
    <w:rsid w:val="0086378A"/>
    <w:rsid w:val="00863A3B"/>
    <w:rsid w:val="00863B56"/>
    <w:rsid w:val="00863E01"/>
    <w:rsid w:val="00863E9A"/>
    <w:rsid w:val="00865C96"/>
    <w:rsid w:val="00865D1E"/>
    <w:rsid w:val="00870677"/>
    <w:rsid w:val="008708BD"/>
    <w:rsid w:val="00872D78"/>
    <w:rsid w:val="0087490B"/>
    <w:rsid w:val="00874C40"/>
    <w:rsid w:val="0087536A"/>
    <w:rsid w:val="00876E82"/>
    <w:rsid w:val="00876FCE"/>
    <w:rsid w:val="008772E8"/>
    <w:rsid w:val="00877CC6"/>
    <w:rsid w:val="00880AEC"/>
    <w:rsid w:val="00882A0C"/>
    <w:rsid w:val="00882A66"/>
    <w:rsid w:val="0088337E"/>
    <w:rsid w:val="00883A48"/>
    <w:rsid w:val="00884B10"/>
    <w:rsid w:val="00884BDD"/>
    <w:rsid w:val="00884E32"/>
    <w:rsid w:val="00887385"/>
    <w:rsid w:val="00887E41"/>
    <w:rsid w:val="008911E2"/>
    <w:rsid w:val="00891F65"/>
    <w:rsid w:val="0089217B"/>
    <w:rsid w:val="008926AA"/>
    <w:rsid w:val="00893B84"/>
    <w:rsid w:val="00894726"/>
    <w:rsid w:val="00894AC4"/>
    <w:rsid w:val="00895DE9"/>
    <w:rsid w:val="0089737D"/>
    <w:rsid w:val="008A18EE"/>
    <w:rsid w:val="008A3ACE"/>
    <w:rsid w:val="008A489E"/>
    <w:rsid w:val="008A5E55"/>
    <w:rsid w:val="008A6498"/>
    <w:rsid w:val="008A64F9"/>
    <w:rsid w:val="008A6582"/>
    <w:rsid w:val="008A74CC"/>
    <w:rsid w:val="008B119D"/>
    <w:rsid w:val="008B25FF"/>
    <w:rsid w:val="008B32B4"/>
    <w:rsid w:val="008B460C"/>
    <w:rsid w:val="008B51F5"/>
    <w:rsid w:val="008B59CC"/>
    <w:rsid w:val="008B6CDD"/>
    <w:rsid w:val="008B6CF2"/>
    <w:rsid w:val="008B6DCB"/>
    <w:rsid w:val="008B6DEA"/>
    <w:rsid w:val="008B7303"/>
    <w:rsid w:val="008B7DD3"/>
    <w:rsid w:val="008C0A9F"/>
    <w:rsid w:val="008C0B24"/>
    <w:rsid w:val="008C1267"/>
    <w:rsid w:val="008C2256"/>
    <w:rsid w:val="008C2BD4"/>
    <w:rsid w:val="008C35BB"/>
    <w:rsid w:val="008C41B4"/>
    <w:rsid w:val="008C4719"/>
    <w:rsid w:val="008C4FFB"/>
    <w:rsid w:val="008C5ABC"/>
    <w:rsid w:val="008C69A1"/>
    <w:rsid w:val="008C7037"/>
    <w:rsid w:val="008C71DD"/>
    <w:rsid w:val="008D174E"/>
    <w:rsid w:val="008D2301"/>
    <w:rsid w:val="008D65A7"/>
    <w:rsid w:val="008D7BDA"/>
    <w:rsid w:val="008D7ED4"/>
    <w:rsid w:val="008E1517"/>
    <w:rsid w:val="008E2CB7"/>
    <w:rsid w:val="008E2CD5"/>
    <w:rsid w:val="008E46D6"/>
    <w:rsid w:val="008E5F6D"/>
    <w:rsid w:val="008E62C5"/>
    <w:rsid w:val="008E702B"/>
    <w:rsid w:val="008E789F"/>
    <w:rsid w:val="008E7BB0"/>
    <w:rsid w:val="008F0492"/>
    <w:rsid w:val="008F07E0"/>
    <w:rsid w:val="008F1CA2"/>
    <w:rsid w:val="008F2D22"/>
    <w:rsid w:val="008F43A5"/>
    <w:rsid w:val="008F4A7D"/>
    <w:rsid w:val="008F55C1"/>
    <w:rsid w:val="008F6026"/>
    <w:rsid w:val="008F66C2"/>
    <w:rsid w:val="008F7276"/>
    <w:rsid w:val="008F7538"/>
    <w:rsid w:val="008F7EF2"/>
    <w:rsid w:val="0090039C"/>
    <w:rsid w:val="00903B42"/>
    <w:rsid w:val="009054E2"/>
    <w:rsid w:val="0090574D"/>
    <w:rsid w:val="00905CDD"/>
    <w:rsid w:val="00906079"/>
    <w:rsid w:val="009065E6"/>
    <w:rsid w:val="00910F50"/>
    <w:rsid w:val="00910FDE"/>
    <w:rsid w:val="0091159D"/>
    <w:rsid w:val="00912BEE"/>
    <w:rsid w:val="00914F94"/>
    <w:rsid w:val="00915C58"/>
    <w:rsid w:val="00916102"/>
    <w:rsid w:val="00917072"/>
    <w:rsid w:val="009171B2"/>
    <w:rsid w:val="00917ECD"/>
    <w:rsid w:val="009204B3"/>
    <w:rsid w:val="00920AA3"/>
    <w:rsid w:val="00921211"/>
    <w:rsid w:val="009222C4"/>
    <w:rsid w:val="00922307"/>
    <w:rsid w:val="009223BB"/>
    <w:rsid w:val="00922991"/>
    <w:rsid w:val="009237CA"/>
    <w:rsid w:val="0092518E"/>
    <w:rsid w:val="00926985"/>
    <w:rsid w:val="009301B9"/>
    <w:rsid w:val="00930283"/>
    <w:rsid w:val="00930E82"/>
    <w:rsid w:val="00931FA3"/>
    <w:rsid w:val="009326CA"/>
    <w:rsid w:val="0093405D"/>
    <w:rsid w:val="00937CCC"/>
    <w:rsid w:val="009419ED"/>
    <w:rsid w:val="0094248D"/>
    <w:rsid w:val="0094255B"/>
    <w:rsid w:val="009436A8"/>
    <w:rsid w:val="00943991"/>
    <w:rsid w:val="00946649"/>
    <w:rsid w:val="009466AD"/>
    <w:rsid w:val="00946E42"/>
    <w:rsid w:val="009475BB"/>
    <w:rsid w:val="00947778"/>
    <w:rsid w:val="00947BC7"/>
    <w:rsid w:val="009503E3"/>
    <w:rsid w:val="009504EF"/>
    <w:rsid w:val="009525A9"/>
    <w:rsid w:val="00953C24"/>
    <w:rsid w:val="00953EC9"/>
    <w:rsid w:val="00954FA5"/>
    <w:rsid w:val="009555A7"/>
    <w:rsid w:val="009564D0"/>
    <w:rsid w:val="00956BDF"/>
    <w:rsid w:val="009607EA"/>
    <w:rsid w:val="0096082C"/>
    <w:rsid w:val="0096201E"/>
    <w:rsid w:val="009639A0"/>
    <w:rsid w:val="00965D08"/>
    <w:rsid w:val="00965F31"/>
    <w:rsid w:val="009666DF"/>
    <w:rsid w:val="00971104"/>
    <w:rsid w:val="00975CD0"/>
    <w:rsid w:val="00980B88"/>
    <w:rsid w:val="00981AB9"/>
    <w:rsid w:val="00981C61"/>
    <w:rsid w:val="00981E69"/>
    <w:rsid w:val="009828CD"/>
    <w:rsid w:val="00983947"/>
    <w:rsid w:val="0098489F"/>
    <w:rsid w:val="00984E3A"/>
    <w:rsid w:val="00985E51"/>
    <w:rsid w:val="009862C2"/>
    <w:rsid w:val="00986981"/>
    <w:rsid w:val="009872C4"/>
    <w:rsid w:val="00987D4C"/>
    <w:rsid w:val="00987DEE"/>
    <w:rsid w:val="00990197"/>
    <w:rsid w:val="009901C5"/>
    <w:rsid w:val="00990D34"/>
    <w:rsid w:val="00991153"/>
    <w:rsid w:val="0099191D"/>
    <w:rsid w:val="00992DE3"/>
    <w:rsid w:val="00993661"/>
    <w:rsid w:val="009952C9"/>
    <w:rsid w:val="009A02F1"/>
    <w:rsid w:val="009A0876"/>
    <w:rsid w:val="009A4ADA"/>
    <w:rsid w:val="009A5736"/>
    <w:rsid w:val="009A6672"/>
    <w:rsid w:val="009A71B2"/>
    <w:rsid w:val="009A72F4"/>
    <w:rsid w:val="009B1ADD"/>
    <w:rsid w:val="009B48BE"/>
    <w:rsid w:val="009B6053"/>
    <w:rsid w:val="009B6816"/>
    <w:rsid w:val="009B6AED"/>
    <w:rsid w:val="009B7158"/>
    <w:rsid w:val="009C107C"/>
    <w:rsid w:val="009C1E85"/>
    <w:rsid w:val="009C2CAE"/>
    <w:rsid w:val="009C3B59"/>
    <w:rsid w:val="009C598B"/>
    <w:rsid w:val="009C6E69"/>
    <w:rsid w:val="009C7A33"/>
    <w:rsid w:val="009D30A1"/>
    <w:rsid w:val="009D539A"/>
    <w:rsid w:val="009D5EA8"/>
    <w:rsid w:val="009D6601"/>
    <w:rsid w:val="009E1759"/>
    <w:rsid w:val="009E274C"/>
    <w:rsid w:val="009E332C"/>
    <w:rsid w:val="009E3B67"/>
    <w:rsid w:val="009E4211"/>
    <w:rsid w:val="009E46E1"/>
    <w:rsid w:val="009E4D27"/>
    <w:rsid w:val="009E52F2"/>
    <w:rsid w:val="009E58A3"/>
    <w:rsid w:val="009E657E"/>
    <w:rsid w:val="009E694E"/>
    <w:rsid w:val="009E6E39"/>
    <w:rsid w:val="009E765B"/>
    <w:rsid w:val="009E7877"/>
    <w:rsid w:val="009F012E"/>
    <w:rsid w:val="009F4D35"/>
    <w:rsid w:val="009F4DED"/>
    <w:rsid w:val="009F52FF"/>
    <w:rsid w:val="009F6CD0"/>
    <w:rsid w:val="009F7297"/>
    <w:rsid w:val="009F7625"/>
    <w:rsid w:val="00A00B25"/>
    <w:rsid w:val="00A00E80"/>
    <w:rsid w:val="00A01449"/>
    <w:rsid w:val="00A01514"/>
    <w:rsid w:val="00A01B9E"/>
    <w:rsid w:val="00A05910"/>
    <w:rsid w:val="00A067DE"/>
    <w:rsid w:val="00A06C02"/>
    <w:rsid w:val="00A131C6"/>
    <w:rsid w:val="00A134CB"/>
    <w:rsid w:val="00A136F8"/>
    <w:rsid w:val="00A13B2D"/>
    <w:rsid w:val="00A14286"/>
    <w:rsid w:val="00A14CE3"/>
    <w:rsid w:val="00A15A51"/>
    <w:rsid w:val="00A203C5"/>
    <w:rsid w:val="00A20C1D"/>
    <w:rsid w:val="00A20EE9"/>
    <w:rsid w:val="00A21D79"/>
    <w:rsid w:val="00A2339F"/>
    <w:rsid w:val="00A244E7"/>
    <w:rsid w:val="00A2572F"/>
    <w:rsid w:val="00A25FE6"/>
    <w:rsid w:val="00A2619C"/>
    <w:rsid w:val="00A31CD1"/>
    <w:rsid w:val="00A32000"/>
    <w:rsid w:val="00A32613"/>
    <w:rsid w:val="00A32B00"/>
    <w:rsid w:val="00A33634"/>
    <w:rsid w:val="00A33669"/>
    <w:rsid w:val="00A342B7"/>
    <w:rsid w:val="00A34833"/>
    <w:rsid w:val="00A3488A"/>
    <w:rsid w:val="00A34C1A"/>
    <w:rsid w:val="00A34D38"/>
    <w:rsid w:val="00A3562A"/>
    <w:rsid w:val="00A35CA3"/>
    <w:rsid w:val="00A37419"/>
    <w:rsid w:val="00A409B6"/>
    <w:rsid w:val="00A41764"/>
    <w:rsid w:val="00A41DE1"/>
    <w:rsid w:val="00A43675"/>
    <w:rsid w:val="00A437BE"/>
    <w:rsid w:val="00A43894"/>
    <w:rsid w:val="00A43A79"/>
    <w:rsid w:val="00A44C54"/>
    <w:rsid w:val="00A47443"/>
    <w:rsid w:val="00A47C0E"/>
    <w:rsid w:val="00A50395"/>
    <w:rsid w:val="00A50EEC"/>
    <w:rsid w:val="00A52C95"/>
    <w:rsid w:val="00A5303D"/>
    <w:rsid w:val="00A545EF"/>
    <w:rsid w:val="00A55FB1"/>
    <w:rsid w:val="00A55FE7"/>
    <w:rsid w:val="00A573E4"/>
    <w:rsid w:val="00A57EBA"/>
    <w:rsid w:val="00A60A69"/>
    <w:rsid w:val="00A60C1E"/>
    <w:rsid w:val="00A6261E"/>
    <w:rsid w:val="00A64325"/>
    <w:rsid w:val="00A643D7"/>
    <w:rsid w:val="00A65551"/>
    <w:rsid w:val="00A656BE"/>
    <w:rsid w:val="00A65702"/>
    <w:rsid w:val="00A65C34"/>
    <w:rsid w:val="00A65F11"/>
    <w:rsid w:val="00A6642A"/>
    <w:rsid w:val="00A67020"/>
    <w:rsid w:val="00A70992"/>
    <w:rsid w:val="00A719B3"/>
    <w:rsid w:val="00A72C42"/>
    <w:rsid w:val="00A73252"/>
    <w:rsid w:val="00A742F9"/>
    <w:rsid w:val="00A75155"/>
    <w:rsid w:val="00A764AC"/>
    <w:rsid w:val="00A77ACE"/>
    <w:rsid w:val="00A814F2"/>
    <w:rsid w:val="00A81546"/>
    <w:rsid w:val="00A85E3A"/>
    <w:rsid w:val="00A8623D"/>
    <w:rsid w:val="00A86E42"/>
    <w:rsid w:val="00A8798C"/>
    <w:rsid w:val="00A90543"/>
    <w:rsid w:val="00A90A64"/>
    <w:rsid w:val="00A95E50"/>
    <w:rsid w:val="00A96E8C"/>
    <w:rsid w:val="00A96EC1"/>
    <w:rsid w:val="00A9796A"/>
    <w:rsid w:val="00A97C18"/>
    <w:rsid w:val="00AA09C1"/>
    <w:rsid w:val="00AA1517"/>
    <w:rsid w:val="00AA1630"/>
    <w:rsid w:val="00AA1E7D"/>
    <w:rsid w:val="00AA2220"/>
    <w:rsid w:val="00AA2BB6"/>
    <w:rsid w:val="00AA2D1C"/>
    <w:rsid w:val="00AA3A40"/>
    <w:rsid w:val="00AA483A"/>
    <w:rsid w:val="00AA513B"/>
    <w:rsid w:val="00AA6548"/>
    <w:rsid w:val="00AA6D33"/>
    <w:rsid w:val="00AB1B4D"/>
    <w:rsid w:val="00AB1D53"/>
    <w:rsid w:val="00AB1E1A"/>
    <w:rsid w:val="00AB2682"/>
    <w:rsid w:val="00AB2F6E"/>
    <w:rsid w:val="00AB46E5"/>
    <w:rsid w:val="00AB4AE7"/>
    <w:rsid w:val="00AB5F4A"/>
    <w:rsid w:val="00AB7167"/>
    <w:rsid w:val="00AB7E9D"/>
    <w:rsid w:val="00AB7FC3"/>
    <w:rsid w:val="00AC03EA"/>
    <w:rsid w:val="00AC14AB"/>
    <w:rsid w:val="00AC2EDE"/>
    <w:rsid w:val="00AC31A9"/>
    <w:rsid w:val="00AC4745"/>
    <w:rsid w:val="00AC5C5E"/>
    <w:rsid w:val="00AC7D55"/>
    <w:rsid w:val="00AD0C61"/>
    <w:rsid w:val="00AD5B6E"/>
    <w:rsid w:val="00AD5B76"/>
    <w:rsid w:val="00AD6CE5"/>
    <w:rsid w:val="00AD789B"/>
    <w:rsid w:val="00AE02DD"/>
    <w:rsid w:val="00AE2B5E"/>
    <w:rsid w:val="00AE35D3"/>
    <w:rsid w:val="00AE3CB8"/>
    <w:rsid w:val="00AE40B7"/>
    <w:rsid w:val="00AE7D8D"/>
    <w:rsid w:val="00AF36CB"/>
    <w:rsid w:val="00AF3858"/>
    <w:rsid w:val="00AF455A"/>
    <w:rsid w:val="00AF631E"/>
    <w:rsid w:val="00AF64CC"/>
    <w:rsid w:val="00AF69DB"/>
    <w:rsid w:val="00AF6BEE"/>
    <w:rsid w:val="00AF7DD2"/>
    <w:rsid w:val="00AF7F8F"/>
    <w:rsid w:val="00B006A6"/>
    <w:rsid w:val="00B00DCC"/>
    <w:rsid w:val="00B02475"/>
    <w:rsid w:val="00B02743"/>
    <w:rsid w:val="00B02DA8"/>
    <w:rsid w:val="00B041C2"/>
    <w:rsid w:val="00B05EFB"/>
    <w:rsid w:val="00B07F09"/>
    <w:rsid w:val="00B11473"/>
    <w:rsid w:val="00B12E24"/>
    <w:rsid w:val="00B13B2A"/>
    <w:rsid w:val="00B13BD3"/>
    <w:rsid w:val="00B15A4B"/>
    <w:rsid w:val="00B168F7"/>
    <w:rsid w:val="00B200E1"/>
    <w:rsid w:val="00B20ACF"/>
    <w:rsid w:val="00B220B4"/>
    <w:rsid w:val="00B2245C"/>
    <w:rsid w:val="00B23CE4"/>
    <w:rsid w:val="00B24D81"/>
    <w:rsid w:val="00B259CC"/>
    <w:rsid w:val="00B25F27"/>
    <w:rsid w:val="00B26918"/>
    <w:rsid w:val="00B31576"/>
    <w:rsid w:val="00B31C90"/>
    <w:rsid w:val="00B322F7"/>
    <w:rsid w:val="00B3334F"/>
    <w:rsid w:val="00B33B4C"/>
    <w:rsid w:val="00B36EFC"/>
    <w:rsid w:val="00B3716E"/>
    <w:rsid w:val="00B40050"/>
    <w:rsid w:val="00B40152"/>
    <w:rsid w:val="00B4032D"/>
    <w:rsid w:val="00B42BF6"/>
    <w:rsid w:val="00B42F31"/>
    <w:rsid w:val="00B43577"/>
    <w:rsid w:val="00B44100"/>
    <w:rsid w:val="00B465EB"/>
    <w:rsid w:val="00B47AFC"/>
    <w:rsid w:val="00B50155"/>
    <w:rsid w:val="00B51DBF"/>
    <w:rsid w:val="00B5249F"/>
    <w:rsid w:val="00B5297E"/>
    <w:rsid w:val="00B5423E"/>
    <w:rsid w:val="00B558FE"/>
    <w:rsid w:val="00B578BB"/>
    <w:rsid w:val="00B62024"/>
    <w:rsid w:val="00B62361"/>
    <w:rsid w:val="00B62D10"/>
    <w:rsid w:val="00B636C9"/>
    <w:rsid w:val="00B64DD3"/>
    <w:rsid w:val="00B6558F"/>
    <w:rsid w:val="00B65F60"/>
    <w:rsid w:val="00B6618A"/>
    <w:rsid w:val="00B662A6"/>
    <w:rsid w:val="00B66EA3"/>
    <w:rsid w:val="00B70687"/>
    <w:rsid w:val="00B7126C"/>
    <w:rsid w:val="00B71381"/>
    <w:rsid w:val="00B7192A"/>
    <w:rsid w:val="00B73895"/>
    <w:rsid w:val="00B744D6"/>
    <w:rsid w:val="00B74BAB"/>
    <w:rsid w:val="00B7511C"/>
    <w:rsid w:val="00B76471"/>
    <w:rsid w:val="00B81D75"/>
    <w:rsid w:val="00B83E63"/>
    <w:rsid w:val="00B85E87"/>
    <w:rsid w:val="00B86476"/>
    <w:rsid w:val="00B87231"/>
    <w:rsid w:val="00B919D2"/>
    <w:rsid w:val="00B958D5"/>
    <w:rsid w:val="00B97CA1"/>
    <w:rsid w:val="00BA02A4"/>
    <w:rsid w:val="00BA1364"/>
    <w:rsid w:val="00BA1E06"/>
    <w:rsid w:val="00BA2982"/>
    <w:rsid w:val="00BA3134"/>
    <w:rsid w:val="00BA59A4"/>
    <w:rsid w:val="00BA5B08"/>
    <w:rsid w:val="00BA5CAD"/>
    <w:rsid w:val="00BA609A"/>
    <w:rsid w:val="00BA70D6"/>
    <w:rsid w:val="00BA73A4"/>
    <w:rsid w:val="00BA7E90"/>
    <w:rsid w:val="00BB07EC"/>
    <w:rsid w:val="00BB0C25"/>
    <w:rsid w:val="00BB0C62"/>
    <w:rsid w:val="00BB0E05"/>
    <w:rsid w:val="00BB128B"/>
    <w:rsid w:val="00BB41E4"/>
    <w:rsid w:val="00BB5D48"/>
    <w:rsid w:val="00BB6538"/>
    <w:rsid w:val="00BC07E1"/>
    <w:rsid w:val="00BC599D"/>
    <w:rsid w:val="00BC5B47"/>
    <w:rsid w:val="00BC67D6"/>
    <w:rsid w:val="00BC6C56"/>
    <w:rsid w:val="00BC6CDB"/>
    <w:rsid w:val="00BC6D3A"/>
    <w:rsid w:val="00BD020D"/>
    <w:rsid w:val="00BD1421"/>
    <w:rsid w:val="00BD3B04"/>
    <w:rsid w:val="00BD3B73"/>
    <w:rsid w:val="00BD3DF4"/>
    <w:rsid w:val="00BD4689"/>
    <w:rsid w:val="00BD6BC9"/>
    <w:rsid w:val="00BD7C95"/>
    <w:rsid w:val="00BE0A93"/>
    <w:rsid w:val="00BE0C09"/>
    <w:rsid w:val="00BE2EF4"/>
    <w:rsid w:val="00BE4481"/>
    <w:rsid w:val="00BE55D2"/>
    <w:rsid w:val="00BE5D93"/>
    <w:rsid w:val="00BE6CBF"/>
    <w:rsid w:val="00BE7725"/>
    <w:rsid w:val="00BE779D"/>
    <w:rsid w:val="00BE7878"/>
    <w:rsid w:val="00BF4097"/>
    <w:rsid w:val="00BF4B5D"/>
    <w:rsid w:val="00BF4C8D"/>
    <w:rsid w:val="00BF5AB6"/>
    <w:rsid w:val="00BF5FB0"/>
    <w:rsid w:val="00BF607E"/>
    <w:rsid w:val="00BF652B"/>
    <w:rsid w:val="00C00316"/>
    <w:rsid w:val="00C030DE"/>
    <w:rsid w:val="00C0671B"/>
    <w:rsid w:val="00C0711E"/>
    <w:rsid w:val="00C074BE"/>
    <w:rsid w:val="00C07653"/>
    <w:rsid w:val="00C10296"/>
    <w:rsid w:val="00C1107A"/>
    <w:rsid w:val="00C11BC8"/>
    <w:rsid w:val="00C11E2E"/>
    <w:rsid w:val="00C12288"/>
    <w:rsid w:val="00C1228C"/>
    <w:rsid w:val="00C12766"/>
    <w:rsid w:val="00C12975"/>
    <w:rsid w:val="00C1549B"/>
    <w:rsid w:val="00C15670"/>
    <w:rsid w:val="00C15E04"/>
    <w:rsid w:val="00C171C9"/>
    <w:rsid w:val="00C2099E"/>
    <w:rsid w:val="00C243B5"/>
    <w:rsid w:val="00C24B35"/>
    <w:rsid w:val="00C26386"/>
    <w:rsid w:val="00C30001"/>
    <w:rsid w:val="00C30069"/>
    <w:rsid w:val="00C31F72"/>
    <w:rsid w:val="00C32121"/>
    <w:rsid w:val="00C33F95"/>
    <w:rsid w:val="00C34013"/>
    <w:rsid w:val="00C35158"/>
    <w:rsid w:val="00C3626A"/>
    <w:rsid w:val="00C3652A"/>
    <w:rsid w:val="00C36EB6"/>
    <w:rsid w:val="00C419D7"/>
    <w:rsid w:val="00C41A21"/>
    <w:rsid w:val="00C457AC"/>
    <w:rsid w:val="00C47EA7"/>
    <w:rsid w:val="00C500FA"/>
    <w:rsid w:val="00C50E48"/>
    <w:rsid w:val="00C50F07"/>
    <w:rsid w:val="00C512D4"/>
    <w:rsid w:val="00C550A0"/>
    <w:rsid w:val="00C60198"/>
    <w:rsid w:val="00C61AE8"/>
    <w:rsid w:val="00C62F92"/>
    <w:rsid w:val="00C64392"/>
    <w:rsid w:val="00C6601F"/>
    <w:rsid w:val="00C66895"/>
    <w:rsid w:val="00C66BAB"/>
    <w:rsid w:val="00C672A2"/>
    <w:rsid w:val="00C709A4"/>
    <w:rsid w:val="00C73524"/>
    <w:rsid w:val="00C73E25"/>
    <w:rsid w:val="00C742B2"/>
    <w:rsid w:val="00C74FE2"/>
    <w:rsid w:val="00C75AD2"/>
    <w:rsid w:val="00C811C7"/>
    <w:rsid w:val="00C82BAB"/>
    <w:rsid w:val="00C8614D"/>
    <w:rsid w:val="00C86936"/>
    <w:rsid w:val="00C8701D"/>
    <w:rsid w:val="00C926AB"/>
    <w:rsid w:val="00C92EBE"/>
    <w:rsid w:val="00C93646"/>
    <w:rsid w:val="00C93EB1"/>
    <w:rsid w:val="00C949C1"/>
    <w:rsid w:val="00C9634F"/>
    <w:rsid w:val="00C9670D"/>
    <w:rsid w:val="00C97478"/>
    <w:rsid w:val="00CA1708"/>
    <w:rsid w:val="00CA5626"/>
    <w:rsid w:val="00CA5843"/>
    <w:rsid w:val="00CA6BB5"/>
    <w:rsid w:val="00CA6D0F"/>
    <w:rsid w:val="00CA6D4B"/>
    <w:rsid w:val="00CA7384"/>
    <w:rsid w:val="00CB08D0"/>
    <w:rsid w:val="00CB09B3"/>
    <w:rsid w:val="00CB1CCD"/>
    <w:rsid w:val="00CB2578"/>
    <w:rsid w:val="00CB3E42"/>
    <w:rsid w:val="00CB52EC"/>
    <w:rsid w:val="00CB5CCA"/>
    <w:rsid w:val="00CB60BB"/>
    <w:rsid w:val="00CC0017"/>
    <w:rsid w:val="00CC196A"/>
    <w:rsid w:val="00CC25E6"/>
    <w:rsid w:val="00CC52ED"/>
    <w:rsid w:val="00CC58D1"/>
    <w:rsid w:val="00CC6A83"/>
    <w:rsid w:val="00CC7826"/>
    <w:rsid w:val="00CC7C19"/>
    <w:rsid w:val="00CD0283"/>
    <w:rsid w:val="00CD3918"/>
    <w:rsid w:val="00CD3F8D"/>
    <w:rsid w:val="00CD4273"/>
    <w:rsid w:val="00CD47A3"/>
    <w:rsid w:val="00CD4FB7"/>
    <w:rsid w:val="00CD60E4"/>
    <w:rsid w:val="00CD763B"/>
    <w:rsid w:val="00CE2C27"/>
    <w:rsid w:val="00CE3DBC"/>
    <w:rsid w:val="00CE44E5"/>
    <w:rsid w:val="00CE4FED"/>
    <w:rsid w:val="00CE6C50"/>
    <w:rsid w:val="00CE6D02"/>
    <w:rsid w:val="00CE7CD8"/>
    <w:rsid w:val="00CF1A25"/>
    <w:rsid w:val="00CF215E"/>
    <w:rsid w:val="00CF3D12"/>
    <w:rsid w:val="00CF409A"/>
    <w:rsid w:val="00CF57A7"/>
    <w:rsid w:val="00CF76FA"/>
    <w:rsid w:val="00D003D1"/>
    <w:rsid w:val="00D0206E"/>
    <w:rsid w:val="00D0279F"/>
    <w:rsid w:val="00D03508"/>
    <w:rsid w:val="00D03991"/>
    <w:rsid w:val="00D065E2"/>
    <w:rsid w:val="00D06C4D"/>
    <w:rsid w:val="00D07944"/>
    <w:rsid w:val="00D112EC"/>
    <w:rsid w:val="00D128F1"/>
    <w:rsid w:val="00D14CE4"/>
    <w:rsid w:val="00D176E6"/>
    <w:rsid w:val="00D17B68"/>
    <w:rsid w:val="00D17D69"/>
    <w:rsid w:val="00D20B36"/>
    <w:rsid w:val="00D219C9"/>
    <w:rsid w:val="00D243F6"/>
    <w:rsid w:val="00D2478B"/>
    <w:rsid w:val="00D27EE7"/>
    <w:rsid w:val="00D30631"/>
    <w:rsid w:val="00D3079D"/>
    <w:rsid w:val="00D30B18"/>
    <w:rsid w:val="00D315F7"/>
    <w:rsid w:val="00D31A61"/>
    <w:rsid w:val="00D3231F"/>
    <w:rsid w:val="00D325F2"/>
    <w:rsid w:val="00D34126"/>
    <w:rsid w:val="00D352E4"/>
    <w:rsid w:val="00D3555E"/>
    <w:rsid w:val="00D35A63"/>
    <w:rsid w:val="00D363EA"/>
    <w:rsid w:val="00D37328"/>
    <w:rsid w:val="00D37890"/>
    <w:rsid w:val="00D40D25"/>
    <w:rsid w:val="00D42DA3"/>
    <w:rsid w:val="00D438ED"/>
    <w:rsid w:val="00D43901"/>
    <w:rsid w:val="00D43BD8"/>
    <w:rsid w:val="00D44AE2"/>
    <w:rsid w:val="00D44FCF"/>
    <w:rsid w:val="00D45CD8"/>
    <w:rsid w:val="00D47410"/>
    <w:rsid w:val="00D47CC6"/>
    <w:rsid w:val="00D50916"/>
    <w:rsid w:val="00D5104F"/>
    <w:rsid w:val="00D52502"/>
    <w:rsid w:val="00D52BBB"/>
    <w:rsid w:val="00D540C2"/>
    <w:rsid w:val="00D55841"/>
    <w:rsid w:val="00D56E80"/>
    <w:rsid w:val="00D609BF"/>
    <w:rsid w:val="00D62555"/>
    <w:rsid w:val="00D62A04"/>
    <w:rsid w:val="00D62F66"/>
    <w:rsid w:val="00D63A69"/>
    <w:rsid w:val="00D65057"/>
    <w:rsid w:val="00D6759F"/>
    <w:rsid w:val="00D6787C"/>
    <w:rsid w:val="00D707F5"/>
    <w:rsid w:val="00D72238"/>
    <w:rsid w:val="00D722DA"/>
    <w:rsid w:val="00D7323D"/>
    <w:rsid w:val="00D74033"/>
    <w:rsid w:val="00D7455C"/>
    <w:rsid w:val="00D75C9D"/>
    <w:rsid w:val="00D77919"/>
    <w:rsid w:val="00D77A28"/>
    <w:rsid w:val="00D804FD"/>
    <w:rsid w:val="00D80A46"/>
    <w:rsid w:val="00D80BBF"/>
    <w:rsid w:val="00D80BE7"/>
    <w:rsid w:val="00D81144"/>
    <w:rsid w:val="00D8242B"/>
    <w:rsid w:val="00D855B4"/>
    <w:rsid w:val="00D8623A"/>
    <w:rsid w:val="00D877D0"/>
    <w:rsid w:val="00D9487C"/>
    <w:rsid w:val="00D96FC2"/>
    <w:rsid w:val="00DA01E0"/>
    <w:rsid w:val="00DA086C"/>
    <w:rsid w:val="00DA09C1"/>
    <w:rsid w:val="00DA2340"/>
    <w:rsid w:val="00DA3E18"/>
    <w:rsid w:val="00DA40FD"/>
    <w:rsid w:val="00DA54D7"/>
    <w:rsid w:val="00DA5CB2"/>
    <w:rsid w:val="00DA6205"/>
    <w:rsid w:val="00DA6C3D"/>
    <w:rsid w:val="00DA7F5B"/>
    <w:rsid w:val="00DB00C4"/>
    <w:rsid w:val="00DB1A30"/>
    <w:rsid w:val="00DB1D88"/>
    <w:rsid w:val="00DB2A7C"/>
    <w:rsid w:val="00DB3508"/>
    <w:rsid w:val="00DB38AA"/>
    <w:rsid w:val="00DB4CA7"/>
    <w:rsid w:val="00DB7BC2"/>
    <w:rsid w:val="00DC087F"/>
    <w:rsid w:val="00DC1F49"/>
    <w:rsid w:val="00DC26FD"/>
    <w:rsid w:val="00DC49EF"/>
    <w:rsid w:val="00DC57E8"/>
    <w:rsid w:val="00DC584F"/>
    <w:rsid w:val="00DC73EA"/>
    <w:rsid w:val="00DD00D1"/>
    <w:rsid w:val="00DD040F"/>
    <w:rsid w:val="00DD0424"/>
    <w:rsid w:val="00DD0710"/>
    <w:rsid w:val="00DD08D6"/>
    <w:rsid w:val="00DD108E"/>
    <w:rsid w:val="00DD144A"/>
    <w:rsid w:val="00DD20C5"/>
    <w:rsid w:val="00DD2EA3"/>
    <w:rsid w:val="00DD4F49"/>
    <w:rsid w:val="00DD66A4"/>
    <w:rsid w:val="00DD6AC9"/>
    <w:rsid w:val="00DE0B64"/>
    <w:rsid w:val="00DE1A58"/>
    <w:rsid w:val="00DE33CA"/>
    <w:rsid w:val="00DE3E44"/>
    <w:rsid w:val="00DE4F09"/>
    <w:rsid w:val="00DE5255"/>
    <w:rsid w:val="00DE6BDE"/>
    <w:rsid w:val="00DE6D8D"/>
    <w:rsid w:val="00DE7F30"/>
    <w:rsid w:val="00DF1D1A"/>
    <w:rsid w:val="00DF249C"/>
    <w:rsid w:val="00DF2714"/>
    <w:rsid w:val="00DF2A75"/>
    <w:rsid w:val="00DF2D17"/>
    <w:rsid w:val="00DF4979"/>
    <w:rsid w:val="00DF4B9D"/>
    <w:rsid w:val="00DF4BFB"/>
    <w:rsid w:val="00DF5CE7"/>
    <w:rsid w:val="00DF601D"/>
    <w:rsid w:val="00DF6D15"/>
    <w:rsid w:val="00DF6E16"/>
    <w:rsid w:val="00DF6E91"/>
    <w:rsid w:val="00DF71EC"/>
    <w:rsid w:val="00E015ED"/>
    <w:rsid w:val="00E0167E"/>
    <w:rsid w:val="00E0305E"/>
    <w:rsid w:val="00E03C87"/>
    <w:rsid w:val="00E04673"/>
    <w:rsid w:val="00E071FF"/>
    <w:rsid w:val="00E076E9"/>
    <w:rsid w:val="00E124FA"/>
    <w:rsid w:val="00E145B6"/>
    <w:rsid w:val="00E157A9"/>
    <w:rsid w:val="00E1669F"/>
    <w:rsid w:val="00E169BB"/>
    <w:rsid w:val="00E17BF0"/>
    <w:rsid w:val="00E17F89"/>
    <w:rsid w:val="00E20A1C"/>
    <w:rsid w:val="00E2102E"/>
    <w:rsid w:val="00E21A53"/>
    <w:rsid w:val="00E21E1B"/>
    <w:rsid w:val="00E2210E"/>
    <w:rsid w:val="00E24B1C"/>
    <w:rsid w:val="00E3073F"/>
    <w:rsid w:val="00E317E4"/>
    <w:rsid w:val="00E33348"/>
    <w:rsid w:val="00E34623"/>
    <w:rsid w:val="00E350E1"/>
    <w:rsid w:val="00E3550D"/>
    <w:rsid w:val="00E37D17"/>
    <w:rsid w:val="00E40E85"/>
    <w:rsid w:val="00E417DF"/>
    <w:rsid w:val="00E41C40"/>
    <w:rsid w:val="00E4363C"/>
    <w:rsid w:val="00E447D6"/>
    <w:rsid w:val="00E458F5"/>
    <w:rsid w:val="00E46602"/>
    <w:rsid w:val="00E47537"/>
    <w:rsid w:val="00E47992"/>
    <w:rsid w:val="00E5027C"/>
    <w:rsid w:val="00E513E7"/>
    <w:rsid w:val="00E522C1"/>
    <w:rsid w:val="00E53633"/>
    <w:rsid w:val="00E54352"/>
    <w:rsid w:val="00E551A7"/>
    <w:rsid w:val="00E55609"/>
    <w:rsid w:val="00E55C48"/>
    <w:rsid w:val="00E560A1"/>
    <w:rsid w:val="00E566D9"/>
    <w:rsid w:val="00E57219"/>
    <w:rsid w:val="00E61508"/>
    <w:rsid w:val="00E61749"/>
    <w:rsid w:val="00E61A4F"/>
    <w:rsid w:val="00E61E0B"/>
    <w:rsid w:val="00E62498"/>
    <w:rsid w:val="00E63B99"/>
    <w:rsid w:val="00E63E17"/>
    <w:rsid w:val="00E64662"/>
    <w:rsid w:val="00E646C7"/>
    <w:rsid w:val="00E6575E"/>
    <w:rsid w:val="00E7014C"/>
    <w:rsid w:val="00E71A73"/>
    <w:rsid w:val="00E73019"/>
    <w:rsid w:val="00E745C0"/>
    <w:rsid w:val="00E80737"/>
    <w:rsid w:val="00E8238D"/>
    <w:rsid w:val="00E82E25"/>
    <w:rsid w:val="00E85837"/>
    <w:rsid w:val="00E870A4"/>
    <w:rsid w:val="00E87D7F"/>
    <w:rsid w:val="00E87D89"/>
    <w:rsid w:val="00E9064B"/>
    <w:rsid w:val="00E91EDC"/>
    <w:rsid w:val="00E91F13"/>
    <w:rsid w:val="00E926D1"/>
    <w:rsid w:val="00E92869"/>
    <w:rsid w:val="00E940D7"/>
    <w:rsid w:val="00E94BEE"/>
    <w:rsid w:val="00E955D4"/>
    <w:rsid w:val="00E963F9"/>
    <w:rsid w:val="00E96924"/>
    <w:rsid w:val="00E97E59"/>
    <w:rsid w:val="00EA1564"/>
    <w:rsid w:val="00EA1845"/>
    <w:rsid w:val="00EA2615"/>
    <w:rsid w:val="00EA3124"/>
    <w:rsid w:val="00EA5BCC"/>
    <w:rsid w:val="00EA6236"/>
    <w:rsid w:val="00EA63B1"/>
    <w:rsid w:val="00EA749D"/>
    <w:rsid w:val="00EA7FE7"/>
    <w:rsid w:val="00EB03A2"/>
    <w:rsid w:val="00EB11F4"/>
    <w:rsid w:val="00EB1EEC"/>
    <w:rsid w:val="00EB2407"/>
    <w:rsid w:val="00EB2A9F"/>
    <w:rsid w:val="00EB2B74"/>
    <w:rsid w:val="00EB2CCB"/>
    <w:rsid w:val="00EB641A"/>
    <w:rsid w:val="00EB6B94"/>
    <w:rsid w:val="00EB6CBD"/>
    <w:rsid w:val="00EB709C"/>
    <w:rsid w:val="00EB7CBF"/>
    <w:rsid w:val="00EC2C33"/>
    <w:rsid w:val="00EC2D3D"/>
    <w:rsid w:val="00EC538F"/>
    <w:rsid w:val="00EC5B2D"/>
    <w:rsid w:val="00EC5BA2"/>
    <w:rsid w:val="00EC6370"/>
    <w:rsid w:val="00EC6BDC"/>
    <w:rsid w:val="00ED0842"/>
    <w:rsid w:val="00ED0ADD"/>
    <w:rsid w:val="00ED2192"/>
    <w:rsid w:val="00ED25B8"/>
    <w:rsid w:val="00ED2B14"/>
    <w:rsid w:val="00ED3165"/>
    <w:rsid w:val="00ED6F08"/>
    <w:rsid w:val="00EE251B"/>
    <w:rsid w:val="00EE33D5"/>
    <w:rsid w:val="00EE3914"/>
    <w:rsid w:val="00EE3ECE"/>
    <w:rsid w:val="00EE438E"/>
    <w:rsid w:val="00EE4E7D"/>
    <w:rsid w:val="00EE5950"/>
    <w:rsid w:val="00EF0291"/>
    <w:rsid w:val="00EF3A10"/>
    <w:rsid w:val="00EF7E8E"/>
    <w:rsid w:val="00F03129"/>
    <w:rsid w:val="00F03434"/>
    <w:rsid w:val="00F0353B"/>
    <w:rsid w:val="00F03728"/>
    <w:rsid w:val="00F03869"/>
    <w:rsid w:val="00F03B35"/>
    <w:rsid w:val="00F03BEB"/>
    <w:rsid w:val="00F04046"/>
    <w:rsid w:val="00F06604"/>
    <w:rsid w:val="00F104CC"/>
    <w:rsid w:val="00F10C05"/>
    <w:rsid w:val="00F11671"/>
    <w:rsid w:val="00F130DA"/>
    <w:rsid w:val="00F15753"/>
    <w:rsid w:val="00F17265"/>
    <w:rsid w:val="00F175EC"/>
    <w:rsid w:val="00F20D86"/>
    <w:rsid w:val="00F21219"/>
    <w:rsid w:val="00F2204B"/>
    <w:rsid w:val="00F22C6E"/>
    <w:rsid w:val="00F23434"/>
    <w:rsid w:val="00F23ADC"/>
    <w:rsid w:val="00F267AB"/>
    <w:rsid w:val="00F27F92"/>
    <w:rsid w:val="00F300B0"/>
    <w:rsid w:val="00F31389"/>
    <w:rsid w:val="00F31740"/>
    <w:rsid w:val="00F327C7"/>
    <w:rsid w:val="00F32AE7"/>
    <w:rsid w:val="00F33577"/>
    <w:rsid w:val="00F33D0D"/>
    <w:rsid w:val="00F33F3F"/>
    <w:rsid w:val="00F3528A"/>
    <w:rsid w:val="00F35DEC"/>
    <w:rsid w:val="00F374FC"/>
    <w:rsid w:val="00F402C8"/>
    <w:rsid w:val="00F40F9B"/>
    <w:rsid w:val="00F410FE"/>
    <w:rsid w:val="00F41233"/>
    <w:rsid w:val="00F414AB"/>
    <w:rsid w:val="00F415DF"/>
    <w:rsid w:val="00F41999"/>
    <w:rsid w:val="00F42056"/>
    <w:rsid w:val="00F43198"/>
    <w:rsid w:val="00F43610"/>
    <w:rsid w:val="00F44A1F"/>
    <w:rsid w:val="00F4589B"/>
    <w:rsid w:val="00F45CDF"/>
    <w:rsid w:val="00F501E1"/>
    <w:rsid w:val="00F5084C"/>
    <w:rsid w:val="00F50D0C"/>
    <w:rsid w:val="00F51AB2"/>
    <w:rsid w:val="00F52B6E"/>
    <w:rsid w:val="00F5355C"/>
    <w:rsid w:val="00F53E97"/>
    <w:rsid w:val="00F553F3"/>
    <w:rsid w:val="00F5600B"/>
    <w:rsid w:val="00F5678C"/>
    <w:rsid w:val="00F568D9"/>
    <w:rsid w:val="00F569F6"/>
    <w:rsid w:val="00F57311"/>
    <w:rsid w:val="00F57A02"/>
    <w:rsid w:val="00F57FD2"/>
    <w:rsid w:val="00F603A5"/>
    <w:rsid w:val="00F61058"/>
    <w:rsid w:val="00F611FA"/>
    <w:rsid w:val="00F61B1B"/>
    <w:rsid w:val="00F62EBD"/>
    <w:rsid w:val="00F62FA5"/>
    <w:rsid w:val="00F70398"/>
    <w:rsid w:val="00F721A9"/>
    <w:rsid w:val="00F7276F"/>
    <w:rsid w:val="00F73000"/>
    <w:rsid w:val="00F73790"/>
    <w:rsid w:val="00F74039"/>
    <w:rsid w:val="00F74ACC"/>
    <w:rsid w:val="00F75D39"/>
    <w:rsid w:val="00F81FA7"/>
    <w:rsid w:val="00F824AA"/>
    <w:rsid w:val="00F83B66"/>
    <w:rsid w:val="00F841D0"/>
    <w:rsid w:val="00F849D8"/>
    <w:rsid w:val="00F84AD6"/>
    <w:rsid w:val="00F852A7"/>
    <w:rsid w:val="00F86015"/>
    <w:rsid w:val="00F86107"/>
    <w:rsid w:val="00F900C9"/>
    <w:rsid w:val="00F903AC"/>
    <w:rsid w:val="00F90B83"/>
    <w:rsid w:val="00F920D4"/>
    <w:rsid w:val="00F92558"/>
    <w:rsid w:val="00F92BE2"/>
    <w:rsid w:val="00F92F41"/>
    <w:rsid w:val="00F93B5C"/>
    <w:rsid w:val="00F93E15"/>
    <w:rsid w:val="00F940F3"/>
    <w:rsid w:val="00F944F4"/>
    <w:rsid w:val="00F95AC8"/>
    <w:rsid w:val="00F97828"/>
    <w:rsid w:val="00FA0A34"/>
    <w:rsid w:val="00FA1C5E"/>
    <w:rsid w:val="00FA26D2"/>
    <w:rsid w:val="00FA2949"/>
    <w:rsid w:val="00FA477D"/>
    <w:rsid w:val="00FA5367"/>
    <w:rsid w:val="00FA5485"/>
    <w:rsid w:val="00FA6901"/>
    <w:rsid w:val="00FB0051"/>
    <w:rsid w:val="00FB3D1A"/>
    <w:rsid w:val="00FB6BFC"/>
    <w:rsid w:val="00FB6CA1"/>
    <w:rsid w:val="00FC0353"/>
    <w:rsid w:val="00FC206F"/>
    <w:rsid w:val="00FC309D"/>
    <w:rsid w:val="00FC4296"/>
    <w:rsid w:val="00FC47DC"/>
    <w:rsid w:val="00FC4851"/>
    <w:rsid w:val="00FD04E5"/>
    <w:rsid w:val="00FD58B1"/>
    <w:rsid w:val="00FD640D"/>
    <w:rsid w:val="00FD6A4D"/>
    <w:rsid w:val="00FE17F8"/>
    <w:rsid w:val="00FE1A55"/>
    <w:rsid w:val="00FE226B"/>
    <w:rsid w:val="00FE407A"/>
    <w:rsid w:val="00FE43D0"/>
    <w:rsid w:val="00FE469B"/>
    <w:rsid w:val="00FE484B"/>
    <w:rsid w:val="00FE521E"/>
    <w:rsid w:val="00FE5E79"/>
    <w:rsid w:val="00FE74C8"/>
    <w:rsid w:val="00FF1AFE"/>
    <w:rsid w:val="00FF20F2"/>
    <w:rsid w:val="00FF3518"/>
    <w:rsid w:val="00FF38E2"/>
    <w:rsid w:val="00FF3C63"/>
    <w:rsid w:val="00FF3E96"/>
    <w:rsid w:val="00FF4217"/>
    <w:rsid w:val="00FF588A"/>
    <w:rsid w:val="00FF5967"/>
    <w:rsid w:val="00FF5A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lsdException w:name="heading 6" w:uiPriority="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index heading" w:uiPriority="0"/>
    <w:lsdException w:name="caption" w:uiPriority="0"/>
    <w:lsdException w:name="table of figures" w:uiPriority="0"/>
    <w:lsdException w:name="envelope address" w:uiPriority="0"/>
    <w:lsdException w:name="envelope return" w:uiPriority="0"/>
    <w:lsdException w:name="footnote reference" w:qFormat="1"/>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C03A6"/>
    <w:pPr>
      <w:spacing w:line="312" w:lineRule="auto"/>
    </w:pPr>
    <w:rPr>
      <w:rFonts w:ascii="Arial" w:hAnsi="Arial"/>
      <w:sz w:val="24"/>
    </w:rPr>
  </w:style>
  <w:style w:type="paragraph" w:styleId="Nagwek1">
    <w:name w:val="heading 1"/>
    <w:basedOn w:val="Normalny"/>
    <w:next w:val="Normalny"/>
    <w:link w:val="Nagwek1Znak"/>
    <w:uiPriority w:val="9"/>
    <w:qFormat/>
    <w:rsid w:val="00FD58B1"/>
    <w:pPr>
      <w:keepNext/>
      <w:numPr>
        <w:numId w:val="3"/>
      </w:numPr>
      <w:spacing w:before="240" w:after="240" w:line="240" w:lineRule="auto"/>
      <w:outlineLvl w:val="0"/>
    </w:pPr>
    <w:rPr>
      <w:rFonts w:eastAsia="Times New Roman" w:cs="Times New Roman"/>
      <w:b/>
      <w:sz w:val="28"/>
      <w:szCs w:val="20"/>
      <w:lang w:eastAsia="pl-PL" w:bidi="pl-PL"/>
    </w:rPr>
  </w:style>
  <w:style w:type="paragraph" w:styleId="Nagwek2">
    <w:name w:val="heading 2"/>
    <w:basedOn w:val="Normalny"/>
    <w:next w:val="Normalny"/>
    <w:link w:val="Nagwek2Znak"/>
    <w:uiPriority w:val="9"/>
    <w:qFormat/>
    <w:rsid w:val="00A32000"/>
    <w:pPr>
      <w:keepNext/>
      <w:spacing w:after="240"/>
      <w:outlineLvl w:val="1"/>
    </w:pPr>
    <w:rPr>
      <w:rFonts w:eastAsia="Times New Roman" w:cs="Times New Roman"/>
      <w:b/>
      <w:szCs w:val="20"/>
      <w:lang w:eastAsia="pl-PL" w:bidi="pl-PL"/>
    </w:rPr>
  </w:style>
  <w:style w:type="paragraph" w:styleId="Nagwek3">
    <w:name w:val="heading 3"/>
    <w:basedOn w:val="Normalny"/>
    <w:next w:val="Normalny"/>
    <w:link w:val="Nagwek3Znak"/>
    <w:uiPriority w:val="9"/>
    <w:qFormat/>
    <w:rsid w:val="001561F6"/>
    <w:pPr>
      <w:keepNext/>
      <w:spacing w:after="240" w:line="240" w:lineRule="auto"/>
      <w:outlineLvl w:val="2"/>
    </w:pPr>
    <w:rPr>
      <w:rFonts w:eastAsia="Times New Roman" w:cs="Times New Roman"/>
      <w:b/>
      <w:szCs w:val="20"/>
      <w:lang w:eastAsia="pl-PL" w:bidi="pl-PL"/>
    </w:rPr>
  </w:style>
  <w:style w:type="paragraph" w:styleId="Nagwek4">
    <w:name w:val="heading 4"/>
    <w:basedOn w:val="Normalny"/>
    <w:next w:val="Normalny"/>
    <w:link w:val="Nagwek4Znak"/>
    <w:uiPriority w:val="9"/>
    <w:qFormat/>
    <w:rsid w:val="004804B4"/>
    <w:pPr>
      <w:keepNext/>
      <w:spacing w:after="240"/>
      <w:outlineLvl w:val="3"/>
    </w:pPr>
    <w:rPr>
      <w:rFonts w:eastAsia="Times New Roman" w:cs="Times New Roman"/>
      <w:b/>
      <w:szCs w:val="20"/>
      <w:lang w:eastAsia="pl-PL" w:bidi="pl-PL"/>
    </w:rPr>
  </w:style>
  <w:style w:type="paragraph" w:styleId="Nagwek5">
    <w:name w:val="heading 5"/>
    <w:basedOn w:val="Normalny"/>
    <w:next w:val="Normalny"/>
    <w:link w:val="Nagwek5Znak"/>
    <w:rsid w:val="009E4211"/>
    <w:pPr>
      <w:spacing w:before="240" w:after="60" w:line="240" w:lineRule="auto"/>
      <w:ind w:left="1008" w:hanging="1008"/>
      <w:jc w:val="both"/>
      <w:outlineLvl w:val="4"/>
    </w:pPr>
    <w:rPr>
      <w:rFonts w:eastAsia="Times New Roman" w:cs="Times New Roman"/>
      <w:lang w:eastAsia="pl-PL" w:bidi="pl-PL"/>
    </w:rPr>
  </w:style>
  <w:style w:type="paragraph" w:styleId="Nagwek6">
    <w:name w:val="heading 6"/>
    <w:basedOn w:val="Normalny"/>
    <w:next w:val="Normalny"/>
    <w:link w:val="Nagwek6Znak"/>
    <w:rsid w:val="009E4211"/>
    <w:pPr>
      <w:spacing w:before="240" w:after="60" w:line="240" w:lineRule="auto"/>
      <w:ind w:left="1152" w:hanging="1152"/>
      <w:jc w:val="both"/>
      <w:outlineLvl w:val="5"/>
    </w:pPr>
    <w:rPr>
      <w:rFonts w:eastAsia="Times New Roman" w:cs="Times New Roman"/>
      <w:i/>
      <w:lang w:eastAsia="pl-PL" w:bidi="pl-PL"/>
    </w:rPr>
  </w:style>
  <w:style w:type="paragraph" w:styleId="Nagwek7">
    <w:name w:val="heading 7"/>
    <w:basedOn w:val="Normalny"/>
    <w:next w:val="Normalny"/>
    <w:link w:val="Nagwek7Znak"/>
    <w:rsid w:val="009E4211"/>
    <w:pPr>
      <w:spacing w:before="240" w:after="60" w:line="240" w:lineRule="auto"/>
      <w:ind w:left="1296" w:hanging="1296"/>
      <w:jc w:val="both"/>
      <w:outlineLvl w:val="6"/>
    </w:pPr>
    <w:rPr>
      <w:rFonts w:eastAsia="Times New Roman" w:cs="Times New Roman"/>
      <w:sz w:val="20"/>
      <w:lang w:eastAsia="pl-PL" w:bidi="pl-PL"/>
    </w:rPr>
  </w:style>
  <w:style w:type="paragraph" w:styleId="Nagwek8">
    <w:name w:val="heading 8"/>
    <w:basedOn w:val="Normalny"/>
    <w:next w:val="Normalny"/>
    <w:link w:val="Nagwek8Znak"/>
    <w:rsid w:val="009E4211"/>
    <w:pPr>
      <w:spacing w:before="240" w:after="60" w:line="240" w:lineRule="auto"/>
      <w:ind w:left="1440" w:hanging="1440"/>
      <w:jc w:val="both"/>
      <w:outlineLvl w:val="7"/>
    </w:pPr>
    <w:rPr>
      <w:rFonts w:eastAsia="Times New Roman" w:cs="Times New Roman"/>
      <w:i/>
      <w:sz w:val="20"/>
      <w:lang w:eastAsia="pl-PL" w:bidi="pl-PL"/>
    </w:rPr>
  </w:style>
  <w:style w:type="paragraph" w:styleId="Nagwek9">
    <w:name w:val="heading 9"/>
    <w:basedOn w:val="Normalny"/>
    <w:next w:val="Normalny"/>
    <w:link w:val="Nagwek9Znak"/>
    <w:rsid w:val="009E4211"/>
    <w:pPr>
      <w:spacing w:before="240" w:after="60" w:line="240" w:lineRule="auto"/>
      <w:ind w:left="1584" w:hanging="1584"/>
      <w:jc w:val="both"/>
      <w:outlineLvl w:val="8"/>
    </w:pPr>
    <w:rPr>
      <w:rFonts w:eastAsia="Times New Roman" w:cs="Times New Roman"/>
      <w:i/>
      <w:sz w:val="18"/>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D58B1"/>
    <w:rPr>
      <w:rFonts w:ascii="Arial" w:eastAsia="Times New Roman" w:hAnsi="Arial" w:cs="Times New Roman"/>
      <w:b/>
      <w:sz w:val="28"/>
      <w:szCs w:val="20"/>
      <w:lang w:eastAsia="pl-PL" w:bidi="pl-PL"/>
    </w:rPr>
  </w:style>
  <w:style w:type="character" w:customStyle="1" w:styleId="Nagwek2Znak">
    <w:name w:val="Nagłówek 2 Znak"/>
    <w:basedOn w:val="Domylnaczcionkaakapitu"/>
    <w:link w:val="Nagwek2"/>
    <w:uiPriority w:val="9"/>
    <w:rsid w:val="003C03A6"/>
    <w:rPr>
      <w:rFonts w:ascii="Arial" w:eastAsia="Times New Roman" w:hAnsi="Arial" w:cs="Times New Roman"/>
      <w:b/>
      <w:sz w:val="24"/>
      <w:szCs w:val="20"/>
      <w:lang w:eastAsia="pl-PL" w:bidi="pl-PL"/>
    </w:rPr>
  </w:style>
  <w:style w:type="character" w:customStyle="1" w:styleId="Nagwek3Znak">
    <w:name w:val="Nagłówek 3 Znak"/>
    <w:basedOn w:val="Domylnaczcionkaakapitu"/>
    <w:link w:val="Nagwek3"/>
    <w:uiPriority w:val="9"/>
    <w:rsid w:val="001561F6"/>
    <w:rPr>
      <w:rFonts w:ascii="Arial" w:eastAsia="Times New Roman" w:hAnsi="Arial" w:cs="Times New Roman"/>
      <w:b/>
      <w:sz w:val="24"/>
      <w:szCs w:val="20"/>
      <w:lang w:eastAsia="pl-PL" w:bidi="pl-PL"/>
    </w:rPr>
  </w:style>
  <w:style w:type="character" w:customStyle="1" w:styleId="Nagwek4Znak">
    <w:name w:val="Nagłówek 4 Znak"/>
    <w:basedOn w:val="Domylnaczcionkaakapitu"/>
    <w:link w:val="Nagwek4"/>
    <w:uiPriority w:val="9"/>
    <w:rsid w:val="004804B4"/>
    <w:rPr>
      <w:rFonts w:ascii="Arial" w:eastAsia="Times New Roman" w:hAnsi="Arial" w:cs="Times New Roman"/>
      <w:b/>
      <w:sz w:val="24"/>
      <w:szCs w:val="20"/>
      <w:lang w:eastAsia="pl-PL" w:bidi="pl-PL"/>
    </w:rPr>
  </w:style>
  <w:style w:type="character" w:customStyle="1" w:styleId="Nagwek5Znak">
    <w:name w:val="Nagłówek 5 Znak"/>
    <w:basedOn w:val="Domylnaczcionkaakapitu"/>
    <w:link w:val="Nagwek5"/>
    <w:rsid w:val="009E4211"/>
    <w:rPr>
      <w:rFonts w:ascii="Arial" w:eastAsia="Times New Roman" w:hAnsi="Arial" w:cs="Times New Roman"/>
      <w:lang w:eastAsia="pl-PL" w:bidi="pl-PL"/>
    </w:rPr>
  </w:style>
  <w:style w:type="character" w:customStyle="1" w:styleId="Nagwek6Znak">
    <w:name w:val="Nagłówek 6 Znak"/>
    <w:basedOn w:val="Domylnaczcionkaakapitu"/>
    <w:link w:val="Nagwek6"/>
    <w:rsid w:val="009E4211"/>
    <w:rPr>
      <w:rFonts w:ascii="Arial" w:eastAsia="Times New Roman" w:hAnsi="Arial" w:cs="Times New Roman"/>
      <w:i/>
      <w:lang w:eastAsia="pl-PL" w:bidi="pl-PL"/>
    </w:rPr>
  </w:style>
  <w:style w:type="character" w:customStyle="1" w:styleId="Nagwek7Znak">
    <w:name w:val="Nagłówek 7 Znak"/>
    <w:basedOn w:val="Domylnaczcionkaakapitu"/>
    <w:link w:val="Nagwek7"/>
    <w:rsid w:val="009E4211"/>
    <w:rPr>
      <w:rFonts w:ascii="Arial" w:eastAsia="Times New Roman" w:hAnsi="Arial" w:cs="Times New Roman"/>
      <w:sz w:val="20"/>
      <w:lang w:eastAsia="pl-PL" w:bidi="pl-PL"/>
    </w:rPr>
  </w:style>
  <w:style w:type="character" w:customStyle="1" w:styleId="Nagwek8Znak">
    <w:name w:val="Nagłówek 8 Znak"/>
    <w:basedOn w:val="Domylnaczcionkaakapitu"/>
    <w:link w:val="Nagwek8"/>
    <w:rsid w:val="009E4211"/>
    <w:rPr>
      <w:rFonts w:ascii="Arial" w:eastAsia="Times New Roman" w:hAnsi="Arial" w:cs="Times New Roman"/>
      <w:i/>
      <w:sz w:val="20"/>
      <w:lang w:eastAsia="pl-PL" w:bidi="pl-PL"/>
    </w:rPr>
  </w:style>
  <w:style w:type="character" w:customStyle="1" w:styleId="Nagwek9Znak">
    <w:name w:val="Nagłówek 9 Znak"/>
    <w:basedOn w:val="Domylnaczcionkaakapitu"/>
    <w:link w:val="Nagwek9"/>
    <w:rsid w:val="009E4211"/>
    <w:rPr>
      <w:rFonts w:ascii="Arial" w:eastAsia="Times New Roman" w:hAnsi="Arial" w:cs="Times New Roman"/>
      <w:i/>
      <w:sz w:val="18"/>
      <w:lang w:eastAsia="pl-PL" w:bidi="pl-PL"/>
    </w:rPr>
  </w:style>
  <w:style w:type="numbering" w:customStyle="1" w:styleId="Bezlisty1">
    <w:name w:val="Bez listy1"/>
    <w:next w:val="Bezlisty"/>
    <w:uiPriority w:val="99"/>
    <w:semiHidden/>
    <w:unhideWhenUsed/>
    <w:rsid w:val="009E4211"/>
  </w:style>
  <w:style w:type="paragraph" w:styleId="Nagwek">
    <w:name w:val="header"/>
    <w:basedOn w:val="Normalny"/>
    <w:link w:val="NagwekZnak"/>
    <w:uiPriority w:val="99"/>
    <w:unhideWhenUsed/>
    <w:rsid w:val="009E4211"/>
    <w:pPr>
      <w:tabs>
        <w:tab w:val="center" w:pos="4535"/>
        <w:tab w:val="right" w:pos="9071"/>
      </w:tabs>
      <w:spacing w:after="120" w:line="240" w:lineRule="auto"/>
      <w:jc w:val="both"/>
    </w:pPr>
    <w:rPr>
      <w:rFonts w:ascii="Times New Roman" w:eastAsia="Calibri" w:hAnsi="Times New Roman" w:cs="Times New Roman"/>
      <w:lang w:eastAsia="pl-PL" w:bidi="pl-PL"/>
    </w:rPr>
  </w:style>
  <w:style w:type="character" w:customStyle="1" w:styleId="NagwekZnak">
    <w:name w:val="Nagłówek Znak"/>
    <w:basedOn w:val="Domylnaczcionkaakapitu"/>
    <w:link w:val="Nagwek"/>
    <w:uiPriority w:val="99"/>
    <w:rsid w:val="009E4211"/>
    <w:rPr>
      <w:rFonts w:ascii="Times New Roman" w:eastAsia="Calibri" w:hAnsi="Times New Roman" w:cs="Times New Roman"/>
      <w:sz w:val="24"/>
      <w:lang w:eastAsia="pl-PL" w:bidi="pl-PL"/>
    </w:rPr>
  </w:style>
  <w:style w:type="paragraph" w:styleId="Stopka">
    <w:name w:val="footer"/>
    <w:basedOn w:val="Normalny"/>
    <w:link w:val="StopkaZnak"/>
    <w:uiPriority w:val="99"/>
    <w:unhideWhenUsed/>
    <w:rsid w:val="009E4211"/>
    <w:pPr>
      <w:tabs>
        <w:tab w:val="center" w:pos="4535"/>
        <w:tab w:val="right" w:pos="9071"/>
        <w:tab w:val="right" w:pos="9921"/>
      </w:tabs>
      <w:spacing w:before="360" w:after="0" w:line="240" w:lineRule="auto"/>
      <w:ind w:left="-850" w:right="-850"/>
    </w:pPr>
    <w:rPr>
      <w:rFonts w:ascii="Times New Roman" w:eastAsia="Calibri" w:hAnsi="Times New Roman" w:cs="Times New Roman"/>
      <w:lang w:eastAsia="pl-PL" w:bidi="pl-PL"/>
    </w:rPr>
  </w:style>
  <w:style w:type="character" w:customStyle="1" w:styleId="StopkaZnak">
    <w:name w:val="Stopka Znak"/>
    <w:basedOn w:val="Domylnaczcionkaakapitu"/>
    <w:link w:val="Stopka"/>
    <w:uiPriority w:val="99"/>
    <w:rsid w:val="009E4211"/>
    <w:rPr>
      <w:rFonts w:ascii="Times New Roman" w:eastAsia="Calibri" w:hAnsi="Times New Roman" w:cs="Times New Roman"/>
      <w:sz w:val="24"/>
      <w:lang w:eastAsia="pl-PL" w:bidi="pl-PL"/>
    </w:rPr>
  </w:style>
  <w:style w:type="paragraph" w:styleId="Tekstprzypisudolnego">
    <w:name w:val="footnote text"/>
    <w:aliases w:val="Schriftart: 9 pt,Schriftart: 10 pt,Schriftart: 8 pt,WB-Fußnotentext,FoodNote,ft,Footnote text,Footnote Text Char Char,Footnote Text Char1 Char Char,Footnote Text Char Char Char Char,fn,f,Char,Voetnoottekst Char,Footnote Text Char1"/>
    <w:basedOn w:val="Normalny"/>
    <w:link w:val="TekstprzypisudolnegoZnak"/>
    <w:uiPriority w:val="99"/>
    <w:unhideWhenUsed/>
    <w:rsid w:val="009E4211"/>
    <w:pPr>
      <w:spacing w:after="0" w:line="240" w:lineRule="auto"/>
      <w:ind w:left="720" w:hanging="720"/>
      <w:jc w:val="both"/>
    </w:pPr>
    <w:rPr>
      <w:rFonts w:ascii="Times New Roman" w:eastAsia="Calibri" w:hAnsi="Times New Roman" w:cs="Times New Roman"/>
      <w:sz w:val="20"/>
      <w:szCs w:val="20"/>
      <w:lang w:eastAsia="pl-PL" w:bidi="pl-PL"/>
    </w:rPr>
  </w:style>
  <w:style w:type="character" w:customStyle="1" w:styleId="TekstprzypisudolnegoZnak">
    <w:name w:val="Tekst przypisu dolnego Znak"/>
    <w:aliases w:val="Schriftart: 9 pt Znak,Schriftart: 10 pt Znak,Schriftart: 8 pt Znak,WB-Fußnotentext Znak,FoodNote Znak,ft Znak,Footnote text Znak,Footnote Text Char Char Znak,Footnote Text Char1 Char Char Znak,fn Znak,f Znak,Char Znak"/>
    <w:basedOn w:val="Domylnaczcionkaakapitu"/>
    <w:link w:val="Tekstprzypisudolnego"/>
    <w:uiPriority w:val="99"/>
    <w:rsid w:val="009E4211"/>
    <w:rPr>
      <w:rFonts w:ascii="Times New Roman" w:eastAsia="Calibri" w:hAnsi="Times New Roman" w:cs="Times New Roman"/>
      <w:sz w:val="20"/>
      <w:szCs w:val="20"/>
      <w:lang w:eastAsia="pl-PL" w:bidi="pl-PL"/>
    </w:r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BVI fnr"/>
    <w:link w:val="FootnotesymbolCarZchn"/>
    <w:uiPriority w:val="99"/>
    <w:unhideWhenUsed/>
    <w:qFormat/>
    <w:rsid w:val="009E4211"/>
    <w:rPr>
      <w:shd w:val="clear" w:color="auto" w:fill="auto"/>
      <w:vertAlign w:val="superscript"/>
    </w:rPr>
  </w:style>
  <w:style w:type="paragraph" w:customStyle="1" w:styleId="NormalCentered">
    <w:name w:val="Normal Centered"/>
    <w:basedOn w:val="Normalny"/>
    <w:rsid w:val="009E4211"/>
    <w:pPr>
      <w:spacing w:before="120" w:after="120" w:line="240" w:lineRule="auto"/>
      <w:jc w:val="center"/>
    </w:pPr>
    <w:rPr>
      <w:rFonts w:ascii="Times New Roman" w:eastAsia="Calibri" w:hAnsi="Times New Roman" w:cs="Times New Roman"/>
      <w:szCs w:val="20"/>
      <w:lang w:eastAsia="pl-PL" w:bidi="pl-PL"/>
    </w:rPr>
  </w:style>
  <w:style w:type="paragraph" w:customStyle="1" w:styleId="Annexetitre">
    <w:name w:val="Annexe titre"/>
    <w:basedOn w:val="Normalny"/>
    <w:next w:val="Normalny"/>
    <w:link w:val="AnnexetitreChar"/>
    <w:rsid w:val="009E4211"/>
    <w:pPr>
      <w:spacing w:before="120" w:after="120" w:line="240" w:lineRule="auto"/>
      <w:jc w:val="center"/>
    </w:pPr>
    <w:rPr>
      <w:rFonts w:ascii="Times New Roman" w:eastAsia="Calibri" w:hAnsi="Times New Roman" w:cs="Times New Roman"/>
      <w:b/>
      <w:szCs w:val="20"/>
      <w:u w:val="single"/>
      <w:lang w:eastAsia="pl-PL" w:bidi="pl-PL"/>
    </w:rPr>
  </w:style>
  <w:style w:type="paragraph" w:customStyle="1" w:styleId="Pagedecouverture">
    <w:name w:val="Page de couverture"/>
    <w:basedOn w:val="Normalny"/>
    <w:next w:val="Normalny"/>
    <w:rsid w:val="009E4211"/>
    <w:pPr>
      <w:spacing w:after="0" w:line="240" w:lineRule="auto"/>
      <w:jc w:val="both"/>
    </w:pPr>
    <w:rPr>
      <w:rFonts w:ascii="Times New Roman" w:eastAsia="Calibri" w:hAnsi="Times New Roman" w:cs="Times New Roman"/>
      <w:szCs w:val="20"/>
      <w:lang w:eastAsia="pl-PL" w:bidi="pl-PL"/>
    </w:rPr>
  </w:style>
  <w:style w:type="character" w:customStyle="1" w:styleId="Marker">
    <w:name w:val="Marker"/>
    <w:basedOn w:val="Domylnaczcionkaakapitu"/>
    <w:rsid w:val="009E4211"/>
    <w:rPr>
      <w:color w:val="0000FF"/>
      <w:shd w:val="clear" w:color="auto" w:fill="auto"/>
    </w:rPr>
  </w:style>
  <w:style w:type="paragraph" w:customStyle="1" w:styleId="FooterCoverPage">
    <w:name w:val="Footer Cover Page"/>
    <w:basedOn w:val="Normalny"/>
    <w:link w:val="FooterCoverPageChar"/>
    <w:rsid w:val="009E4211"/>
    <w:pPr>
      <w:tabs>
        <w:tab w:val="center" w:pos="4535"/>
        <w:tab w:val="right" w:pos="9071"/>
        <w:tab w:val="right" w:pos="9921"/>
      </w:tabs>
      <w:spacing w:before="360" w:after="0" w:line="240" w:lineRule="auto"/>
      <w:ind w:left="-850" w:right="-850"/>
    </w:pPr>
    <w:rPr>
      <w:rFonts w:ascii="Times New Roman" w:eastAsia="Calibri" w:hAnsi="Times New Roman" w:cs="Times New Roman"/>
      <w:szCs w:val="20"/>
      <w:u w:val="single"/>
      <w:lang w:eastAsia="pl-PL" w:bidi="pl-PL"/>
    </w:rPr>
  </w:style>
  <w:style w:type="character" w:customStyle="1" w:styleId="AnnexetitreChar">
    <w:name w:val="Annexe titre Char"/>
    <w:basedOn w:val="Domylnaczcionkaakapitu"/>
    <w:link w:val="Annexetitre"/>
    <w:rsid w:val="009E4211"/>
    <w:rPr>
      <w:rFonts w:ascii="Times New Roman" w:eastAsia="Calibri" w:hAnsi="Times New Roman" w:cs="Times New Roman"/>
      <w:b/>
      <w:sz w:val="24"/>
      <w:szCs w:val="20"/>
      <w:u w:val="single"/>
      <w:lang w:eastAsia="pl-PL" w:bidi="pl-PL"/>
    </w:rPr>
  </w:style>
  <w:style w:type="character" w:customStyle="1" w:styleId="FooterCoverPageChar">
    <w:name w:val="Footer Cover Page Char"/>
    <w:basedOn w:val="AnnexetitreChar"/>
    <w:link w:val="FooterCoverPage"/>
    <w:rsid w:val="009E4211"/>
    <w:rPr>
      <w:rFonts w:ascii="Times New Roman" w:eastAsia="Calibri" w:hAnsi="Times New Roman" w:cs="Times New Roman"/>
      <w:b w:val="0"/>
      <w:sz w:val="24"/>
      <w:szCs w:val="20"/>
      <w:u w:val="single"/>
      <w:lang w:eastAsia="pl-PL" w:bidi="pl-PL"/>
    </w:rPr>
  </w:style>
  <w:style w:type="paragraph" w:customStyle="1" w:styleId="FooterSensitivity">
    <w:name w:val="Footer Sensitivity"/>
    <w:basedOn w:val="Normalny"/>
    <w:link w:val="FooterSensitivityChar"/>
    <w:rsid w:val="009E4211"/>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sz w:val="32"/>
      <w:szCs w:val="20"/>
      <w:u w:val="single"/>
      <w:lang w:eastAsia="pl-PL" w:bidi="pl-PL"/>
    </w:rPr>
  </w:style>
  <w:style w:type="character" w:customStyle="1" w:styleId="FooterSensitivityChar">
    <w:name w:val="Footer Sensitivity Char"/>
    <w:basedOn w:val="AnnexetitreChar"/>
    <w:link w:val="FooterSensitivity"/>
    <w:rsid w:val="009E4211"/>
    <w:rPr>
      <w:rFonts w:ascii="Times New Roman" w:eastAsia="Calibri" w:hAnsi="Times New Roman" w:cs="Times New Roman"/>
      <w:b/>
      <w:sz w:val="32"/>
      <w:szCs w:val="20"/>
      <w:u w:val="single"/>
      <w:lang w:eastAsia="pl-PL" w:bidi="pl-PL"/>
    </w:rPr>
  </w:style>
  <w:style w:type="paragraph" w:customStyle="1" w:styleId="HeaderCoverPage">
    <w:name w:val="Header Cover Page"/>
    <w:basedOn w:val="Normalny"/>
    <w:link w:val="HeaderCoverPageChar"/>
    <w:rsid w:val="009E4211"/>
    <w:pPr>
      <w:tabs>
        <w:tab w:val="center" w:pos="4535"/>
        <w:tab w:val="right" w:pos="9071"/>
      </w:tabs>
      <w:spacing w:after="120" w:line="240" w:lineRule="auto"/>
      <w:jc w:val="both"/>
    </w:pPr>
    <w:rPr>
      <w:rFonts w:ascii="Times New Roman" w:eastAsia="Calibri" w:hAnsi="Times New Roman" w:cs="Times New Roman"/>
      <w:szCs w:val="20"/>
      <w:u w:val="single"/>
      <w:lang w:eastAsia="pl-PL" w:bidi="pl-PL"/>
    </w:rPr>
  </w:style>
  <w:style w:type="character" w:customStyle="1" w:styleId="HeaderCoverPageChar">
    <w:name w:val="Header Cover Page Char"/>
    <w:basedOn w:val="AnnexetitreChar"/>
    <w:link w:val="HeaderCoverPage"/>
    <w:rsid w:val="009E4211"/>
    <w:rPr>
      <w:rFonts w:ascii="Times New Roman" w:eastAsia="Calibri" w:hAnsi="Times New Roman" w:cs="Times New Roman"/>
      <w:b w:val="0"/>
      <w:sz w:val="24"/>
      <w:szCs w:val="20"/>
      <w:u w:val="single"/>
      <w:lang w:eastAsia="pl-PL" w:bidi="pl-PL"/>
    </w:rPr>
  </w:style>
  <w:style w:type="paragraph" w:customStyle="1" w:styleId="HeaderSensitivity">
    <w:name w:val="Header Sensitivity"/>
    <w:basedOn w:val="Normalny"/>
    <w:link w:val="HeaderSensitivityChar"/>
    <w:rsid w:val="009E4211"/>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sz w:val="32"/>
      <w:szCs w:val="20"/>
      <w:u w:val="single"/>
      <w:lang w:eastAsia="pl-PL" w:bidi="pl-PL"/>
    </w:rPr>
  </w:style>
  <w:style w:type="character" w:customStyle="1" w:styleId="HeaderSensitivityChar">
    <w:name w:val="Header Sensitivity Char"/>
    <w:basedOn w:val="AnnexetitreChar"/>
    <w:link w:val="HeaderSensitivity"/>
    <w:rsid w:val="009E4211"/>
    <w:rPr>
      <w:rFonts w:ascii="Times New Roman" w:eastAsia="Calibri" w:hAnsi="Times New Roman" w:cs="Times New Roman"/>
      <w:b/>
      <w:sz w:val="32"/>
      <w:szCs w:val="20"/>
      <w:u w:val="single"/>
      <w:lang w:eastAsia="pl-PL" w:bidi="pl-PL"/>
    </w:rPr>
  </w:style>
  <w:style w:type="table" w:styleId="Tabela-Siatka">
    <w:name w:val="Table Grid"/>
    <w:basedOn w:val="Standardowy"/>
    <w:uiPriority w:val="59"/>
    <w:unhideWhenUsed/>
    <w:rsid w:val="009E4211"/>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rsid w:val="009E4211"/>
    <w:pPr>
      <w:spacing w:after="0" w:line="240" w:lineRule="auto"/>
      <w:jc w:val="both"/>
    </w:pPr>
    <w:rPr>
      <w:rFonts w:ascii="Tahoma" w:eastAsia="Calibri" w:hAnsi="Tahoma" w:cs="Tahoma"/>
      <w:sz w:val="16"/>
      <w:szCs w:val="16"/>
      <w:lang w:eastAsia="pl-PL" w:bidi="pl-PL"/>
    </w:rPr>
  </w:style>
  <w:style w:type="character" w:customStyle="1" w:styleId="TekstdymkaZnak">
    <w:name w:val="Tekst dymka Znak"/>
    <w:basedOn w:val="Domylnaczcionkaakapitu"/>
    <w:link w:val="Tekstdymka"/>
    <w:semiHidden/>
    <w:rsid w:val="009E4211"/>
    <w:rPr>
      <w:rFonts w:ascii="Tahoma" w:eastAsia="Calibri" w:hAnsi="Tahoma" w:cs="Tahoma"/>
      <w:sz w:val="16"/>
      <w:szCs w:val="16"/>
      <w:lang w:eastAsia="pl-PL" w:bidi="pl-PL"/>
    </w:rPr>
  </w:style>
  <w:style w:type="paragraph" w:customStyle="1" w:styleId="HeaderLandscape">
    <w:name w:val="HeaderLandscape"/>
    <w:basedOn w:val="Normalny"/>
    <w:rsid w:val="009E4211"/>
    <w:pPr>
      <w:tabs>
        <w:tab w:val="center" w:pos="7285"/>
        <w:tab w:val="right" w:pos="14003"/>
      </w:tabs>
      <w:spacing w:after="120" w:line="240" w:lineRule="auto"/>
      <w:jc w:val="both"/>
    </w:pPr>
    <w:rPr>
      <w:rFonts w:ascii="Times New Roman" w:hAnsi="Times New Roman" w:cs="Times New Roman"/>
      <w:lang w:eastAsia="pl-PL" w:bidi="pl-PL"/>
    </w:rPr>
  </w:style>
  <w:style w:type="paragraph" w:customStyle="1" w:styleId="FooterLandscape">
    <w:name w:val="FooterLandscape"/>
    <w:basedOn w:val="Normalny"/>
    <w:rsid w:val="009E4211"/>
    <w:pPr>
      <w:tabs>
        <w:tab w:val="center" w:pos="7285"/>
        <w:tab w:val="center" w:pos="10913"/>
        <w:tab w:val="right" w:pos="15137"/>
      </w:tabs>
      <w:spacing w:before="360" w:after="0" w:line="240" w:lineRule="auto"/>
      <w:ind w:left="-567" w:right="-567"/>
    </w:pPr>
    <w:rPr>
      <w:rFonts w:ascii="Times New Roman" w:hAnsi="Times New Roman" w:cs="Times New Roman"/>
      <w:lang w:eastAsia="pl-PL" w:bidi="pl-PL"/>
    </w:rPr>
  </w:style>
  <w:style w:type="paragraph" w:customStyle="1" w:styleId="ListL11">
    <w:name w:val="List L11"/>
    <w:basedOn w:val="Normalny"/>
    <w:next w:val="Akapitzlist"/>
    <w:link w:val="AkapitzlistZnak"/>
    <w:uiPriority w:val="34"/>
    <w:qFormat/>
    <w:rsid w:val="009E4211"/>
    <w:pPr>
      <w:ind w:left="720"/>
      <w:contextualSpacing/>
    </w:pPr>
    <w:rPr>
      <w:lang w:eastAsia="pl-PL" w:bidi="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ListL11"/>
    <w:uiPriority w:val="34"/>
    <w:qFormat/>
    <w:locked/>
    <w:rsid w:val="009E4211"/>
  </w:style>
  <w:style w:type="character" w:styleId="Odwoaniedokomentarza">
    <w:name w:val="annotation reference"/>
    <w:basedOn w:val="Domylnaczcionkaakapitu"/>
    <w:uiPriority w:val="99"/>
    <w:unhideWhenUsed/>
    <w:rsid w:val="009E4211"/>
    <w:rPr>
      <w:sz w:val="16"/>
      <w:szCs w:val="16"/>
    </w:rPr>
  </w:style>
  <w:style w:type="paragraph" w:customStyle="1" w:styleId="Tekstkomentarza1">
    <w:name w:val="Tekst komentarza1"/>
    <w:basedOn w:val="Normalny"/>
    <w:next w:val="Tekstkomentarza"/>
    <w:link w:val="TekstkomentarzaZnak"/>
    <w:uiPriority w:val="99"/>
    <w:unhideWhenUsed/>
    <w:rsid w:val="009E4211"/>
    <w:pPr>
      <w:spacing w:line="240" w:lineRule="auto"/>
    </w:pPr>
    <w:rPr>
      <w:sz w:val="20"/>
      <w:szCs w:val="20"/>
    </w:rPr>
  </w:style>
  <w:style w:type="character" w:customStyle="1" w:styleId="TekstkomentarzaZnak">
    <w:name w:val="Tekst komentarza Znak"/>
    <w:basedOn w:val="Domylnaczcionkaakapitu"/>
    <w:link w:val="Tekstkomentarza1"/>
    <w:uiPriority w:val="99"/>
    <w:rsid w:val="009E4211"/>
    <w:rPr>
      <w:sz w:val="20"/>
      <w:szCs w:val="20"/>
    </w:rPr>
  </w:style>
  <w:style w:type="paragraph" w:styleId="Bezodstpw">
    <w:name w:val="No Spacing"/>
    <w:uiPriority w:val="1"/>
    <w:rsid w:val="009E4211"/>
    <w:pPr>
      <w:spacing w:after="0" w:line="240" w:lineRule="auto"/>
    </w:pPr>
    <w:rPr>
      <w:lang w:eastAsia="pl-PL" w:bidi="pl-PL"/>
    </w:rPr>
  </w:style>
  <w:style w:type="character" w:customStyle="1" w:styleId="Text1Char">
    <w:name w:val="Text 1 Char"/>
    <w:link w:val="Text1"/>
    <w:locked/>
    <w:rsid w:val="009E4211"/>
    <w:rPr>
      <w:rFonts w:ascii="Times New Roman" w:hAnsi="Times New Roman"/>
      <w:sz w:val="24"/>
    </w:rPr>
  </w:style>
  <w:style w:type="paragraph" w:customStyle="1" w:styleId="Text1">
    <w:name w:val="Text 1"/>
    <w:basedOn w:val="Normalny"/>
    <w:link w:val="Text1Char"/>
    <w:rsid w:val="009E4211"/>
    <w:pPr>
      <w:spacing w:before="120" w:after="120" w:line="240" w:lineRule="auto"/>
      <w:ind w:left="850"/>
      <w:jc w:val="both"/>
    </w:pPr>
    <w:rPr>
      <w:rFonts w:ascii="Times New Roman" w:hAnsi="Times New Roman"/>
    </w:rPr>
  </w:style>
  <w:style w:type="paragraph" w:customStyle="1" w:styleId="Default">
    <w:name w:val="Default"/>
    <w:rsid w:val="009E4211"/>
    <w:pPr>
      <w:autoSpaceDE w:val="0"/>
      <w:autoSpaceDN w:val="0"/>
      <w:adjustRightInd w:val="0"/>
    </w:pPr>
    <w:rPr>
      <w:rFonts w:ascii="Times New Roman" w:eastAsia="Times New Roman" w:hAnsi="Times New Roman" w:cs="Times New Roman"/>
      <w:color w:val="000000"/>
      <w:sz w:val="24"/>
      <w:szCs w:val="24"/>
      <w:lang w:eastAsia="pl-PL" w:bidi="pl-PL"/>
    </w:rPr>
  </w:style>
  <w:style w:type="paragraph" w:customStyle="1" w:styleId="CM4">
    <w:name w:val="CM4"/>
    <w:basedOn w:val="Normalny"/>
    <w:next w:val="Normalny"/>
    <w:uiPriority w:val="99"/>
    <w:rsid w:val="009E4211"/>
    <w:pPr>
      <w:autoSpaceDE w:val="0"/>
      <w:autoSpaceDN w:val="0"/>
      <w:adjustRightInd w:val="0"/>
      <w:spacing w:after="0" w:line="240" w:lineRule="auto"/>
    </w:pPr>
    <w:rPr>
      <w:rFonts w:ascii="EUAlbertina" w:eastAsia="Times New Roman" w:hAnsi="EUAlbertina" w:cs="Times New Roman"/>
      <w:szCs w:val="24"/>
      <w:lang w:eastAsia="pl-PL" w:bidi="pl-PL"/>
    </w:rPr>
  </w:style>
  <w:style w:type="paragraph" w:customStyle="1" w:styleId="NumPar1">
    <w:name w:val="NumPar 1"/>
    <w:basedOn w:val="Normalny"/>
    <w:next w:val="Normalny"/>
    <w:rsid w:val="009E4211"/>
    <w:pPr>
      <w:spacing w:before="120" w:after="120" w:line="240" w:lineRule="auto"/>
      <w:ind w:left="850"/>
      <w:jc w:val="both"/>
    </w:pPr>
    <w:rPr>
      <w:rFonts w:ascii="Times New Roman" w:hAnsi="Times New Roman" w:cs="Times New Roman"/>
      <w:lang w:eastAsia="pl-PL" w:bidi="pl-PL"/>
    </w:rPr>
  </w:style>
  <w:style w:type="paragraph" w:customStyle="1" w:styleId="Point0number">
    <w:name w:val="Point 0 (number)"/>
    <w:basedOn w:val="Normalny"/>
    <w:rsid w:val="009E4211"/>
    <w:pPr>
      <w:numPr>
        <w:numId w:val="5"/>
      </w:numPr>
      <w:spacing w:before="120" w:after="120" w:line="240" w:lineRule="auto"/>
      <w:jc w:val="both"/>
    </w:pPr>
    <w:rPr>
      <w:rFonts w:ascii="Times New Roman" w:hAnsi="Times New Roman" w:cs="Times New Roman"/>
      <w:lang w:eastAsia="pl-PL" w:bidi="pl-PL"/>
    </w:rPr>
  </w:style>
  <w:style w:type="paragraph" w:customStyle="1" w:styleId="Point1number">
    <w:name w:val="Point 1 (number)"/>
    <w:basedOn w:val="Normalny"/>
    <w:rsid w:val="009E4211"/>
    <w:pPr>
      <w:numPr>
        <w:ilvl w:val="2"/>
        <w:numId w:val="5"/>
      </w:numPr>
      <w:spacing w:before="120" w:after="120" w:line="240" w:lineRule="auto"/>
      <w:jc w:val="both"/>
    </w:pPr>
    <w:rPr>
      <w:rFonts w:ascii="Times New Roman" w:hAnsi="Times New Roman" w:cs="Times New Roman"/>
      <w:lang w:eastAsia="pl-PL" w:bidi="pl-PL"/>
    </w:rPr>
  </w:style>
  <w:style w:type="paragraph" w:customStyle="1" w:styleId="Point2number">
    <w:name w:val="Point 2 (number)"/>
    <w:basedOn w:val="Normalny"/>
    <w:rsid w:val="009E4211"/>
    <w:pPr>
      <w:numPr>
        <w:ilvl w:val="4"/>
        <w:numId w:val="5"/>
      </w:numPr>
      <w:spacing w:before="120" w:after="120" w:line="240" w:lineRule="auto"/>
      <w:jc w:val="both"/>
    </w:pPr>
    <w:rPr>
      <w:rFonts w:ascii="Times New Roman" w:hAnsi="Times New Roman" w:cs="Times New Roman"/>
      <w:lang w:eastAsia="pl-PL" w:bidi="pl-PL"/>
    </w:rPr>
  </w:style>
  <w:style w:type="paragraph" w:customStyle="1" w:styleId="Point3number">
    <w:name w:val="Point 3 (number)"/>
    <w:basedOn w:val="Normalny"/>
    <w:rsid w:val="009E4211"/>
    <w:pPr>
      <w:numPr>
        <w:ilvl w:val="6"/>
        <w:numId w:val="5"/>
      </w:numPr>
      <w:spacing w:before="120" w:after="120" w:line="240" w:lineRule="auto"/>
      <w:jc w:val="both"/>
    </w:pPr>
    <w:rPr>
      <w:rFonts w:ascii="Times New Roman" w:hAnsi="Times New Roman" w:cs="Times New Roman"/>
      <w:lang w:eastAsia="pl-PL" w:bidi="pl-PL"/>
    </w:rPr>
  </w:style>
  <w:style w:type="paragraph" w:customStyle="1" w:styleId="Point0letter">
    <w:name w:val="Point 0 (letter)"/>
    <w:basedOn w:val="Normalny"/>
    <w:rsid w:val="009E4211"/>
    <w:pPr>
      <w:numPr>
        <w:ilvl w:val="1"/>
        <w:numId w:val="5"/>
      </w:numPr>
      <w:spacing w:before="120" w:after="120" w:line="240" w:lineRule="auto"/>
      <w:jc w:val="both"/>
    </w:pPr>
    <w:rPr>
      <w:rFonts w:ascii="Times New Roman" w:hAnsi="Times New Roman" w:cs="Times New Roman"/>
      <w:lang w:eastAsia="pl-PL" w:bidi="pl-PL"/>
    </w:rPr>
  </w:style>
  <w:style w:type="paragraph" w:customStyle="1" w:styleId="Point1letter">
    <w:name w:val="Point 1 (letter)"/>
    <w:basedOn w:val="Normalny"/>
    <w:rsid w:val="009E4211"/>
    <w:pPr>
      <w:numPr>
        <w:ilvl w:val="3"/>
        <w:numId w:val="5"/>
      </w:numPr>
      <w:spacing w:before="120" w:after="120" w:line="240" w:lineRule="auto"/>
      <w:jc w:val="both"/>
    </w:pPr>
    <w:rPr>
      <w:rFonts w:ascii="Times New Roman" w:hAnsi="Times New Roman" w:cs="Times New Roman"/>
      <w:lang w:eastAsia="pl-PL" w:bidi="pl-PL"/>
    </w:rPr>
  </w:style>
  <w:style w:type="paragraph" w:customStyle="1" w:styleId="Point3letter">
    <w:name w:val="Point 3 (letter)"/>
    <w:basedOn w:val="Normalny"/>
    <w:rsid w:val="009E4211"/>
    <w:pPr>
      <w:numPr>
        <w:ilvl w:val="7"/>
        <w:numId w:val="5"/>
      </w:numPr>
      <w:spacing w:before="120" w:after="120" w:line="240" w:lineRule="auto"/>
      <w:jc w:val="both"/>
    </w:pPr>
    <w:rPr>
      <w:rFonts w:ascii="Times New Roman" w:hAnsi="Times New Roman" w:cs="Times New Roman"/>
      <w:lang w:eastAsia="pl-PL" w:bidi="pl-PL"/>
    </w:rPr>
  </w:style>
  <w:style w:type="paragraph" w:customStyle="1" w:styleId="Point4letter">
    <w:name w:val="Point 4 (letter)"/>
    <w:basedOn w:val="Normalny"/>
    <w:rsid w:val="009E4211"/>
    <w:pPr>
      <w:numPr>
        <w:ilvl w:val="8"/>
        <w:numId w:val="5"/>
      </w:numPr>
      <w:spacing w:before="120" w:after="120" w:line="240" w:lineRule="auto"/>
      <w:jc w:val="both"/>
    </w:pPr>
    <w:rPr>
      <w:rFonts w:ascii="Times New Roman" w:hAnsi="Times New Roman" w:cs="Times New Roman"/>
      <w:lang w:eastAsia="pl-PL" w:bidi="pl-PL"/>
    </w:rPr>
  </w:style>
  <w:style w:type="character" w:styleId="Numerstrony">
    <w:name w:val="page number"/>
    <w:rsid w:val="009E4211"/>
  </w:style>
  <w:style w:type="paragraph" w:styleId="Tytu">
    <w:name w:val="Title"/>
    <w:basedOn w:val="Normalny"/>
    <w:link w:val="TytuZnak"/>
    <w:qFormat/>
    <w:rsid w:val="009E4211"/>
    <w:pPr>
      <w:spacing w:before="240" w:after="60" w:line="240" w:lineRule="auto"/>
      <w:jc w:val="center"/>
      <w:outlineLvl w:val="0"/>
    </w:pPr>
    <w:rPr>
      <w:rFonts w:eastAsia="Times New Roman" w:cs="Times New Roman"/>
      <w:b/>
      <w:kern w:val="28"/>
      <w:sz w:val="32"/>
      <w:lang w:eastAsia="pl-PL" w:bidi="pl-PL"/>
    </w:rPr>
  </w:style>
  <w:style w:type="character" w:customStyle="1" w:styleId="TytuZnak">
    <w:name w:val="Tytuł Znak"/>
    <w:basedOn w:val="Domylnaczcionkaakapitu"/>
    <w:link w:val="Tytu"/>
    <w:rsid w:val="009E4211"/>
    <w:rPr>
      <w:rFonts w:ascii="Arial" w:eastAsia="Times New Roman" w:hAnsi="Arial" w:cs="Times New Roman"/>
      <w:b/>
      <w:kern w:val="28"/>
      <w:sz w:val="32"/>
      <w:lang w:eastAsia="pl-PL" w:bidi="pl-PL"/>
    </w:rPr>
  </w:style>
  <w:style w:type="character" w:styleId="Hipercze">
    <w:name w:val="Hyperlink"/>
    <w:uiPriority w:val="99"/>
    <w:unhideWhenUsed/>
    <w:rsid w:val="009E4211"/>
    <w:rPr>
      <w:color w:val="0000FF"/>
      <w:u w:val="single"/>
    </w:rPr>
  </w:style>
  <w:style w:type="paragraph" w:styleId="Tekstkomentarza">
    <w:name w:val="annotation text"/>
    <w:basedOn w:val="Normalny"/>
    <w:link w:val="TekstkomentarzaZnak1"/>
    <w:uiPriority w:val="99"/>
    <w:unhideWhenUsed/>
    <w:rsid w:val="009E4211"/>
    <w:pPr>
      <w:spacing w:line="240" w:lineRule="auto"/>
    </w:pPr>
    <w:rPr>
      <w:sz w:val="20"/>
      <w:szCs w:val="20"/>
    </w:rPr>
  </w:style>
  <w:style w:type="character" w:customStyle="1" w:styleId="TekstkomentarzaZnak1">
    <w:name w:val="Tekst komentarza Znak1"/>
    <w:basedOn w:val="Domylnaczcionkaakapitu"/>
    <w:link w:val="Tekstkomentarza"/>
    <w:uiPriority w:val="99"/>
    <w:rsid w:val="009E4211"/>
    <w:rPr>
      <w:sz w:val="20"/>
      <w:szCs w:val="20"/>
    </w:rPr>
  </w:style>
  <w:style w:type="paragraph" w:styleId="Tematkomentarza">
    <w:name w:val="annotation subject"/>
    <w:basedOn w:val="Tekstkomentarza"/>
    <w:next w:val="Tekstkomentarza"/>
    <w:link w:val="TematkomentarzaZnak"/>
    <w:semiHidden/>
    <w:unhideWhenUsed/>
    <w:rsid w:val="009E4211"/>
    <w:rPr>
      <w:b/>
      <w:bCs/>
      <w:lang w:eastAsia="pl-PL" w:bidi="pl-PL"/>
    </w:rPr>
  </w:style>
  <w:style w:type="character" w:customStyle="1" w:styleId="TematkomentarzaZnak">
    <w:name w:val="Temat komentarza Znak"/>
    <w:basedOn w:val="TekstkomentarzaZnak1"/>
    <w:link w:val="Tematkomentarza"/>
    <w:semiHidden/>
    <w:rsid w:val="009E4211"/>
    <w:rPr>
      <w:b/>
      <w:bCs/>
      <w:sz w:val="20"/>
      <w:szCs w:val="20"/>
      <w:lang w:eastAsia="pl-PL" w:bidi="pl-PL"/>
    </w:rPr>
  </w:style>
  <w:style w:type="paragraph" w:styleId="Listapunktowana">
    <w:name w:val="List Bullet"/>
    <w:basedOn w:val="Normalny"/>
    <w:unhideWhenUsed/>
    <w:rsid w:val="009E4211"/>
    <w:pPr>
      <w:numPr>
        <w:numId w:val="6"/>
      </w:numPr>
      <w:spacing w:before="120" w:after="120" w:line="240" w:lineRule="auto"/>
      <w:contextualSpacing/>
      <w:jc w:val="both"/>
    </w:pPr>
    <w:rPr>
      <w:rFonts w:ascii="Times New Roman" w:eastAsia="Calibri" w:hAnsi="Times New Roman" w:cs="Times New Roman"/>
      <w:lang w:eastAsia="pl-PL" w:bidi="pl-PL"/>
    </w:rPr>
  </w:style>
  <w:style w:type="paragraph" w:styleId="Listapunktowana2">
    <w:name w:val="List Bullet 2"/>
    <w:basedOn w:val="Normalny"/>
    <w:unhideWhenUsed/>
    <w:rsid w:val="009E4211"/>
    <w:pPr>
      <w:numPr>
        <w:numId w:val="7"/>
      </w:numPr>
      <w:spacing w:before="120" w:after="120" w:line="240" w:lineRule="auto"/>
      <w:contextualSpacing/>
      <w:jc w:val="both"/>
    </w:pPr>
    <w:rPr>
      <w:rFonts w:ascii="Times New Roman" w:eastAsia="Calibri" w:hAnsi="Times New Roman" w:cs="Times New Roman"/>
      <w:lang w:eastAsia="pl-PL" w:bidi="pl-PL"/>
    </w:rPr>
  </w:style>
  <w:style w:type="paragraph" w:styleId="Listapunktowana3">
    <w:name w:val="List Bullet 3"/>
    <w:basedOn w:val="Normalny"/>
    <w:unhideWhenUsed/>
    <w:rsid w:val="009E4211"/>
    <w:pPr>
      <w:numPr>
        <w:numId w:val="8"/>
      </w:numPr>
      <w:spacing w:before="120" w:after="120" w:line="240" w:lineRule="auto"/>
      <w:contextualSpacing/>
      <w:jc w:val="both"/>
    </w:pPr>
    <w:rPr>
      <w:rFonts w:ascii="Times New Roman" w:eastAsia="Calibri" w:hAnsi="Times New Roman" w:cs="Times New Roman"/>
      <w:lang w:eastAsia="pl-PL" w:bidi="pl-PL"/>
    </w:rPr>
  </w:style>
  <w:style w:type="paragraph" w:styleId="Listapunktowana4">
    <w:name w:val="List Bullet 4"/>
    <w:basedOn w:val="Normalny"/>
    <w:unhideWhenUsed/>
    <w:rsid w:val="009E4211"/>
    <w:pPr>
      <w:numPr>
        <w:numId w:val="9"/>
      </w:numPr>
      <w:spacing w:before="120" w:after="120" w:line="240" w:lineRule="auto"/>
      <w:contextualSpacing/>
      <w:jc w:val="both"/>
    </w:pPr>
    <w:rPr>
      <w:rFonts w:ascii="Times New Roman" w:eastAsia="Calibri" w:hAnsi="Times New Roman" w:cs="Times New Roman"/>
      <w:lang w:eastAsia="pl-PL" w:bidi="pl-PL"/>
    </w:rPr>
  </w:style>
  <w:style w:type="paragraph" w:customStyle="1" w:styleId="AddressTL">
    <w:name w:val="AddressTL"/>
    <w:basedOn w:val="Normalny"/>
    <w:next w:val="Normalny"/>
    <w:rsid w:val="009E4211"/>
    <w:pPr>
      <w:spacing w:after="720" w:line="240" w:lineRule="auto"/>
    </w:pPr>
    <w:rPr>
      <w:rFonts w:ascii="Times New Roman" w:eastAsia="Times New Roman" w:hAnsi="Times New Roman" w:cs="Times New Roman"/>
      <w:lang w:eastAsia="pl-PL" w:bidi="pl-PL"/>
    </w:rPr>
  </w:style>
  <w:style w:type="paragraph" w:customStyle="1" w:styleId="AddressTR">
    <w:name w:val="AddressTR"/>
    <w:basedOn w:val="Normalny"/>
    <w:next w:val="Normalny"/>
    <w:rsid w:val="009E4211"/>
    <w:pPr>
      <w:spacing w:after="720" w:line="240" w:lineRule="auto"/>
      <w:ind w:left="5103"/>
    </w:pPr>
    <w:rPr>
      <w:rFonts w:ascii="Times New Roman" w:eastAsia="Times New Roman" w:hAnsi="Times New Roman" w:cs="Times New Roman"/>
      <w:lang w:eastAsia="pl-PL" w:bidi="pl-PL"/>
    </w:rPr>
  </w:style>
  <w:style w:type="paragraph" w:styleId="Tekstblokowy">
    <w:name w:val="Block Text"/>
    <w:basedOn w:val="Normalny"/>
    <w:rsid w:val="009E4211"/>
    <w:pPr>
      <w:spacing w:after="120" w:line="240" w:lineRule="auto"/>
      <w:ind w:left="1440" w:right="1440"/>
      <w:jc w:val="both"/>
    </w:pPr>
    <w:rPr>
      <w:rFonts w:ascii="Times New Roman" w:eastAsia="Times New Roman" w:hAnsi="Times New Roman" w:cs="Times New Roman"/>
      <w:lang w:eastAsia="pl-PL" w:bidi="pl-PL"/>
    </w:rPr>
  </w:style>
  <w:style w:type="paragraph" w:styleId="Tekstpodstawowy">
    <w:name w:val="Body Text"/>
    <w:basedOn w:val="Normalny"/>
    <w:link w:val="TekstpodstawowyZnak"/>
    <w:rsid w:val="009E4211"/>
    <w:pPr>
      <w:spacing w:after="120" w:line="240" w:lineRule="auto"/>
      <w:jc w:val="both"/>
    </w:pPr>
    <w:rPr>
      <w:rFonts w:ascii="Times New Roman" w:eastAsia="Times New Roman" w:hAnsi="Times New Roman" w:cs="Times New Roman"/>
      <w:lang w:eastAsia="pl-PL" w:bidi="pl-PL"/>
    </w:rPr>
  </w:style>
  <w:style w:type="character" w:customStyle="1" w:styleId="TekstpodstawowyZnak">
    <w:name w:val="Tekst podstawowy Znak"/>
    <w:basedOn w:val="Domylnaczcionkaakapitu"/>
    <w:link w:val="Tekstpodstawowy"/>
    <w:rsid w:val="009E4211"/>
    <w:rPr>
      <w:rFonts w:ascii="Times New Roman" w:eastAsia="Times New Roman" w:hAnsi="Times New Roman" w:cs="Times New Roman"/>
      <w:sz w:val="24"/>
      <w:lang w:eastAsia="pl-PL" w:bidi="pl-PL"/>
    </w:rPr>
  </w:style>
  <w:style w:type="paragraph" w:styleId="Tekstpodstawowy2">
    <w:name w:val="Body Text 2"/>
    <w:basedOn w:val="Normalny"/>
    <w:link w:val="Tekstpodstawowy2Znak"/>
    <w:rsid w:val="009E4211"/>
    <w:pPr>
      <w:spacing w:after="120" w:line="480" w:lineRule="auto"/>
      <w:jc w:val="both"/>
    </w:pPr>
    <w:rPr>
      <w:rFonts w:ascii="Times New Roman" w:eastAsia="Times New Roman" w:hAnsi="Times New Roman" w:cs="Times New Roman"/>
      <w:lang w:eastAsia="pl-PL" w:bidi="pl-PL"/>
    </w:rPr>
  </w:style>
  <w:style w:type="character" w:customStyle="1" w:styleId="Tekstpodstawowy2Znak">
    <w:name w:val="Tekst podstawowy 2 Znak"/>
    <w:basedOn w:val="Domylnaczcionkaakapitu"/>
    <w:link w:val="Tekstpodstawowy2"/>
    <w:rsid w:val="009E4211"/>
    <w:rPr>
      <w:rFonts w:ascii="Times New Roman" w:eastAsia="Times New Roman" w:hAnsi="Times New Roman" w:cs="Times New Roman"/>
      <w:sz w:val="24"/>
      <w:lang w:eastAsia="pl-PL" w:bidi="pl-PL"/>
    </w:rPr>
  </w:style>
  <w:style w:type="paragraph" w:styleId="Tekstpodstawowy3">
    <w:name w:val="Body Text 3"/>
    <w:basedOn w:val="Normalny"/>
    <w:link w:val="Tekstpodstawowy3Znak"/>
    <w:rsid w:val="009E4211"/>
    <w:pPr>
      <w:spacing w:after="120" w:line="240" w:lineRule="auto"/>
      <w:jc w:val="both"/>
    </w:pPr>
    <w:rPr>
      <w:rFonts w:ascii="Times New Roman" w:eastAsia="Times New Roman" w:hAnsi="Times New Roman" w:cs="Times New Roman"/>
      <w:sz w:val="16"/>
      <w:lang w:eastAsia="pl-PL" w:bidi="pl-PL"/>
    </w:rPr>
  </w:style>
  <w:style w:type="character" w:customStyle="1" w:styleId="Tekstpodstawowy3Znak">
    <w:name w:val="Tekst podstawowy 3 Znak"/>
    <w:basedOn w:val="Domylnaczcionkaakapitu"/>
    <w:link w:val="Tekstpodstawowy3"/>
    <w:rsid w:val="009E4211"/>
    <w:rPr>
      <w:rFonts w:ascii="Times New Roman" w:eastAsia="Times New Roman" w:hAnsi="Times New Roman" w:cs="Times New Roman"/>
      <w:sz w:val="16"/>
      <w:lang w:eastAsia="pl-PL" w:bidi="pl-PL"/>
    </w:rPr>
  </w:style>
  <w:style w:type="paragraph" w:styleId="Tekstpodstawowyzwciciem">
    <w:name w:val="Body Text First Indent"/>
    <w:basedOn w:val="Tekstpodstawowy"/>
    <w:link w:val="TekstpodstawowyzwciciemZnak"/>
    <w:rsid w:val="009E4211"/>
    <w:pPr>
      <w:ind w:firstLine="210"/>
    </w:pPr>
  </w:style>
  <w:style w:type="character" w:customStyle="1" w:styleId="TekstpodstawowyzwciciemZnak">
    <w:name w:val="Tekst podstawowy z wcięciem Znak"/>
    <w:basedOn w:val="TekstpodstawowyZnak"/>
    <w:link w:val="Tekstpodstawowyzwciciem"/>
    <w:rsid w:val="009E4211"/>
    <w:rPr>
      <w:rFonts w:ascii="Times New Roman" w:eastAsia="Times New Roman" w:hAnsi="Times New Roman" w:cs="Times New Roman"/>
      <w:sz w:val="24"/>
      <w:lang w:eastAsia="pl-PL" w:bidi="pl-PL"/>
    </w:rPr>
  </w:style>
  <w:style w:type="paragraph" w:styleId="Tekstpodstawowywcity">
    <w:name w:val="Body Text Indent"/>
    <w:basedOn w:val="Normalny"/>
    <w:link w:val="TekstpodstawowywcityZnak"/>
    <w:rsid w:val="009E4211"/>
    <w:pPr>
      <w:spacing w:after="120" w:line="240" w:lineRule="auto"/>
      <w:ind w:left="283"/>
      <w:jc w:val="both"/>
    </w:pPr>
    <w:rPr>
      <w:rFonts w:ascii="Times New Roman" w:eastAsia="Times New Roman" w:hAnsi="Times New Roman" w:cs="Times New Roman"/>
      <w:lang w:eastAsia="pl-PL" w:bidi="pl-PL"/>
    </w:rPr>
  </w:style>
  <w:style w:type="character" w:customStyle="1" w:styleId="TekstpodstawowywcityZnak">
    <w:name w:val="Tekst podstawowy wcięty Znak"/>
    <w:basedOn w:val="Domylnaczcionkaakapitu"/>
    <w:link w:val="Tekstpodstawowywcity"/>
    <w:rsid w:val="009E4211"/>
    <w:rPr>
      <w:rFonts w:ascii="Times New Roman" w:eastAsia="Times New Roman" w:hAnsi="Times New Roman" w:cs="Times New Roman"/>
      <w:sz w:val="24"/>
      <w:lang w:eastAsia="pl-PL" w:bidi="pl-PL"/>
    </w:rPr>
  </w:style>
  <w:style w:type="paragraph" w:styleId="Tekstpodstawowyzwciciem2">
    <w:name w:val="Body Text First Indent 2"/>
    <w:basedOn w:val="Tekstpodstawowywcity"/>
    <w:link w:val="Tekstpodstawowyzwciciem2Znak"/>
    <w:rsid w:val="009E4211"/>
    <w:pPr>
      <w:ind w:firstLine="210"/>
    </w:pPr>
  </w:style>
  <w:style w:type="character" w:customStyle="1" w:styleId="Tekstpodstawowyzwciciem2Znak">
    <w:name w:val="Tekst podstawowy z wcięciem 2 Znak"/>
    <w:basedOn w:val="TekstpodstawowywcityZnak"/>
    <w:link w:val="Tekstpodstawowyzwciciem2"/>
    <w:rsid w:val="009E4211"/>
    <w:rPr>
      <w:rFonts w:ascii="Times New Roman" w:eastAsia="Times New Roman" w:hAnsi="Times New Roman" w:cs="Times New Roman"/>
      <w:sz w:val="24"/>
      <w:lang w:eastAsia="pl-PL" w:bidi="pl-PL"/>
    </w:rPr>
  </w:style>
  <w:style w:type="paragraph" w:styleId="Tekstpodstawowywcity2">
    <w:name w:val="Body Text Indent 2"/>
    <w:basedOn w:val="Normalny"/>
    <w:link w:val="Tekstpodstawowywcity2Znak"/>
    <w:rsid w:val="009E4211"/>
    <w:pPr>
      <w:spacing w:after="120" w:line="480" w:lineRule="auto"/>
      <w:ind w:left="283"/>
      <w:jc w:val="both"/>
    </w:pPr>
    <w:rPr>
      <w:rFonts w:ascii="Times New Roman" w:eastAsia="Times New Roman" w:hAnsi="Times New Roman" w:cs="Times New Roman"/>
      <w:lang w:eastAsia="pl-PL" w:bidi="pl-PL"/>
    </w:rPr>
  </w:style>
  <w:style w:type="character" w:customStyle="1" w:styleId="Tekstpodstawowywcity2Znak">
    <w:name w:val="Tekst podstawowy wcięty 2 Znak"/>
    <w:basedOn w:val="Domylnaczcionkaakapitu"/>
    <w:link w:val="Tekstpodstawowywcity2"/>
    <w:rsid w:val="009E4211"/>
    <w:rPr>
      <w:rFonts w:ascii="Times New Roman" w:eastAsia="Times New Roman" w:hAnsi="Times New Roman" w:cs="Times New Roman"/>
      <w:sz w:val="24"/>
      <w:lang w:eastAsia="pl-PL" w:bidi="pl-PL"/>
    </w:rPr>
  </w:style>
  <w:style w:type="paragraph" w:styleId="Tekstpodstawowywcity3">
    <w:name w:val="Body Text Indent 3"/>
    <w:basedOn w:val="Normalny"/>
    <w:link w:val="Tekstpodstawowywcity3Znak"/>
    <w:rsid w:val="009E4211"/>
    <w:pPr>
      <w:spacing w:after="120" w:line="240" w:lineRule="auto"/>
      <w:ind w:left="283"/>
      <w:jc w:val="both"/>
    </w:pPr>
    <w:rPr>
      <w:rFonts w:ascii="Times New Roman" w:eastAsia="Times New Roman" w:hAnsi="Times New Roman" w:cs="Times New Roman"/>
      <w:sz w:val="16"/>
      <w:lang w:eastAsia="pl-PL" w:bidi="pl-PL"/>
    </w:rPr>
  </w:style>
  <w:style w:type="character" w:customStyle="1" w:styleId="Tekstpodstawowywcity3Znak">
    <w:name w:val="Tekst podstawowy wcięty 3 Znak"/>
    <w:basedOn w:val="Domylnaczcionkaakapitu"/>
    <w:link w:val="Tekstpodstawowywcity3"/>
    <w:rsid w:val="009E4211"/>
    <w:rPr>
      <w:rFonts w:ascii="Times New Roman" w:eastAsia="Times New Roman" w:hAnsi="Times New Roman" w:cs="Times New Roman"/>
      <w:sz w:val="16"/>
      <w:lang w:eastAsia="pl-PL" w:bidi="pl-PL"/>
    </w:rPr>
  </w:style>
  <w:style w:type="paragraph" w:styleId="Legenda">
    <w:name w:val="caption"/>
    <w:basedOn w:val="Normalny"/>
    <w:next w:val="Normalny"/>
    <w:rsid w:val="009E4211"/>
    <w:pPr>
      <w:spacing w:before="120" w:after="120" w:line="240" w:lineRule="auto"/>
      <w:jc w:val="both"/>
    </w:pPr>
    <w:rPr>
      <w:rFonts w:ascii="Times New Roman" w:eastAsia="Times New Roman" w:hAnsi="Times New Roman" w:cs="Times New Roman"/>
      <w:b/>
      <w:lang w:eastAsia="pl-PL" w:bidi="pl-PL"/>
    </w:rPr>
  </w:style>
  <w:style w:type="paragraph" w:styleId="Zwrotpoegnalny">
    <w:name w:val="Closing"/>
    <w:basedOn w:val="Normalny"/>
    <w:next w:val="Podpis"/>
    <w:link w:val="ZwrotpoegnalnyZnak"/>
    <w:rsid w:val="009E4211"/>
    <w:pPr>
      <w:tabs>
        <w:tab w:val="left" w:pos="5103"/>
      </w:tabs>
      <w:spacing w:before="240" w:after="240" w:line="240" w:lineRule="auto"/>
      <w:ind w:left="5103"/>
    </w:pPr>
    <w:rPr>
      <w:rFonts w:ascii="Times New Roman" w:eastAsia="Times New Roman" w:hAnsi="Times New Roman" w:cs="Times New Roman"/>
      <w:lang w:eastAsia="pl-PL" w:bidi="pl-PL"/>
    </w:rPr>
  </w:style>
  <w:style w:type="character" w:customStyle="1" w:styleId="ZwrotpoegnalnyZnak">
    <w:name w:val="Zwrot pożegnalny Znak"/>
    <w:basedOn w:val="Domylnaczcionkaakapitu"/>
    <w:link w:val="Zwrotpoegnalny"/>
    <w:rsid w:val="009E4211"/>
    <w:rPr>
      <w:rFonts w:ascii="Times New Roman" w:eastAsia="Times New Roman" w:hAnsi="Times New Roman" w:cs="Times New Roman"/>
      <w:sz w:val="24"/>
      <w:lang w:eastAsia="pl-PL" w:bidi="pl-PL"/>
    </w:rPr>
  </w:style>
  <w:style w:type="paragraph" w:styleId="Podpis">
    <w:name w:val="Signature"/>
    <w:basedOn w:val="Normalny"/>
    <w:next w:val="Contact"/>
    <w:link w:val="PodpisZnak"/>
    <w:uiPriority w:val="99"/>
    <w:rsid w:val="009E4211"/>
    <w:pPr>
      <w:tabs>
        <w:tab w:val="left" w:pos="5103"/>
      </w:tabs>
      <w:spacing w:before="1200" w:after="0" w:line="240" w:lineRule="auto"/>
      <w:ind w:left="5103"/>
      <w:jc w:val="center"/>
    </w:pPr>
    <w:rPr>
      <w:rFonts w:ascii="Times New Roman" w:eastAsia="Times New Roman" w:hAnsi="Times New Roman" w:cs="Times New Roman"/>
      <w:lang w:eastAsia="pl-PL" w:bidi="pl-PL"/>
    </w:rPr>
  </w:style>
  <w:style w:type="character" w:customStyle="1" w:styleId="PodpisZnak">
    <w:name w:val="Podpis Znak"/>
    <w:basedOn w:val="Domylnaczcionkaakapitu"/>
    <w:link w:val="Podpis"/>
    <w:uiPriority w:val="99"/>
    <w:rsid w:val="009E4211"/>
    <w:rPr>
      <w:rFonts w:ascii="Times New Roman" w:eastAsia="Times New Roman" w:hAnsi="Times New Roman" w:cs="Times New Roman"/>
      <w:sz w:val="24"/>
      <w:lang w:eastAsia="pl-PL" w:bidi="pl-PL"/>
    </w:rPr>
  </w:style>
  <w:style w:type="paragraph" w:customStyle="1" w:styleId="Enclosures">
    <w:name w:val="Enclosures"/>
    <w:basedOn w:val="Normalny"/>
    <w:next w:val="Participants"/>
    <w:rsid w:val="009E4211"/>
    <w:pPr>
      <w:keepNext/>
      <w:keepLines/>
      <w:tabs>
        <w:tab w:val="left" w:pos="5670"/>
      </w:tabs>
      <w:spacing w:before="480" w:after="0" w:line="240" w:lineRule="auto"/>
      <w:ind w:left="1985" w:hanging="1985"/>
    </w:pPr>
    <w:rPr>
      <w:rFonts w:ascii="Times New Roman" w:eastAsia="Times New Roman" w:hAnsi="Times New Roman" w:cs="Times New Roman"/>
      <w:lang w:eastAsia="pl-PL" w:bidi="pl-PL"/>
    </w:rPr>
  </w:style>
  <w:style w:type="paragraph" w:customStyle="1" w:styleId="Participants">
    <w:name w:val="Participants"/>
    <w:basedOn w:val="Normalny"/>
    <w:next w:val="Copies"/>
    <w:rsid w:val="009E4211"/>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lang w:eastAsia="pl-PL" w:bidi="pl-PL"/>
    </w:rPr>
  </w:style>
  <w:style w:type="paragraph" w:customStyle="1" w:styleId="Copies">
    <w:name w:val="Copies"/>
    <w:basedOn w:val="Normalny"/>
    <w:next w:val="Normalny"/>
    <w:rsid w:val="009E4211"/>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lang w:eastAsia="pl-PL" w:bidi="pl-PL"/>
    </w:rPr>
  </w:style>
  <w:style w:type="paragraph" w:styleId="Data">
    <w:name w:val="Date"/>
    <w:basedOn w:val="Normalny"/>
    <w:next w:val="References"/>
    <w:link w:val="DataZnak"/>
    <w:rsid w:val="009E4211"/>
    <w:pPr>
      <w:spacing w:after="0" w:line="240" w:lineRule="auto"/>
      <w:ind w:left="5103" w:right="-567"/>
    </w:pPr>
    <w:rPr>
      <w:rFonts w:ascii="Times New Roman" w:eastAsia="Times New Roman" w:hAnsi="Times New Roman" w:cs="Times New Roman"/>
      <w:lang w:eastAsia="pl-PL" w:bidi="pl-PL"/>
    </w:rPr>
  </w:style>
  <w:style w:type="character" w:customStyle="1" w:styleId="DataZnak">
    <w:name w:val="Data Znak"/>
    <w:basedOn w:val="Domylnaczcionkaakapitu"/>
    <w:link w:val="Data"/>
    <w:rsid w:val="009E4211"/>
    <w:rPr>
      <w:rFonts w:ascii="Times New Roman" w:eastAsia="Times New Roman" w:hAnsi="Times New Roman" w:cs="Times New Roman"/>
      <w:sz w:val="24"/>
      <w:lang w:eastAsia="pl-PL" w:bidi="pl-PL"/>
    </w:rPr>
  </w:style>
  <w:style w:type="paragraph" w:customStyle="1" w:styleId="References">
    <w:name w:val="References"/>
    <w:basedOn w:val="Normalny"/>
    <w:next w:val="AddressTR"/>
    <w:rsid w:val="009E4211"/>
    <w:pPr>
      <w:spacing w:after="240" w:line="240" w:lineRule="auto"/>
      <w:ind w:left="5103"/>
    </w:pPr>
    <w:rPr>
      <w:rFonts w:ascii="Times New Roman" w:eastAsia="Times New Roman" w:hAnsi="Times New Roman" w:cs="Times New Roman"/>
      <w:sz w:val="20"/>
      <w:lang w:eastAsia="pl-PL" w:bidi="pl-PL"/>
    </w:rPr>
  </w:style>
  <w:style w:type="paragraph" w:styleId="Mapadokumentu">
    <w:name w:val="Document Map"/>
    <w:basedOn w:val="Normalny"/>
    <w:link w:val="MapadokumentuZnak"/>
    <w:semiHidden/>
    <w:rsid w:val="009E4211"/>
    <w:pPr>
      <w:shd w:val="clear" w:color="auto" w:fill="000080"/>
      <w:spacing w:after="240" w:line="240" w:lineRule="auto"/>
      <w:jc w:val="both"/>
    </w:pPr>
    <w:rPr>
      <w:rFonts w:ascii="Tahoma" w:eastAsia="Times New Roman" w:hAnsi="Tahoma" w:cs="Times New Roman"/>
      <w:lang w:eastAsia="pl-PL" w:bidi="pl-PL"/>
    </w:rPr>
  </w:style>
  <w:style w:type="character" w:customStyle="1" w:styleId="MapadokumentuZnak">
    <w:name w:val="Mapa dokumentu Znak"/>
    <w:basedOn w:val="Domylnaczcionkaakapitu"/>
    <w:link w:val="Mapadokumentu"/>
    <w:semiHidden/>
    <w:rsid w:val="009E4211"/>
    <w:rPr>
      <w:rFonts w:ascii="Tahoma" w:eastAsia="Times New Roman" w:hAnsi="Tahoma" w:cs="Times New Roman"/>
      <w:sz w:val="24"/>
      <w:shd w:val="clear" w:color="auto" w:fill="000080"/>
      <w:lang w:eastAsia="pl-PL" w:bidi="pl-PL"/>
    </w:rPr>
  </w:style>
  <w:style w:type="paragraph" w:customStyle="1" w:styleId="DoubSign">
    <w:name w:val="DoubSign"/>
    <w:basedOn w:val="Normalny"/>
    <w:next w:val="Contact"/>
    <w:rsid w:val="009E4211"/>
    <w:pPr>
      <w:tabs>
        <w:tab w:val="left" w:pos="5103"/>
      </w:tabs>
      <w:spacing w:before="1200" w:after="0" w:line="240" w:lineRule="auto"/>
    </w:pPr>
    <w:rPr>
      <w:rFonts w:ascii="Times New Roman" w:eastAsia="Times New Roman" w:hAnsi="Times New Roman" w:cs="Times New Roman"/>
      <w:lang w:eastAsia="pl-PL" w:bidi="pl-PL"/>
    </w:rPr>
  </w:style>
  <w:style w:type="paragraph" w:styleId="Tekstprzypisukocowego">
    <w:name w:val="endnote text"/>
    <w:basedOn w:val="Normalny"/>
    <w:link w:val="TekstprzypisukocowegoZnak"/>
    <w:semiHidden/>
    <w:rsid w:val="009E4211"/>
    <w:pPr>
      <w:spacing w:after="240" w:line="240" w:lineRule="auto"/>
      <w:jc w:val="both"/>
    </w:pPr>
    <w:rPr>
      <w:rFonts w:ascii="Times New Roman" w:eastAsia="Times New Roman" w:hAnsi="Times New Roman" w:cs="Times New Roman"/>
      <w:sz w:val="20"/>
      <w:lang w:eastAsia="pl-PL" w:bidi="pl-PL"/>
    </w:rPr>
  </w:style>
  <w:style w:type="character" w:customStyle="1" w:styleId="TekstprzypisukocowegoZnak">
    <w:name w:val="Tekst przypisu końcowego Znak"/>
    <w:basedOn w:val="Domylnaczcionkaakapitu"/>
    <w:link w:val="Tekstprzypisukocowego"/>
    <w:semiHidden/>
    <w:rsid w:val="009E4211"/>
    <w:rPr>
      <w:rFonts w:ascii="Times New Roman" w:eastAsia="Times New Roman" w:hAnsi="Times New Roman" w:cs="Times New Roman"/>
      <w:sz w:val="20"/>
      <w:lang w:eastAsia="pl-PL" w:bidi="pl-PL"/>
    </w:rPr>
  </w:style>
  <w:style w:type="paragraph" w:styleId="Adresnakopercie">
    <w:name w:val="envelope address"/>
    <w:basedOn w:val="Normalny"/>
    <w:rsid w:val="009E4211"/>
    <w:pPr>
      <w:framePr w:w="7920" w:h="1980" w:hRule="exact" w:hSpace="180" w:wrap="auto" w:hAnchor="page" w:xAlign="center" w:yAlign="bottom"/>
      <w:spacing w:after="0" w:line="240" w:lineRule="auto"/>
      <w:jc w:val="both"/>
    </w:pPr>
    <w:rPr>
      <w:rFonts w:ascii="Times New Roman" w:eastAsia="Times New Roman" w:hAnsi="Times New Roman" w:cs="Times New Roman"/>
      <w:lang w:eastAsia="pl-PL" w:bidi="pl-PL"/>
    </w:rPr>
  </w:style>
  <w:style w:type="paragraph" w:styleId="Adreszwrotnynakopercie">
    <w:name w:val="envelope return"/>
    <w:basedOn w:val="Normalny"/>
    <w:rsid w:val="009E4211"/>
    <w:pPr>
      <w:spacing w:after="0" w:line="240" w:lineRule="auto"/>
      <w:jc w:val="both"/>
    </w:pPr>
    <w:rPr>
      <w:rFonts w:ascii="Times New Roman" w:eastAsia="Times New Roman" w:hAnsi="Times New Roman" w:cs="Times New Roman"/>
      <w:sz w:val="20"/>
      <w:lang w:eastAsia="pl-PL" w:bidi="pl-PL"/>
    </w:rPr>
  </w:style>
  <w:style w:type="paragraph" w:styleId="Indeks1">
    <w:name w:val="index 1"/>
    <w:basedOn w:val="Normalny"/>
    <w:next w:val="Normalny"/>
    <w:autoRedefine/>
    <w:semiHidden/>
    <w:rsid w:val="009E4211"/>
    <w:pPr>
      <w:spacing w:after="240" w:line="240" w:lineRule="auto"/>
      <w:ind w:left="240" w:hanging="240"/>
      <w:jc w:val="both"/>
    </w:pPr>
    <w:rPr>
      <w:rFonts w:ascii="Times New Roman" w:eastAsia="Times New Roman" w:hAnsi="Times New Roman" w:cs="Times New Roman"/>
      <w:lang w:eastAsia="pl-PL" w:bidi="pl-PL"/>
    </w:rPr>
  </w:style>
  <w:style w:type="paragraph" w:styleId="Indeks2">
    <w:name w:val="index 2"/>
    <w:basedOn w:val="Normalny"/>
    <w:next w:val="Normalny"/>
    <w:autoRedefine/>
    <w:semiHidden/>
    <w:rsid w:val="009E4211"/>
    <w:pPr>
      <w:spacing w:after="240" w:line="240" w:lineRule="auto"/>
      <w:ind w:left="480" w:hanging="240"/>
      <w:jc w:val="both"/>
    </w:pPr>
    <w:rPr>
      <w:rFonts w:ascii="Times New Roman" w:eastAsia="Times New Roman" w:hAnsi="Times New Roman" w:cs="Times New Roman"/>
      <w:lang w:eastAsia="pl-PL" w:bidi="pl-PL"/>
    </w:rPr>
  </w:style>
  <w:style w:type="paragraph" w:styleId="Indeks3">
    <w:name w:val="index 3"/>
    <w:basedOn w:val="Normalny"/>
    <w:next w:val="Normalny"/>
    <w:autoRedefine/>
    <w:semiHidden/>
    <w:rsid w:val="009E4211"/>
    <w:pPr>
      <w:spacing w:after="240" w:line="240" w:lineRule="auto"/>
      <w:ind w:left="720" w:hanging="240"/>
      <w:jc w:val="both"/>
    </w:pPr>
    <w:rPr>
      <w:rFonts w:ascii="Times New Roman" w:eastAsia="Times New Roman" w:hAnsi="Times New Roman" w:cs="Times New Roman"/>
      <w:lang w:eastAsia="pl-PL" w:bidi="pl-PL"/>
    </w:rPr>
  </w:style>
  <w:style w:type="paragraph" w:styleId="Indeks4">
    <w:name w:val="index 4"/>
    <w:basedOn w:val="Normalny"/>
    <w:next w:val="Normalny"/>
    <w:autoRedefine/>
    <w:semiHidden/>
    <w:rsid w:val="009E4211"/>
    <w:pPr>
      <w:spacing w:after="240" w:line="240" w:lineRule="auto"/>
      <w:ind w:left="960" w:hanging="240"/>
      <w:jc w:val="both"/>
    </w:pPr>
    <w:rPr>
      <w:rFonts w:ascii="Times New Roman" w:eastAsia="Times New Roman" w:hAnsi="Times New Roman" w:cs="Times New Roman"/>
      <w:lang w:eastAsia="pl-PL" w:bidi="pl-PL"/>
    </w:rPr>
  </w:style>
  <w:style w:type="paragraph" w:styleId="Indeks5">
    <w:name w:val="index 5"/>
    <w:basedOn w:val="Normalny"/>
    <w:next w:val="Normalny"/>
    <w:autoRedefine/>
    <w:semiHidden/>
    <w:rsid w:val="009E4211"/>
    <w:pPr>
      <w:spacing w:after="240" w:line="240" w:lineRule="auto"/>
      <w:ind w:left="1200" w:hanging="240"/>
      <w:jc w:val="both"/>
    </w:pPr>
    <w:rPr>
      <w:rFonts w:ascii="Times New Roman" w:eastAsia="Times New Roman" w:hAnsi="Times New Roman" w:cs="Times New Roman"/>
      <w:lang w:eastAsia="pl-PL" w:bidi="pl-PL"/>
    </w:rPr>
  </w:style>
  <w:style w:type="paragraph" w:styleId="Indeks6">
    <w:name w:val="index 6"/>
    <w:basedOn w:val="Normalny"/>
    <w:next w:val="Normalny"/>
    <w:autoRedefine/>
    <w:semiHidden/>
    <w:rsid w:val="009E4211"/>
    <w:pPr>
      <w:spacing w:after="240" w:line="240" w:lineRule="auto"/>
      <w:ind w:left="1440" w:hanging="240"/>
      <w:jc w:val="both"/>
    </w:pPr>
    <w:rPr>
      <w:rFonts w:ascii="Times New Roman" w:eastAsia="Times New Roman" w:hAnsi="Times New Roman" w:cs="Times New Roman"/>
      <w:lang w:eastAsia="pl-PL" w:bidi="pl-PL"/>
    </w:rPr>
  </w:style>
  <w:style w:type="paragraph" w:styleId="Indeks7">
    <w:name w:val="index 7"/>
    <w:basedOn w:val="Normalny"/>
    <w:next w:val="Normalny"/>
    <w:autoRedefine/>
    <w:semiHidden/>
    <w:rsid w:val="009E4211"/>
    <w:pPr>
      <w:spacing w:after="240" w:line="240" w:lineRule="auto"/>
      <w:ind w:left="1680" w:hanging="240"/>
      <w:jc w:val="both"/>
    </w:pPr>
    <w:rPr>
      <w:rFonts w:ascii="Times New Roman" w:eastAsia="Times New Roman" w:hAnsi="Times New Roman" w:cs="Times New Roman"/>
      <w:lang w:eastAsia="pl-PL" w:bidi="pl-PL"/>
    </w:rPr>
  </w:style>
  <w:style w:type="paragraph" w:styleId="Indeks8">
    <w:name w:val="index 8"/>
    <w:basedOn w:val="Normalny"/>
    <w:next w:val="Normalny"/>
    <w:autoRedefine/>
    <w:semiHidden/>
    <w:rsid w:val="009E4211"/>
    <w:pPr>
      <w:spacing w:after="240" w:line="240" w:lineRule="auto"/>
      <w:ind w:left="1920" w:hanging="240"/>
      <w:jc w:val="both"/>
    </w:pPr>
    <w:rPr>
      <w:rFonts w:ascii="Times New Roman" w:eastAsia="Times New Roman" w:hAnsi="Times New Roman" w:cs="Times New Roman"/>
      <w:lang w:eastAsia="pl-PL" w:bidi="pl-PL"/>
    </w:rPr>
  </w:style>
  <w:style w:type="paragraph" w:styleId="Indeks9">
    <w:name w:val="index 9"/>
    <w:basedOn w:val="Normalny"/>
    <w:next w:val="Normalny"/>
    <w:autoRedefine/>
    <w:semiHidden/>
    <w:rsid w:val="009E4211"/>
    <w:pPr>
      <w:spacing w:after="240" w:line="240" w:lineRule="auto"/>
      <w:ind w:left="2160" w:hanging="240"/>
      <w:jc w:val="both"/>
    </w:pPr>
    <w:rPr>
      <w:rFonts w:ascii="Times New Roman" w:eastAsia="Times New Roman" w:hAnsi="Times New Roman" w:cs="Times New Roman"/>
      <w:lang w:eastAsia="pl-PL" w:bidi="pl-PL"/>
    </w:rPr>
  </w:style>
  <w:style w:type="paragraph" w:styleId="Nagwekindeksu">
    <w:name w:val="index heading"/>
    <w:basedOn w:val="Normalny"/>
    <w:next w:val="Indeks1"/>
    <w:semiHidden/>
    <w:rsid w:val="009E4211"/>
    <w:pPr>
      <w:spacing w:after="240" w:line="240" w:lineRule="auto"/>
      <w:jc w:val="both"/>
    </w:pPr>
    <w:rPr>
      <w:rFonts w:eastAsia="Times New Roman" w:cs="Times New Roman"/>
      <w:b/>
      <w:lang w:eastAsia="pl-PL" w:bidi="pl-PL"/>
    </w:rPr>
  </w:style>
  <w:style w:type="paragraph" w:styleId="Lista">
    <w:name w:val="List"/>
    <w:basedOn w:val="Normalny"/>
    <w:rsid w:val="009E4211"/>
    <w:pPr>
      <w:spacing w:after="240" w:line="240" w:lineRule="auto"/>
      <w:ind w:left="283" w:hanging="283"/>
      <w:jc w:val="both"/>
    </w:pPr>
    <w:rPr>
      <w:rFonts w:ascii="Times New Roman" w:eastAsia="Times New Roman" w:hAnsi="Times New Roman" w:cs="Times New Roman"/>
      <w:lang w:eastAsia="pl-PL" w:bidi="pl-PL"/>
    </w:rPr>
  </w:style>
  <w:style w:type="paragraph" w:styleId="Lista2">
    <w:name w:val="List 2"/>
    <w:basedOn w:val="Normalny"/>
    <w:rsid w:val="009E4211"/>
    <w:pPr>
      <w:spacing w:after="240" w:line="240" w:lineRule="auto"/>
      <w:ind w:left="566" w:hanging="283"/>
      <w:jc w:val="both"/>
    </w:pPr>
    <w:rPr>
      <w:rFonts w:ascii="Times New Roman" w:eastAsia="Times New Roman" w:hAnsi="Times New Roman" w:cs="Times New Roman"/>
      <w:lang w:eastAsia="pl-PL" w:bidi="pl-PL"/>
    </w:rPr>
  </w:style>
  <w:style w:type="paragraph" w:styleId="Lista3">
    <w:name w:val="List 3"/>
    <w:basedOn w:val="Normalny"/>
    <w:rsid w:val="009E4211"/>
    <w:pPr>
      <w:spacing w:after="240" w:line="240" w:lineRule="auto"/>
      <w:ind w:left="849" w:hanging="283"/>
      <w:jc w:val="both"/>
    </w:pPr>
    <w:rPr>
      <w:rFonts w:ascii="Times New Roman" w:eastAsia="Times New Roman" w:hAnsi="Times New Roman" w:cs="Times New Roman"/>
      <w:lang w:eastAsia="pl-PL" w:bidi="pl-PL"/>
    </w:rPr>
  </w:style>
  <w:style w:type="paragraph" w:styleId="Lista4">
    <w:name w:val="List 4"/>
    <w:basedOn w:val="Normalny"/>
    <w:rsid w:val="009E4211"/>
    <w:pPr>
      <w:spacing w:after="240" w:line="240" w:lineRule="auto"/>
      <w:ind w:left="1132" w:hanging="283"/>
      <w:jc w:val="both"/>
    </w:pPr>
    <w:rPr>
      <w:rFonts w:ascii="Times New Roman" w:eastAsia="Times New Roman" w:hAnsi="Times New Roman" w:cs="Times New Roman"/>
      <w:lang w:eastAsia="pl-PL" w:bidi="pl-PL"/>
    </w:rPr>
  </w:style>
  <w:style w:type="paragraph" w:styleId="Lista5">
    <w:name w:val="List 5"/>
    <w:basedOn w:val="Normalny"/>
    <w:rsid w:val="009E4211"/>
    <w:pPr>
      <w:spacing w:after="240" w:line="240" w:lineRule="auto"/>
      <w:ind w:left="1415" w:hanging="283"/>
      <w:jc w:val="both"/>
    </w:pPr>
    <w:rPr>
      <w:rFonts w:ascii="Times New Roman" w:eastAsia="Times New Roman" w:hAnsi="Times New Roman" w:cs="Times New Roman"/>
      <w:lang w:eastAsia="pl-PL" w:bidi="pl-PL"/>
    </w:rPr>
  </w:style>
  <w:style w:type="paragraph" w:styleId="Listapunktowana5">
    <w:name w:val="List Bullet 5"/>
    <w:basedOn w:val="Normalny"/>
    <w:autoRedefine/>
    <w:rsid w:val="009E4211"/>
    <w:pPr>
      <w:numPr>
        <w:numId w:val="10"/>
      </w:numPr>
      <w:spacing w:after="240" w:line="240" w:lineRule="auto"/>
      <w:jc w:val="both"/>
    </w:pPr>
    <w:rPr>
      <w:rFonts w:ascii="Times New Roman" w:eastAsia="Times New Roman" w:hAnsi="Times New Roman" w:cs="Times New Roman"/>
      <w:lang w:eastAsia="pl-PL" w:bidi="pl-PL"/>
    </w:rPr>
  </w:style>
  <w:style w:type="paragraph" w:styleId="Lista-kontynuacja">
    <w:name w:val="List Continue"/>
    <w:basedOn w:val="Normalny"/>
    <w:rsid w:val="009E4211"/>
    <w:pPr>
      <w:spacing w:after="120" w:line="240" w:lineRule="auto"/>
      <w:ind w:left="283"/>
      <w:jc w:val="both"/>
    </w:pPr>
    <w:rPr>
      <w:rFonts w:ascii="Times New Roman" w:eastAsia="Times New Roman" w:hAnsi="Times New Roman" w:cs="Times New Roman"/>
      <w:lang w:eastAsia="pl-PL" w:bidi="pl-PL"/>
    </w:rPr>
  </w:style>
  <w:style w:type="paragraph" w:styleId="Lista-kontynuacja2">
    <w:name w:val="List Continue 2"/>
    <w:basedOn w:val="Normalny"/>
    <w:rsid w:val="009E4211"/>
    <w:pPr>
      <w:spacing w:after="120" w:line="240" w:lineRule="auto"/>
      <w:ind w:left="566"/>
      <w:jc w:val="both"/>
    </w:pPr>
    <w:rPr>
      <w:rFonts w:ascii="Times New Roman" w:eastAsia="Times New Roman" w:hAnsi="Times New Roman" w:cs="Times New Roman"/>
      <w:lang w:eastAsia="pl-PL" w:bidi="pl-PL"/>
    </w:rPr>
  </w:style>
  <w:style w:type="paragraph" w:styleId="Lista-kontynuacja3">
    <w:name w:val="List Continue 3"/>
    <w:basedOn w:val="Normalny"/>
    <w:rsid w:val="009E4211"/>
    <w:pPr>
      <w:spacing w:after="120" w:line="240" w:lineRule="auto"/>
      <w:ind w:left="849"/>
      <w:jc w:val="both"/>
    </w:pPr>
    <w:rPr>
      <w:rFonts w:ascii="Times New Roman" w:eastAsia="Times New Roman" w:hAnsi="Times New Roman" w:cs="Times New Roman"/>
      <w:lang w:eastAsia="pl-PL" w:bidi="pl-PL"/>
    </w:rPr>
  </w:style>
  <w:style w:type="paragraph" w:styleId="Lista-kontynuacja4">
    <w:name w:val="List Continue 4"/>
    <w:basedOn w:val="Normalny"/>
    <w:rsid w:val="009E4211"/>
    <w:pPr>
      <w:spacing w:after="120" w:line="240" w:lineRule="auto"/>
      <w:ind w:left="1132"/>
      <w:jc w:val="both"/>
    </w:pPr>
    <w:rPr>
      <w:rFonts w:ascii="Times New Roman" w:eastAsia="Times New Roman" w:hAnsi="Times New Roman" w:cs="Times New Roman"/>
      <w:lang w:eastAsia="pl-PL" w:bidi="pl-PL"/>
    </w:rPr>
  </w:style>
  <w:style w:type="paragraph" w:styleId="Lista-kontynuacja5">
    <w:name w:val="List Continue 5"/>
    <w:basedOn w:val="Normalny"/>
    <w:rsid w:val="009E4211"/>
    <w:pPr>
      <w:spacing w:after="120" w:line="240" w:lineRule="auto"/>
      <w:ind w:left="1415"/>
      <w:jc w:val="both"/>
    </w:pPr>
    <w:rPr>
      <w:rFonts w:ascii="Times New Roman" w:eastAsia="Times New Roman" w:hAnsi="Times New Roman" w:cs="Times New Roman"/>
      <w:lang w:eastAsia="pl-PL" w:bidi="pl-PL"/>
    </w:rPr>
  </w:style>
  <w:style w:type="paragraph" w:styleId="Listanumerowana">
    <w:name w:val="List Number"/>
    <w:basedOn w:val="Normalny"/>
    <w:rsid w:val="009E4211"/>
    <w:pPr>
      <w:numPr>
        <w:numId w:val="17"/>
      </w:numPr>
      <w:spacing w:after="240" w:line="240" w:lineRule="auto"/>
      <w:jc w:val="both"/>
    </w:pPr>
    <w:rPr>
      <w:rFonts w:ascii="Times New Roman" w:eastAsia="Times New Roman" w:hAnsi="Times New Roman" w:cs="Times New Roman"/>
      <w:lang w:eastAsia="pl-PL" w:bidi="pl-PL"/>
    </w:rPr>
  </w:style>
  <w:style w:type="paragraph" w:styleId="Listanumerowana2">
    <w:name w:val="List Number 2"/>
    <w:basedOn w:val="Text2"/>
    <w:rsid w:val="009E4211"/>
    <w:pPr>
      <w:numPr>
        <w:numId w:val="19"/>
      </w:numPr>
      <w:spacing w:before="0" w:after="240"/>
    </w:pPr>
    <w:rPr>
      <w:rFonts w:eastAsia="Times New Roman"/>
    </w:rPr>
  </w:style>
  <w:style w:type="paragraph" w:styleId="Listanumerowana3">
    <w:name w:val="List Number 3"/>
    <w:basedOn w:val="Text3"/>
    <w:rsid w:val="009E4211"/>
    <w:pPr>
      <w:numPr>
        <w:numId w:val="20"/>
      </w:numPr>
      <w:spacing w:before="0" w:after="240"/>
    </w:pPr>
    <w:rPr>
      <w:rFonts w:eastAsia="Times New Roman"/>
    </w:rPr>
  </w:style>
  <w:style w:type="paragraph" w:styleId="Listanumerowana4">
    <w:name w:val="List Number 4"/>
    <w:basedOn w:val="Text4"/>
    <w:rsid w:val="009E4211"/>
    <w:pPr>
      <w:numPr>
        <w:numId w:val="21"/>
      </w:numPr>
      <w:spacing w:before="0" w:after="240"/>
    </w:pPr>
    <w:rPr>
      <w:rFonts w:eastAsia="Times New Roman"/>
    </w:rPr>
  </w:style>
  <w:style w:type="paragraph" w:styleId="Listanumerowana5">
    <w:name w:val="List Number 5"/>
    <w:basedOn w:val="Normalny"/>
    <w:rsid w:val="009E4211"/>
    <w:pPr>
      <w:numPr>
        <w:numId w:val="11"/>
      </w:numPr>
      <w:spacing w:after="240" w:line="240" w:lineRule="auto"/>
      <w:jc w:val="both"/>
    </w:pPr>
    <w:rPr>
      <w:rFonts w:ascii="Times New Roman" w:eastAsia="Times New Roman" w:hAnsi="Times New Roman" w:cs="Times New Roman"/>
      <w:lang w:eastAsia="pl-PL" w:bidi="pl-PL"/>
    </w:rPr>
  </w:style>
  <w:style w:type="paragraph" w:styleId="Tekstmakra">
    <w:name w:val="macro"/>
    <w:link w:val="TekstmakraZnak"/>
    <w:semiHidden/>
    <w:rsid w:val="009E421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lang w:eastAsia="pl-PL" w:bidi="pl-PL"/>
    </w:rPr>
  </w:style>
  <w:style w:type="character" w:customStyle="1" w:styleId="TekstmakraZnak">
    <w:name w:val="Tekst makra Znak"/>
    <w:basedOn w:val="Domylnaczcionkaakapitu"/>
    <w:link w:val="Tekstmakra"/>
    <w:semiHidden/>
    <w:rsid w:val="009E4211"/>
    <w:rPr>
      <w:rFonts w:ascii="Courier New" w:eastAsia="Times New Roman" w:hAnsi="Courier New" w:cs="Times New Roman"/>
      <w:lang w:eastAsia="pl-PL" w:bidi="pl-PL"/>
    </w:rPr>
  </w:style>
  <w:style w:type="paragraph" w:styleId="Nagwekwiadomoci">
    <w:name w:val="Message Header"/>
    <w:basedOn w:val="Normalny"/>
    <w:link w:val="NagwekwiadomociZnak"/>
    <w:rsid w:val="009E4211"/>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eastAsia="Times New Roman" w:cs="Times New Roman"/>
      <w:lang w:eastAsia="pl-PL" w:bidi="pl-PL"/>
    </w:rPr>
  </w:style>
  <w:style w:type="character" w:customStyle="1" w:styleId="NagwekwiadomociZnak">
    <w:name w:val="Nagłówek wiadomości Znak"/>
    <w:basedOn w:val="Domylnaczcionkaakapitu"/>
    <w:link w:val="Nagwekwiadomoci"/>
    <w:rsid w:val="009E4211"/>
    <w:rPr>
      <w:rFonts w:ascii="Arial" w:eastAsia="Times New Roman" w:hAnsi="Arial" w:cs="Times New Roman"/>
      <w:sz w:val="24"/>
      <w:shd w:val="pct20" w:color="auto" w:fill="auto"/>
      <w:lang w:eastAsia="pl-PL" w:bidi="pl-PL"/>
    </w:rPr>
  </w:style>
  <w:style w:type="paragraph" w:styleId="Wcicienormalne">
    <w:name w:val="Normal Indent"/>
    <w:basedOn w:val="Normalny"/>
    <w:rsid w:val="009E4211"/>
    <w:pPr>
      <w:spacing w:after="240" w:line="240" w:lineRule="auto"/>
      <w:ind w:left="720"/>
      <w:jc w:val="both"/>
    </w:pPr>
    <w:rPr>
      <w:rFonts w:ascii="Times New Roman" w:eastAsia="Times New Roman" w:hAnsi="Times New Roman" w:cs="Times New Roman"/>
      <w:lang w:eastAsia="pl-PL" w:bidi="pl-PL"/>
    </w:rPr>
  </w:style>
  <w:style w:type="paragraph" w:styleId="Nagweknotatki">
    <w:name w:val="Note Heading"/>
    <w:basedOn w:val="Normalny"/>
    <w:next w:val="Normalny"/>
    <w:link w:val="NagweknotatkiZnak"/>
    <w:rsid w:val="009E4211"/>
    <w:pPr>
      <w:spacing w:after="240" w:line="240" w:lineRule="auto"/>
      <w:jc w:val="both"/>
    </w:pPr>
    <w:rPr>
      <w:rFonts w:ascii="Times New Roman" w:eastAsia="Times New Roman" w:hAnsi="Times New Roman" w:cs="Times New Roman"/>
      <w:lang w:eastAsia="pl-PL" w:bidi="pl-PL"/>
    </w:rPr>
  </w:style>
  <w:style w:type="character" w:customStyle="1" w:styleId="NagweknotatkiZnak">
    <w:name w:val="Nagłówek notatki Znak"/>
    <w:basedOn w:val="Domylnaczcionkaakapitu"/>
    <w:link w:val="Nagweknotatki"/>
    <w:rsid w:val="009E4211"/>
    <w:rPr>
      <w:rFonts w:ascii="Times New Roman" w:eastAsia="Times New Roman" w:hAnsi="Times New Roman" w:cs="Times New Roman"/>
      <w:sz w:val="24"/>
      <w:lang w:eastAsia="pl-PL" w:bidi="pl-PL"/>
    </w:rPr>
  </w:style>
  <w:style w:type="paragraph" w:customStyle="1" w:styleId="NoteHead">
    <w:name w:val="NoteHead"/>
    <w:basedOn w:val="Normalny"/>
    <w:next w:val="Subject"/>
    <w:rsid w:val="009E4211"/>
    <w:pPr>
      <w:spacing w:before="720" w:after="720" w:line="240" w:lineRule="auto"/>
      <w:jc w:val="center"/>
    </w:pPr>
    <w:rPr>
      <w:rFonts w:ascii="Times New Roman" w:eastAsia="Times New Roman" w:hAnsi="Times New Roman" w:cs="Times New Roman"/>
      <w:b/>
      <w:smallCaps/>
      <w:lang w:eastAsia="pl-PL" w:bidi="pl-PL"/>
    </w:rPr>
  </w:style>
  <w:style w:type="paragraph" w:customStyle="1" w:styleId="Subject">
    <w:name w:val="Subject"/>
    <w:basedOn w:val="Normalny"/>
    <w:next w:val="Normalny"/>
    <w:rsid w:val="009E4211"/>
    <w:pPr>
      <w:spacing w:after="480" w:line="240" w:lineRule="auto"/>
      <w:ind w:left="1531" w:hanging="1531"/>
    </w:pPr>
    <w:rPr>
      <w:rFonts w:ascii="Times New Roman" w:eastAsia="Times New Roman" w:hAnsi="Times New Roman" w:cs="Times New Roman"/>
      <w:b/>
      <w:lang w:eastAsia="pl-PL" w:bidi="pl-PL"/>
    </w:rPr>
  </w:style>
  <w:style w:type="paragraph" w:customStyle="1" w:styleId="NoteList">
    <w:name w:val="NoteList"/>
    <w:basedOn w:val="Normalny"/>
    <w:next w:val="Subject"/>
    <w:rsid w:val="009E4211"/>
    <w:pPr>
      <w:tabs>
        <w:tab w:val="left" w:pos="5823"/>
      </w:tabs>
      <w:spacing w:before="720" w:after="720" w:line="240" w:lineRule="auto"/>
      <w:ind w:left="5104" w:hanging="3119"/>
    </w:pPr>
    <w:rPr>
      <w:rFonts w:ascii="Times New Roman" w:eastAsia="Times New Roman" w:hAnsi="Times New Roman" w:cs="Times New Roman"/>
      <w:b/>
      <w:smallCaps/>
      <w:lang w:eastAsia="pl-PL" w:bidi="pl-PL"/>
    </w:rPr>
  </w:style>
  <w:style w:type="paragraph" w:styleId="Zwykytekst">
    <w:name w:val="Plain Text"/>
    <w:basedOn w:val="Normalny"/>
    <w:link w:val="ZwykytekstZnak"/>
    <w:rsid w:val="009E4211"/>
    <w:pPr>
      <w:spacing w:after="240" w:line="240" w:lineRule="auto"/>
      <w:jc w:val="both"/>
    </w:pPr>
    <w:rPr>
      <w:rFonts w:ascii="Courier New" w:eastAsia="Times New Roman" w:hAnsi="Courier New" w:cs="Times New Roman"/>
      <w:sz w:val="20"/>
      <w:lang w:eastAsia="pl-PL" w:bidi="pl-PL"/>
    </w:rPr>
  </w:style>
  <w:style w:type="character" w:customStyle="1" w:styleId="ZwykytekstZnak">
    <w:name w:val="Zwykły tekst Znak"/>
    <w:basedOn w:val="Domylnaczcionkaakapitu"/>
    <w:link w:val="Zwykytekst"/>
    <w:rsid w:val="009E4211"/>
    <w:rPr>
      <w:rFonts w:ascii="Courier New" w:eastAsia="Times New Roman" w:hAnsi="Courier New" w:cs="Times New Roman"/>
      <w:sz w:val="20"/>
      <w:lang w:eastAsia="pl-PL" w:bidi="pl-PL"/>
    </w:rPr>
  </w:style>
  <w:style w:type="paragraph" w:styleId="Zwrotgrzecznociowy">
    <w:name w:val="Salutation"/>
    <w:basedOn w:val="Normalny"/>
    <w:next w:val="Normalny"/>
    <w:link w:val="ZwrotgrzecznociowyZnak"/>
    <w:rsid w:val="009E4211"/>
    <w:pPr>
      <w:spacing w:after="240" w:line="240" w:lineRule="auto"/>
      <w:jc w:val="both"/>
    </w:pPr>
    <w:rPr>
      <w:rFonts w:ascii="Times New Roman" w:eastAsia="Times New Roman" w:hAnsi="Times New Roman" w:cs="Times New Roman"/>
      <w:lang w:eastAsia="pl-PL" w:bidi="pl-PL"/>
    </w:rPr>
  </w:style>
  <w:style w:type="character" w:customStyle="1" w:styleId="ZwrotgrzecznociowyZnak">
    <w:name w:val="Zwrot grzecznościowy Znak"/>
    <w:basedOn w:val="Domylnaczcionkaakapitu"/>
    <w:link w:val="Zwrotgrzecznociowy"/>
    <w:rsid w:val="009E4211"/>
    <w:rPr>
      <w:rFonts w:ascii="Times New Roman" w:eastAsia="Times New Roman" w:hAnsi="Times New Roman" w:cs="Times New Roman"/>
      <w:sz w:val="24"/>
      <w:lang w:eastAsia="pl-PL" w:bidi="pl-PL"/>
    </w:rPr>
  </w:style>
  <w:style w:type="paragraph" w:styleId="Podtytu">
    <w:name w:val="Subtitle"/>
    <w:basedOn w:val="Normalny"/>
    <w:link w:val="PodtytuZnak"/>
    <w:qFormat/>
    <w:rsid w:val="009E4211"/>
    <w:pPr>
      <w:spacing w:after="60" w:line="240" w:lineRule="auto"/>
      <w:jc w:val="center"/>
      <w:outlineLvl w:val="1"/>
    </w:pPr>
    <w:rPr>
      <w:rFonts w:eastAsia="Times New Roman" w:cs="Times New Roman"/>
      <w:lang w:eastAsia="pl-PL" w:bidi="pl-PL"/>
    </w:rPr>
  </w:style>
  <w:style w:type="character" w:customStyle="1" w:styleId="PodtytuZnak">
    <w:name w:val="Podtytuł Znak"/>
    <w:basedOn w:val="Domylnaczcionkaakapitu"/>
    <w:link w:val="Podtytu"/>
    <w:rsid w:val="009E4211"/>
    <w:rPr>
      <w:rFonts w:ascii="Arial" w:eastAsia="Times New Roman" w:hAnsi="Arial" w:cs="Times New Roman"/>
      <w:sz w:val="24"/>
      <w:lang w:eastAsia="pl-PL" w:bidi="pl-PL"/>
    </w:rPr>
  </w:style>
  <w:style w:type="paragraph" w:styleId="Wykazrde">
    <w:name w:val="table of authorities"/>
    <w:basedOn w:val="Normalny"/>
    <w:next w:val="Normalny"/>
    <w:semiHidden/>
    <w:rsid w:val="009E4211"/>
    <w:pPr>
      <w:spacing w:after="240" w:line="240" w:lineRule="auto"/>
      <w:ind w:left="240" w:hanging="240"/>
      <w:jc w:val="both"/>
    </w:pPr>
    <w:rPr>
      <w:rFonts w:ascii="Times New Roman" w:eastAsia="Times New Roman" w:hAnsi="Times New Roman" w:cs="Times New Roman"/>
      <w:lang w:eastAsia="pl-PL" w:bidi="pl-PL"/>
    </w:rPr>
  </w:style>
  <w:style w:type="paragraph" w:styleId="Spisilustracji">
    <w:name w:val="table of figures"/>
    <w:basedOn w:val="Normalny"/>
    <w:next w:val="Normalny"/>
    <w:semiHidden/>
    <w:rsid w:val="009E4211"/>
    <w:pPr>
      <w:spacing w:after="240" w:line="240" w:lineRule="auto"/>
      <w:ind w:left="480" w:hanging="480"/>
      <w:jc w:val="both"/>
    </w:pPr>
    <w:rPr>
      <w:rFonts w:ascii="Times New Roman" w:eastAsia="Times New Roman" w:hAnsi="Times New Roman" w:cs="Times New Roman"/>
      <w:lang w:eastAsia="pl-PL" w:bidi="pl-PL"/>
    </w:rPr>
  </w:style>
  <w:style w:type="paragraph" w:styleId="Nagwekwykazurde">
    <w:name w:val="toa heading"/>
    <w:basedOn w:val="Normalny"/>
    <w:next w:val="Normalny"/>
    <w:semiHidden/>
    <w:rsid w:val="009E4211"/>
    <w:pPr>
      <w:spacing w:before="120" w:after="240" w:line="240" w:lineRule="auto"/>
      <w:jc w:val="both"/>
    </w:pPr>
    <w:rPr>
      <w:rFonts w:eastAsia="Times New Roman" w:cs="Times New Roman"/>
      <w:b/>
      <w:lang w:eastAsia="pl-PL" w:bidi="pl-PL"/>
    </w:rPr>
  </w:style>
  <w:style w:type="paragraph" w:customStyle="1" w:styleId="YReferences">
    <w:name w:val="YReferences"/>
    <w:basedOn w:val="Normalny"/>
    <w:next w:val="Normalny"/>
    <w:rsid w:val="009E4211"/>
    <w:pPr>
      <w:spacing w:after="480" w:line="240" w:lineRule="auto"/>
      <w:ind w:left="1531" w:hanging="1531"/>
      <w:jc w:val="both"/>
    </w:pPr>
    <w:rPr>
      <w:rFonts w:ascii="Times New Roman" w:eastAsia="Times New Roman" w:hAnsi="Times New Roman" w:cs="Times New Roman"/>
      <w:lang w:eastAsia="pl-PL" w:bidi="pl-PL"/>
    </w:rPr>
  </w:style>
  <w:style w:type="paragraph" w:customStyle="1" w:styleId="ListBullet1">
    <w:name w:val="List Bullet 1"/>
    <w:basedOn w:val="Text1"/>
    <w:rsid w:val="009E4211"/>
    <w:pPr>
      <w:tabs>
        <w:tab w:val="num" w:pos="765"/>
      </w:tabs>
      <w:spacing w:before="0" w:after="240"/>
      <w:ind w:left="765" w:hanging="283"/>
    </w:pPr>
    <w:rPr>
      <w:rFonts w:eastAsia="Times New Roman" w:cs="Times New Roman"/>
    </w:rPr>
  </w:style>
  <w:style w:type="paragraph" w:customStyle="1" w:styleId="ListDash">
    <w:name w:val="List Dash"/>
    <w:basedOn w:val="Normalny"/>
    <w:rsid w:val="009E4211"/>
    <w:pPr>
      <w:numPr>
        <w:numId w:val="12"/>
      </w:numPr>
      <w:spacing w:after="240" w:line="240" w:lineRule="auto"/>
      <w:jc w:val="both"/>
    </w:pPr>
    <w:rPr>
      <w:rFonts w:ascii="Times New Roman" w:eastAsia="Times New Roman" w:hAnsi="Times New Roman" w:cs="Times New Roman"/>
      <w:lang w:eastAsia="pl-PL" w:bidi="pl-PL"/>
    </w:rPr>
  </w:style>
  <w:style w:type="paragraph" w:customStyle="1" w:styleId="ListDash1">
    <w:name w:val="List Dash 1"/>
    <w:basedOn w:val="Text1"/>
    <w:rsid w:val="009E4211"/>
    <w:pPr>
      <w:numPr>
        <w:numId w:val="13"/>
      </w:numPr>
      <w:spacing w:before="0" w:after="240"/>
    </w:pPr>
    <w:rPr>
      <w:rFonts w:eastAsia="Times New Roman" w:cs="Times New Roman"/>
    </w:rPr>
  </w:style>
  <w:style w:type="paragraph" w:customStyle="1" w:styleId="ListDash2">
    <w:name w:val="List Dash 2"/>
    <w:basedOn w:val="Text2"/>
    <w:rsid w:val="009E4211"/>
    <w:pPr>
      <w:numPr>
        <w:numId w:val="14"/>
      </w:numPr>
      <w:spacing w:before="0" w:after="240"/>
    </w:pPr>
    <w:rPr>
      <w:rFonts w:eastAsia="Times New Roman"/>
    </w:rPr>
  </w:style>
  <w:style w:type="paragraph" w:customStyle="1" w:styleId="ListDash3">
    <w:name w:val="List Dash 3"/>
    <w:basedOn w:val="Text3"/>
    <w:rsid w:val="009E4211"/>
    <w:pPr>
      <w:numPr>
        <w:numId w:val="15"/>
      </w:numPr>
      <w:spacing w:before="0" w:after="240"/>
    </w:pPr>
    <w:rPr>
      <w:rFonts w:eastAsia="Times New Roman"/>
    </w:rPr>
  </w:style>
  <w:style w:type="paragraph" w:customStyle="1" w:styleId="ListDash4">
    <w:name w:val="List Dash 4"/>
    <w:basedOn w:val="Text4"/>
    <w:rsid w:val="009E4211"/>
    <w:pPr>
      <w:numPr>
        <w:numId w:val="16"/>
      </w:numPr>
      <w:spacing w:before="0" w:after="240"/>
    </w:pPr>
    <w:rPr>
      <w:rFonts w:eastAsia="Times New Roman"/>
    </w:rPr>
  </w:style>
  <w:style w:type="paragraph" w:customStyle="1" w:styleId="ListNumberLevel2">
    <w:name w:val="List Number (Level 2)"/>
    <w:basedOn w:val="Normalny"/>
    <w:rsid w:val="009E4211"/>
    <w:pPr>
      <w:numPr>
        <w:ilvl w:val="1"/>
        <w:numId w:val="17"/>
      </w:numPr>
      <w:spacing w:after="240" w:line="240" w:lineRule="auto"/>
      <w:jc w:val="both"/>
    </w:pPr>
    <w:rPr>
      <w:rFonts w:ascii="Times New Roman" w:eastAsia="Times New Roman" w:hAnsi="Times New Roman" w:cs="Times New Roman"/>
      <w:lang w:eastAsia="pl-PL" w:bidi="pl-PL"/>
    </w:rPr>
  </w:style>
  <w:style w:type="paragraph" w:customStyle="1" w:styleId="ListNumberLevel3">
    <w:name w:val="List Number (Level 3)"/>
    <w:basedOn w:val="Normalny"/>
    <w:rsid w:val="009E4211"/>
    <w:pPr>
      <w:numPr>
        <w:ilvl w:val="2"/>
        <w:numId w:val="17"/>
      </w:numPr>
      <w:spacing w:after="240" w:line="240" w:lineRule="auto"/>
      <w:jc w:val="both"/>
    </w:pPr>
    <w:rPr>
      <w:rFonts w:ascii="Times New Roman" w:eastAsia="Times New Roman" w:hAnsi="Times New Roman" w:cs="Times New Roman"/>
      <w:lang w:eastAsia="pl-PL" w:bidi="pl-PL"/>
    </w:rPr>
  </w:style>
  <w:style w:type="paragraph" w:customStyle="1" w:styleId="ListNumberLevel4">
    <w:name w:val="List Number (Level 4)"/>
    <w:basedOn w:val="Normalny"/>
    <w:rsid w:val="009E4211"/>
    <w:pPr>
      <w:numPr>
        <w:ilvl w:val="3"/>
        <w:numId w:val="17"/>
      </w:numPr>
      <w:spacing w:after="240" w:line="240" w:lineRule="auto"/>
      <w:jc w:val="both"/>
    </w:pPr>
    <w:rPr>
      <w:rFonts w:ascii="Times New Roman" w:eastAsia="Times New Roman" w:hAnsi="Times New Roman" w:cs="Times New Roman"/>
      <w:lang w:eastAsia="pl-PL" w:bidi="pl-PL"/>
    </w:rPr>
  </w:style>
  <w:style w:type="paragraph" w:customStyle="1" w:styleId="ListNumber1">
    <w:name w:val="List Number 1"/>
    <w:basedOn w:val="Text1"/>
    <w:rsid w:val="009E4211"/>
    <w:pPr>
      <w:numPr>
        <w:numId w:val="18"/>
      </w:numPr>
      <w:spacing w:before="0" w:after="240"/>
    </w:pPr>
    <w:rPr>
      <w:rFonts w:eastAsia="Times New Roman" w:cs="Times New Roman"/>
    </w:rPr>
  </w:style>
  <w:style w:type="paragraph" w:customStyle="1" w:styleId="ListNumber1Level2">
    <w:name w:val="List Number 1 (Level 2)"/>
    <w:basedOn w:val="Text1"/>
    <w:rsid w:val="009E4211"/>
    <w:pPr>
      <w:numPr>
        <w:ilvl w:val="1"/>
        <w:numId w:val="18"/>
      </w:numPr>
      <w:spacing w:before="0" w:after="240"/>
    </w:pPr>
    <w:rPr>
      <w:rFonts w:eastAsia="Times New Roman" w:cs="Times New Roman"/>
    </w:rPr>
  </w:style>
  <w:style w:type="paragraph" w:customStyle="1" w:styleId="ListNumber1Level3">
    <w:name w:val="List Number 1 (Level 3)"/>
    <w:basedOn w:val="Text1"/>
    <w:rsid w:val="009E4211"/>
    <w:pPr>
      <w:numPr>
        <w:ilvl w:val="2"/>
        <w:numId w:val="18"/>
      </w:numPr>
      <w:spacing w:before="0" w:after="240"/>
    </w:pPr>
    <w:rPr>
      <w:rFonts w:eastAsia="Times New Roman" w:cs="Times New Roman"/>
    </w:rPr>
  </w:style>
  <w:style w:type="paragraph" w:customStyle="1" w:styleId="ListNumber1Level4">
    <w:name w:val="List Number 1 (Level 4)"/>
    <w:basedOn w:val="Text1"/>
    <w:rsid w:val="009E4211"/>
    <w:pPr>
      <w:numPr>
        <w:ilvl w:val="3"/>
        <w:numId w:val="18"/>
      </w:numPr>
      <w:spacing w:before="0" w:after="240"/>
    </w:pPr>
    <w:rPr>
      <w:rFonts w:eastAsia="Times New Roman" w:cs="Times New Roman"/>
    </w:rPr>
  </w:style>
  <w:style w:type="paragraph" w:customStyle="1" w:styleId="ListNumber2Level2">
    <w:name w:val="List Number 2 (Level 2)"/>
    <w:basedOn w:val="Text2"/>
    <w:rsid w:val="009E4211"/>
    <w:pPr>
      <w:numPr>
        <w:ilvl w:val="1"/>
        <w:numId w:val="19"/>
      </w:numPr>
      <w:spacing w:before="0" w:after="240"/>
    </w:pPr>
    <w:rPr>
      <w:rFonts w:eastAsia="Times New Roman"/>
    </w:rPr>
  </w:style>
  <w:style w:type="paragraph" w:customStyle="1" w:styleId="ListNumber2Level3">
    <w:name w:val="List Number 2 (Level 3)"/>
    <w:basedOn w:val="Text2"/>
    <w:rsid w:val="009E4211"/>
    <w:pPr>
      <w:numPr>
        <w:ilvl w:val="2"/>
        <w:numId w:val="19"/>
      </w:numPr>
      <w:spacing w:before="0" w:after="240"/>
    </w:pPr>
    <w:rPr>
      <w:rFonts w:eastAsia="Times New Roman"/>
    </w:rPr>
  </w:style>
  <w:style w:type="paragraph" w:customStyle="1" w:styleId="ListNumber2Level4">
    <w:name w:val="List Number 2 (Level 4)"/>
    <w:basedOn w:val="Text2"/>
    <w:rsid w:val="009E4211"/>
    <w:pPr>
      <w:numPr>
        <w:ilvl w:val="3"/>
        <w:numId w:val="19"/>
      </w:numPr>
      <w:spacing w:before="0" w:after="240"/>
      <w:ind w:left="3901" w:hanging="703"/>
    </w:pPr>
    <w:rPr>
      <w:rFonts w:eastAsia="Times New Roman"/>
    </w:rPr>
  </w:style>
  <w:style w:type="paragraph" w:customStyle="1" w:styleId="ListNumber3Level2">
    <w:name w:val="List Number 3 (Level 2)"/>
    <w:basedOn w:val="Text3"/>
    <w:rsid w:val="009E4211"/>
    <w:pPr>
      <w:numPr>
        <w:ilvl w:val="1"/>
        <w:numId w:val="20"/>
      </w:numPr>
      <w:spacing w:before="0" w:after="240"/>
    </w:pPr>
    <w:rPr>
      <w:rFonts w:eastAsia="Times New Roman"/>
    </w:rPr>
  </w:style>
  <w:style w:type="paragraph" w:customStyle="1" w:styleId="ListNumber3Level3">
    <w:name w:val="List Number 3 (Level 3)"/>
    <w:basedOn w:val="Text3"/>
    <w:rsid w:val="009E4211"/>
    <w:pPr>
      <w:numPr>
        <w:ilvl w:val="2"/>
        <w:numId w:val="20"/>
      </w:numPr>
      <w:spacing w:before="0" w:after="240"/>
    </w:pPr>
    <w:rPr>
      <w:rFonts w:eastAsia="Times New Roman"/>
    </w:rPr>
  </w:style>
  <w:style w:type="paragraph" w:customStyle="1" w:styleId="ListNumber3Level4">
    <w:name w:val="List Number 3 (Level 4)"/>
    <w:basedOn w:val="Text3"/>
    <w:rsid w:val="009E4211"/>
    <w:pPr>
      <w:numPr>
        <w:ilvl w:val="3"/>
        <w:numId w:val="20"/>
      </w:numPr>
      <w:spacing w:before="0" w:after="240"/>
    </w:pPr>
    <w:rPr>
      <w:rFonts w:eastAsia="Times New Roman"/>
    </w:rPr>
  </w:style>
  <w:style w:type="paragraph" w:customStyle="1" w:styleId="ListNumber4Level2">
    <w:name w:val="List Number 4 (Level 2)"/>
    <w:basedOn w:val="Text4"/>
    <w:rsid w:val="009E4211"/>
    <w:pPr>
      <w:numPr>
        <w:ilvl w:val="1"/>
        <w:numId w:val="21"/>
      </w:numPr>
      <w:spacing w:before="0" w:after="240"/>
    </w:pPr>
    <w:rPr>
      <w:rFonts w:eastAsia="Times New Roman"/>
    </w:rPr>
  </w:style>
  <w:style w:type="paragraph" w:customStyle="1" w:styleId="ListNumber4Level3">
    <w:name w:val="List Number 4 (Level 3)"/>
    <w:basedOn w:val="Text4"/>
    <w:rsid w:val="009E4211"/>
    <w:pPr>
      <w:numPr>
        <w:ilvl w:val="2"/>
        <w:numId w:val="21"/>
      </w:numPr>
      <w:spacing w:before="0" w:after="240"/>
    </w:pPr>
    <w:rPr>
      <w:rFonts w:eastAsia="Times New Roman"/>
    </w:rPr>
  </w:style>
  <w:style w:type="paragraph" w:customStyle="1" w:styleId="ListNumber4Level4">
    <w:name w:val="List Number 4 (Level 4)"/>
    <w:basedOn w:val="Text4"/>
    <w:rsid w:val="009E4211"/>
    <w:pPr>
      <w:numPr>
        <w:ilvl w:val="3"/>
        <w:numId w:val="21"/>
      </w:numPr>
      <w:spacing w:before="0" w:after="240"/>
    </w:pPr>
    <w:rPr>
      <w:rFonts w:eastAsia="Times New Roman"/>
    </w:rPr>
  </w:style>
  <w:style w:type="paragraph" w:customStyle="1" w:styleId="Contact">
    <w:name w:val="Contact"/>
    <w:basedOn w:val="Normalny"/>
    <w:next w:val="Enclosures"/>
    <w:rsid w:val="009E4211"/>
    <w:pPr>
      <w:spacing w:before="480" w:after="0" w:line="240" w:lineRule="auto"/>
      <w:ind w:left="567" w:hanging="567"/>
    </w:pPr>
    <w:rPr>
      <w:rFonts w:ascii="Times New Roman" w:eastAsia="Times New Roman" w:hAnsi="Times New Roman" w:cs="Times New Roman"/>
      <w:lang w:eastAsia="pl-PL" w:bidi="pl-PL"/>
    </w:rPr>
  </w:style>
  <w:style w:type="paragraph" w:customStyle="1" w:styleId="DisclaimerNotice">
    <w:name w:val="Disclaimer Notice"/>
    <w:basedOn w:val="Normalny"/>
    <w:next w:val="AddressTR"/>
    <w:rsid w:val="009E4211"/>
    <w:pPr>
      <w:spacing w:after="240" w:line="240" w:lineRule="auto"/>
      <w:ind w:left="5103"/>
    </w:pPr>
    <w:rPr>
      <w:rFonts w:ascii="Times New Roman" w:eastAsia="Times New Roman" w:hAnsi="Times New Roman" w:cs="Times New Roman"/>
      <w:i/>
      <w:sz w:val="20"/>
      <w:lang w:eastAsia="pl-PL" w:bidi="pl-PL"/>
    </w:rPr>
  </w:style>
  <w:style w:type="paragraph" w:customStyle="1" w:styleId="Disclaimer">
    <w:name w:val="Disclaimer"/>
    <w:basedOn w:val="Normalny"/>
    <w:rsid w:val="009E4211"/>
    <w:pPr>
      <w:keepLines/>
      <w:pBdr>
        <w:top w:val="single" w:sz="4" w:space="1" w:color="auto"/>
      </w:pBdr>
      <w:spacing w:before="480" w:after="0" w:line="240" w:lineRule="auto"/>
      <w:jc w:val="both"/>
    </w:pPr>
    <w:rPr>
      <w:rFonts w:ascii="Times New Roman" w:eastAsia="Times New Roman" w:hAnsi="Times New Roman" w:cs="Times New Roman"/>
      <w:i/>
      <w:lang w:eastAsia="pl-PL" w:bidi="pl-PL"/>
    </w:rPr>
  </w:style>
  <w:style w:type="character" w:styleId="UyteHipercze">
    <w:name w:val="FollowedHyperlink"/>
    <w:rsid w:val="009E4211"/>
    <w:rPr>
      <w:color w:val="800080"/>
      <w:u w:val="single"/>
    </w:rPr>
  </w:style>
  <w:style w:type="paragraph" w:customStyle="1" w:styleId="DisclaimerSJ">
    <w:name w:val="Disclaimer_SJ"/>
    <w:basedOn w:val="Normalny"/>
    <w:next w:val="Normalny"/>
    <w:rsid w:val="009E4211"/>
    <w:pPr>
      <w:spacing w:after="0" w:line="240" w:lineRule="auto"/>
      <w:jc w:val="both"/>
    </w:pPr>
    <w:rPr>
      <w:rFonts w:eastAsia="Times New Roman" w:cs="Times New Roman"/>
      <w:b/>
      <w:sz w:val="16"/>
      <w:lang w:eastAsia="pl-PL" w:bidi="pl-PL"/>
    </w:rPr>
  </w:style>
  <w:style w:type="paragraph" w:styleId="NormalnyWeb">
    <w:name w:val="Normal (Web)"/>
    <w:basedOn w:val="Normalny"/>
    <w:rsid w:val="009E4211"/>
    <w:pPr>
      <w:suppressAutoHyphens/>
      <w:spacing w:before="100" w:after="100" w:line="240" w:lineRule="auto"/>
    </w:pPr>
    <w:rPr>
      <w:rFonts w:ascii="Times New Roman" w:eastAsia="Times New Roman" w:hAnsi="Times New Roman" w:cs="Times New Roman"/>
      <w:szCs w:val="24"/>
      <w:lang w:eastAsia="pl-PL" w:bidi="pl-PL"/>
    </w:rPr>
  </w:style>
  <w:style w:type="character" w:customStyle="1" w:styleId="ManualNumPar1Char">
    <w:name w:val="Manual NumPar 1 Char"/>
    <w:rsid w:val="009E4211"/>
    <w:rPr>
      <w:rFonts w:ascii="Times New Roman" w:hAnsi="Times New Roman"/>
      <w:sz w:val="24"/>
      <w:szCs w:val="22"/>
      <w:lang w:eastAsia="pl-PL"/>
    </w:rPr>
  </w:style>
  <w:style w:type="paragraph" w:customStyle="1" w:styleId="StyleHeading3BoldNotItalic">
    <w:name w:val="Style Heading 3 + Bold Not Italic"/>
    <w:basedOn w:val="Nagwek3"/>
    <w:autoRedefine/>
    <w:rsid w:val="009E4211"/>
    <w:pPr>
      <w:numPr>
        <w:numId w:val="4"/>
      </w:numPr>
      <w:tabs>
        <w:tab w:val="num" w:pos="850"/>
      </w:tabs>
      <w:ind w:hanging="720"/>
    </w:pPr>
    <w:rPr>
      <w:rFonts w:ascii="Times New Roman Bold" w:hAnsi="Times New Roman Bold"/>
      <w:bCs/>
      <w:szCs w:val="22"/>
    </w:rPr>
  </w:style>
  <w:style w:type="paragraph" w:customStyle="1" w:styleId="Annextitle">
    <w:name w:val="Annex title"/>
    <w:basedOn w:val="Normalny"/>
    <w:autoRedefine/>
    <w:rsid w:val="009E4211"/>
    <w:pPr>
      <w:spacing w:before="120" w:after="240" w:line="240" w:lineRule="auto"/>
      <w:jc w:val="center"/>
    </w:pPr>
    <w:rPr>
      <w:rFonts w:ascii="Times New Roman Bold" w:eastAsia="Times New Roman" w:hAnsi="Times New Roman Bold" w:cs="Times New Roman"/>
      <w:b/>
      <w:iCs/>
      <w:smallCaps/>
      <w:szCs w:val="24"/>
      <w:lang w:eastAsia="pl-PL" w:bidi="pl-PL"/>
    </w:rPr>
  </w:style>
  <w:style w:type="paragraph" w:styleId="Poprawka">
    <w:name w:val="Revision"/>
    <w:hidden/>
    <w:uiPriority w:val="99"/>
    <w:semiHidden/>
    <w:rsid w:val="009E4211"/>
    <w:rPr>
      <w:rFonts w:ascii="Times New Roman" w:eastAsia="Times New Roman" w:hAnsi="Times New Roman" w:cs="Times New Roman"/>
      <w:sz w:val="24"/>
      <w:lang w:eastAsia="pl-PL" w:bidi="pl-PL"/>
    </w:rPr>
  </w:style>
  <w:style w:type="character" w:styleId="Odwoanieprzypisukocowego">
    <w:name w:val="endnote reference"/>
    <w:rsid w:val="009E4211"/>
    <w:rPr>
      <w:vertAlign w:val="superscript"/>
    </w:rPr>
  </w:style>
  <w:style w:type="paragraph" w:customStyle="1" w:styleId="StyleHeading1Hanging085cm">
    <w:name w:val="Style Heading 1 + Hanging:  0.85 cm"/>
    <w:basedOn w:val="Nagwek1"/>
    <w:autoRedefine/>
    <w:rsid w:val="009E4211"/>
    <w:pPr>
      <w:numPr>
        <w:numId w:val="0"/>
      </w:numPr>
      <w:tabs>
        <w:tab w:val="left" w:pos="1134"/>
        <w:tab w:val="left" w:pos="1560"/>
      </w:tabs>
      <w:spacing w:before="360"/>
    </w:pPr>
    <w:rPr>
      <w:i/>
      <w:szCs w:val="24"/>
    </w:rPr>
  </w:style>
  <w:style w:type="paragraph" w:customStyle="1" w:styleId="StyleHeading1Left0cm">
    <w:name w:val="Style Heading 1 + Left:  0 cm"/>
    <w:basedOn w:val="Nagwek1"/>
    <w:autoRedefine/>
    <w:rsid w:val="009E4211"/>
    <w:pPr>
      <w:numPr>
        <w:numId w:val="22"/>
      </w:numPr>
      <w:tabs>
        <w:tab w:val="left" w:pos="1134"/>
        <w:tab w:val="left" w:pos="1560"/>
      </w:tabs>
      <w:spacing w:before="360"/>
    </w:pPr>
    <w:rPr>
      <w:rFonts w:ascii="Times New Roman Bold" w:hAnsi="Times New Roman Bold"/>
      <w:i/>
      <w:szCs w:val="24"/>
    </w:rPr>
  </w:style>
  <w:style w:type="character" w:customStyle="1" w:styleId="CharacterStyle2">
    <w:name w:val="Character Style 2"/>
    <w:uiPriority w:val="99"/>
    <w:rsid w:val="009E4211"/>
    <w:rPr>
      <w:sz w:val="20"/>
      <w:szCs w:val="20"/>
    </w:rPr>
  </w:style>
  <w:style w:type="paragraph" w:customStyle="1" w:styleId="CM1">
    <w:name w:val="CM1"/>
    <w:basedOn w:val="Default"/>
    <w:next w:val="Default"/>
    <w:uiPriority w:val="99"/>
    <w:rsid w:val="009E4211"/>
    <w:rPr>
      <w:rFonts w:ascii="EUAlbertina" w:eastAsia="Calibri" w:hAnsi="EUAlbertina"/>
      <w:color w:val="auto"/>
    </w:rPr>
  </w:style>
  <w:style w:type="paragraph" w:customStyle="1" w:styleId="CM3">
    <w:name w:val="CM3"/>
    <w:basedOn w:val="Default"/>
    <w:next w:val="Default"/>
    <w:uiPriority w:val="99"/>
    <w:rsid w:val="009E4211"/>
    <w:rPr>
      <w:rFonts w:ascii="EUAlbertina" w:eastAsia="Calibri" w:hAnsi="EUAlbertina"/>
      <w:color w:val="auto"/>
    </w:rPr>
  </w:style>
  <w:style w:type="paragraph" w:customStyle="1" w:styleId="Annextitre">
    <w:name w:val="Annex titre"/>
    <w:basedOn w:val="Normalny"/>
    <w:rsid w:val="009E4211"/>
    <w:pPr>
      <w:spacing w:before="120" w:after="120" w:line="240" w:lineRule="auto"/>
      <w:jc w:val="both"/>
    </w:pPr>
    <w:rPr>
      <w:rFonts w:ascii="Times New Roman" w:eastAsia="Calibri" w:hAnsi="Times New Roman" w:cs="Times New Roman"/>
      <w:lang w:eastAsia="pl-PL" w:bidi="pl-PL"/>
    </w:rPr>
  </w:style>
  <w:style w:type="paragraph" w:styleId="Nagwekspisutreci">
    <w:name w:val="TOC Heading"/>
    <w:basedOn w:val="Normalny"/>
    <w:next w:val="Normalny"/>
    <w:uiPriority w:val="39"/>
    <w:semiHidden/>
    <w:unhideWhenUsed/>
    <w:qFormat/>
    <w:rsid w:val="009E4211"/>
    <w:pPr>
      <w:spacing w:before="120" w:after="240" w:line="240" w:lineRule="auto"/>
      <w:jc w:val="center"/>
    </w:pPr>
    <w:rPr>
      <w:rFonts w:ascii="Times New Roman" w:eastAsia="Calibri" w:hAnsi="Times New Roman" w:cs="Times New Roman"/>
      <w:b/>
      <w:sz w:val="28"/>
      <w:lang w:eastAsia="pl-PL" w:bidi="pl-PL"/>
    </w:rPr>
  </w:style>
  <w:style w:type="paragraph" w:styleId="Spistreci1">
    <w:name w:val="toc 1"/>
    <w:basedOn w:val="Normalny"/>
    <w:next w:val="Normalny"/>
    <w:uiPriority w:val="39"/>
    <w:unhideWhenUsed/>
    <w:rsid w:val="00127861"/>
    <w:pPr>
      <w:spacing w:before="120" w:after="120"/>
    </w:pPr>
    <w:rPr>
      <w:rFonts w:asciiTheme="minorHAnsi" w:hAnsiTheme="minorHAnsi" w:cstheme="minorHAnsi"/>
      <w:b/>
      <w:bCs/>
      <w:szCs w:val="20"/>
    </w:rPr>
  </w:style>
  <w:style w:type="paragraph" w:styleId="Spistreci2">
    <w:name w:val="toc 2"/>
    <w:basedOn w:val="Normalny"/>
    <w:next w:val="Normalny"/>
    <w:uiPriority w:val="39"/>
    <w:unhideWhenUsed/>
    <w:rsid w:val="00127861"/>
    <w:pPr>
      <w:spacing w:after="0"/>
      <w:ind w:left="240"/>
    </w:pPr>
    <w:rPr>
      <w:rFonts w:asciiTheme="minorHAnsi" w:hAnsiTheme="minorHAnsi" w:cstheme="minorHAnsi"/>
      <w:szCs w:val="20"/>
    </w:rPr>
  </w:style>
  <w:style w:type="paragraph" w:styleId="Spistreci3">
    <w:name w:val="toc 3"/>
    <w:basedOn w:val="Normalny"/>
    <w:next w:val="Normalny"/>
    <w:uiPriority w:val="39"/>
    <w:unhideWhenUsed/>
    <w:rsid w:val="009E4211"/>
    <w:pPr>
      <w:spacing w:after="0"/>
      <w:ind w:left="480"/>
    </w:pPr>
    <w:rPr>
      <w:rFonts w:asciiTheme="minorHAnsi" w:hAnsiTheme="minorHAnsi" w:cstheme="minorHAnsi"/>
      <w:i/>
      <w:iCs/>
      <w:sz w:val="20"/>
      <w:szCs w:val="20"/>
    </w:rPr>
  </w:style>
  <w:style w:type="paragraph" w:styleId="Spistreci4">
    <w:name w:val="toc 4"/>
    <w:basedOn w:val="Normalny"/>
    <w:next w:val="Normalny"/>
    <w:uiPriority w:val="39"/>
    <w:unhideWhenUsed/>
    <w:rsid w:val="009E4211"/>
    <w:pPr>
      <w:spacing w:after="0"/>
      <w:ind w:left="720"/>
    </w:pPr>
    <w:rPr>
      <w:rFonts w:asciiTheme="minorHAnsi" w:hAnsiTheme="minorHAnsi" w:cstheme="minorHAnsi"/>
      <w:sz w:val="18"/>
      <w:szCs w:val="18"/>
    </w:rPr>
  </w:style>
  <w:style w:type="paragraph" w:styleId="Spistreci5">
    <w:name w:val="toc 5"/>
    <w:basedOn w:val="Normalny"/>
    <w:next w:val="Normalny"/>
    <w:uiPriority w:val="39"/>
    <w:unhideWhenUsed/>
    <w:rsid w:val="009E4211"/>
    <w:pPr>
      <w:spacing w:after="0"/>
      <w:ind w:left="960"/>
    </w:pPr>
    <w:rPr>
      <w:rFonts w:asciiTheme="minorHAnsi" w:hAnsiTheme="minorHAnsi" w:cstheme="minorHAnsi"/>
      <w:sz w:val="18"/>
      <w:szCs w:val="18"/>
    </w:rPr>
  </w:style>
  <w:style w:type="paragraph" w:styleId="Spistreci6">
    <w:name w:val="toc 6"/>
    <w:basedOn w:val="Normalny"/>
    <w:next w:val="Normalny"/>
    <w:uiPriority w:val="39"/>
    <w:unhideWhenUsed/>
    <w:rsid w:val="009E4211"/>
    <w:pPr>
      <w:spacing w:after="0"/>
      <w:ind w:left="1200"/>
    </w:pPr>
    <w:rPr>
      <w:rFonts w:asciiTheme="minorHAnsi" w:hAnsiTheme="minorHAnsi" w:cstheme="minorHAnsi"/>
      <w:sz w:val="18"/>
      <w:szCs w:val="18"/>
    </w:rPr>
  </w:style>
  <w:style w:type="paragraph" w:styleId="Spistreci7">
    <w:name w:val="toc 7"/>
    <w:basedOn w:val="Normalny"/>
    <w:next w:val="Normalny"/>
    <w:uiPriority w:val="39"/>
    <w:unhideWhenUsed/>
    <w:rsid w:val="009E4211"/>
    <w:pPr>
      <w:spacing w:after="0"/>
      <w:ind w:left="1440"/>
    </w:pPr>
    <w:rPr>
      <w:rFonts w:asciiTheme="minorHAnsi" w:hAnsiTheme="minorHAnsi" w:cstheme="minorHAnsi"/>
      <w:sz w:val="18"/>
      <w:szCs w:val="18"/>
    </w:rPr>
  </w:style>
  <w:style w:type="paragraph" w:styleId="Spistreci8">
    <w:name w:val="toc 8"/>
    <w:basedOn w:val="Normalny"/>
    <w:next w:val="Normalny"/>
    <w:uiPriority w:val="39"/>
    <w:unhideWhenUsed/>
    <w:rsid w:val="009E4211"/>
    <w:pPr>
      <w:spacing w:after="0"/>
      <w:ind w:left="1680"/>
    </w:pPr>
    <w:rPr>
      <w:rFonts w:asciiTheme="minorHAnsi" w:hAnsiTheme="minorHAnsi" w:cstheme="minorHAnsi"/>
      <w:sz w:val="18"/>
      <w:szCs w:val="18"/>
    </w:rPr>
  </w:style>
  <w:style w:type="paragraph" w:styleId="Spistreci9">
    <w:name w:val="toc 9"/>
    <w:basedOn w:val="Normalny"/>
    <w:next w:val="Normalny"/>
    <w:uiPriority w:val="39"/>
    <w:unhideWhenUsed/>
    <w:rsid w:val="009E4211"/>
    <w:pPr>
      <w:spacing w:after="0"/>
      <w:ind w:left="1920"/>
    </w:pPr>
    <w:rPr>
      <w:rFonts w:asciiTheme="minorHAnsi" w:hAnsiTheme="minorHAnsi" w:cstheme="minorHAnsi"/>
      <w:sz w:val="18"/>
      <w:szCs w:val="18"/>
    </w:rPr>
  </w:style>
  <w:style w:type="paragraph" w:customStyle="1" w:styleId="Text2">
    <w:name w:val="Text 2"/>
    <w:basedOn w:val="Normalny"/>
    <w:rsid w:val="009E4211"/>
    <w:pPr>
      <w:spacing w:before="120" w:after="120" w:line="240" w:lineRule="auto"/>
      <w:ind w:left="1417"/>
      <w:jc w:val="both"/>
    </w:pPr>
    <w:rPr>
      <w:rFonts w:ascii="Times New Roman" w:eastAsia="Calibri" w:hAnsi="Times New Roman" w:cs="Times New Roman"/>
      <w:lang w:eastAsia="pl-PL" w:bidi="pl-PL"/>
    </w:rPr>
  </w:style>
  <w:style w:type="paragraph" w:customStyle="1" w:styleId="Text3">
    <w:name w:val="Text 3"/>
    <w:basedOn w:val="Normalny"/>
    <w:rsid w:val="009E4211"/>
    <w:pPr>
      <w:spacing w:before="120" w:after="120" w:line="240" w:lineRule="auto"/>
      <w:ind w:left="1984"/>
      <w:jc w:val="both"/>
    </w:pPr>
    <w:rPr>
      <w:rFonts w:ascii="Times New Roman" w:eastAsia="Calibri" w:hAnsi="Times New Roman" w:cs="Times New Roman"/>
      <w:lang w:eastAsia="pl-PL" w:bidi="pl-PL"/>
    </w:rPr>
  </w:style>
  <w:style w:type="paragraph" w:customStyle="1" w:styleId="Text4">
    <w:name w:val="Text 4"/>
    <w:basedOn w:val="Normalny"/>
    <w:rsid w:val="009E4211"/>
    <w:pPr>
      <w:spacing w:before="120" w:after="120" w:line="240" w:lineRule="auto"/>
      <w:ind w:left="2551"/>
      <w:jc w:val="both"/>
    </w:pPr>
    <w:rPr>
      <w:rFonts w:ascii="Times New Roman" w:eastAsia="Calibri" w:hAnsi="Times New Roman" w:cs="Times New Roman"/>
      <w:lang w:eastAsia="pl-PL" w:bidi="pl-PL"/>
    </w:rPr>
  </w:style>
  <w:style w:type="paragraph" w:customStyle="1" w:styleId="NormalLeft">
    <w:name w:val="Normal Left"/>
    <w:basedOn w:val="Normalny"/>
    <w:rsid w:val="009E4211"/>
    <w:pPr>
      <w:spacing w:before="120" w:after="120" w:line="240" w:lineRule="auto"/>
    </w:pPr>
    <w:rPr>
      <w:rFonts w:ascii="Times New Roman" w:eastAsia="Calibri" w:hAnsi="Times New Roman" w:cs="Times New Roman"/>
      <w:lang w:eastAsia="pl-PL" w:bidi="pl-PL"/>
    </w:rPr>
  </w:style>
  <w:style w:type="paragraph" w:customStyle="1" w:styleId="NormalRight">
    <w:name w:val="Normal Right"/>
    <w:basedOn w:val="Normalny"/>
    <w:rsid w:val="009E4211"/>
    <w:pPr>
      <w:spacing w:before="120" w:after="120" w:line="240" w:lineRule="auto"/>
      <w:jc w:val="right"/>
    </w:pPr>
    <w:rPr>
      <w:rFonts w:ascii="Times New Roman" w:eastAsia="Calibri" w:hAnsi="Times New Roman" w:cs="Times New Roman"/>
      <w:lang w:eastAsia="pl-PL" w:bidi="pl-PL"/>
    </w:rPr>
  </w:style>
  <w:style w:type="paragraph" w:customStyle="1" w:styleId="QuotedText">
    <w:name w:val="Quoted Text"/>
    <w:basedOn w:val="Normalny"/>
    <w:rsid w:val="009E4211"/>
    <w:pPr>
      <w:spacing w:before="120" w:after="120" w:line="240" w:lineRule="auto"/>
      <w:ind w:left="1417"/>
      <w:jc w:val="both"/>
    </w:pPr>
    <w:rPr>
      <w:rFonts w:ascii="Times New Roman" w:eastAsia="Calibri" w:hAnsi="Times New Roman" w:cs="Times New Roman"/>
      <w:lang w:eastAsia="pl-PL" w:bidi="pl-PL"/>
    </w:rPr>
  </w:style>
  <w:style w:type="paragraph" w:customStyle="1" w:styleId="Point0">
    <w:name w:val="Point 0"/>
    <w:basedOn w:val="Normalny"/>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Point1">
    <w:name w:val="Point 1"/>
    <w:basedOn w:val="Normalny"/>
    <w:rsid w:val="009E4211"/>
    <w:pPr>
      <w:spacing w:before="120" w:after="120" w:line="240" w:lineRule="auto"/>
      <w:ind w:left="1417" w:hanging="567"/>
      <w:jc w:val="both"/>
    </w:pPr>
    <w:rPr>
      <w:rFonts w:ascii="Times New Roman" w:eastAsia="Calibri" w:hAnsi="Times New Roman" w:cs="Times New Roman"/>
      <w:lang w:eastAsia="pl-PL" w:bidi="pl-PL"/>
    </w:rPr>
  </w:style>
  <w:style w:type="paragraph" w:customStyle="1" w:styleId="Point2">
    <w:name w:val="Point 2"/>
    <w:basedOn w:val="Normalny"/>
    <w:rsid w:val="009E4211"/>
    <w:pPr>
      <w:spacing w:before="120" w:after="120" w:line="240" w:lineRule="auto"/>
      <w:ind w:left="1984" w:hanging="567"/>
      <w:jc w:val="both"/>
    </w:pPr>
    <w:rPr>
      <w:rFonts w:ascii="Times New Roman" w:eastAsia="Calibri" w:hAnsi="Times New Roman" w:cs="Times New Roman"/>
      <w:lang w:eastAsia="pl-PL" w:bidi="pl-PL"/>
    </w:rPr>
  </w:style>
  <w:style w:type="paragraph" w:customStyle="1" w:styleId="Point3">
    <w:name w:val="Point 3"/>
    <w:basedOn w:val="Normalny"/>
    <w:rsid w:val="009E4211"/>
    <w:pPr>
      <w:spacing w:before="120" w:after="120" w:line="240" w:lineRule="auto"/>
      <w:ind w:left="2551" w:hanging="567"/>
      <w:jc w:val="both"/>
    </w:pPr>
    <w:rPr>
      <w:rFonts w:ascii="Times New Roman" w:eastAsia="Calibri" w:hAnsi="Times New Roman" w:cs="Times New Roman"/>
      <w:lang w:eastAsia="pl-PL" w:bidi="pl-PL"/>
    </w:rPr>
  </w:style>
  <w:style w:type="paragraph" w:customStyle="1" w:styleId="Point4">
    <w:name w:val="Point 4"/>
    <w:basedOn w:val="Normalny"/>
    <w:rsid w:val="009E4211"/>
    <w:pPr>
      <w:spacing w:before="120" w:after="120" w:line="240" w:lineRule="auto"/>
      <w:ind w:left="3118" w:hanging="567"/>
      <w:jc w:val="both"/>
    </w:pPr>
    <w:rPr>
      <w:rFonts w:ascii="Times New Roman" w:eastAsia="Calibri" w:hAnsi="Times New Roman" w:cs="Times New Roman"/>
      <w:lang w:eastAsia="pl-PL" w:bidi="pl-PL"/>
    </w:rPr>
  </w:style>
  <w:style w:type="paragraph" w:customStyle="1" w:styleId="Tiret0">
    <w:name w:val="Tiret 0"/>
    <w:basedOn w:val="Point0"/>
    <w:rsid w:val="009E4211"/>
    <w:pPr>
      <w:numPr>
        <w:numId w:val="24"/>
      </w:numPr>
    </w:pPr>
  </w:style>
  <w:style w:type="paragraph" w:customStyle="1" w:styleId="Tiret1">
    <w:name w:val="Tiret 1"/>
    <w:basedOn w:val="Point1"/>
    <w:rsid w:val="009E4211"/>
    <w:pPr>
      <w:numPr>
        <w:numId w:val="25"/>
      </w:numPr>
    </w:pPr>
  </w:style>
  <w:style w:type="paragraph" w:customStyle="1" w:styleId="Tiret2">
    <w:name w:val="Tiret 2"/>
    <w:basedOn w:val="Point2"/>
    <w:rsid w:val="009E4211"/>
    <w:pPr>
      <w:numPr>
        <w:numId w:val="26"/>
      </w:numPr>
    </w:pPr>
  </w:style>
  <w:style w:type="paragraph" w:customStyle="1" w:styleId="Tiret3">
    <w:name w:val="Tiret 3"/>
    <w:basedOn w:val="Point3"/>
    <w:rsid w:val="009E4211"/>
    <w:pPr>
      <w:numPr>
        <w:numId w:val="27"/>
      </w:numPr>
    </w:pPr>
  </w:style>
  <w:style w:type="paragraph" w:customStyle="1" w:styleId="Tiret4">
    <w:name w:val="Tiret 4"/>
    <w:basedOn w:val="Point4"/>
    <w:rsid w:val="009E4211"/>
    <w:pPr>
      <w:numPr>
        <w:numId w:val="28"/>
      </w:numPr>
    </w:pPr>
  </w:style>
  <w:style w:type="paragraph" w:customStyle="1" w:styleId="PointDouble0">
    <w:name w:val="PointDouble 0"/>
    <w:basedOn w:val="Normalny"/>
    <w:rsid w:val="009E4211"/>
    <w:pPr>
      <w:tabs>
        <w:tab w:val="left" w:pos="850"/>
      </w:tabs>
      <w:spacing w:before="120" w:after="120" w:line="240" w:lineRule="auto"/>
      <w:ind w:left="1417" w:hanging="1417"/>
      <w:jc w:val="both"/>
    </w:pPr>
    <w:rPr>
      <w:rFonts w:ascii="Times New Roman" w:eastAsia="Calibri" w:hAnsi="Times New Roman" w:cs="Times New Roman"/>
      <w:lang w:eastAsia="pl-PL" w:bidi="pl-PL"/>
    </w:rPr>
  </w:style>
  <w:style w:type="paragraph" w:customStyle="1" w:styleId="PointDouble1">
    <w:name w:val="PointDouble 1"/>
    <w:basedOn w:val="Normalny"/>
    <w:rsid w:val="009E4211"/>
    <w:pPr>
      <w:tabs>
        <w:tab w:val="left" w:pos="1417"/>
      </w:tabs>
      <w:spacing w:before="120" w:after="120" w:line="240" w:lineRule="auto"/>
      <w:ind w:left="1984" w:hanging="1134"/>
      <w:jc w:val="both"/>
    </w:pPr>
    <w:rPr>
      <w:rFonts w:ascii="Times New Roman" w:eastAsia="Calibri" w:hAnsi="Times New Roman" w:cs="Times New Roman"/>
      <w:lang w:eastAsia="pl-PL" w:bidi="pl-PL"/>
    </w:rPr>
  </w:style>
  <w:style w:type="paragraph" w:customStyle="1" w:styleId="PointDouble2">
    <w:name w:val="PointDouble 2"/>
    <w:basedOn w:val="Normalny"/>
    <w:rsid w:val="009E4211"/>
    <w:pPr>
      <w:tabs>
        <w:tab w:val="left" w:pos="1984"/>
      </w:tabs>
      <w:spacing w:before="120" w:after="120" w:line="240" w:lineRule="auto"/>
      <w:ind w:left="2551" w:hanging="1134"/>
      <w:jc w:val="both"/>
    </w:pPr>
    <w:rPr>
      <w:rFonts w:ascii="Times New Roman" w:eastAsia="Calibri" w:hAnsi="Times New Roman" w:cs="Times New Roman"/>
      <w:lang w:eastAsia="pl-PL" w:bidi="pl-PL"/>
    </w:rPr>
  </w:style>
  <w:style w:type="paragraph" w:customStyle="1" w:styleId="PointDouble3">
    <w:name w:val="PointDouble 3"/>
    <w:basedOn w:val="Normalny"/>
    <w:rsid w:val="009E4211"/>
    <w:pPr>
      <w:tabs>
        <w:tab w:val="left" w:pos="2551"/>
      </w:tabs>
      <w:spacing w:before="120" w:after="120" w:line="240" w:lineRule="auto"/>
      <w:ind w:left="3118" w:hanging="1134"/>
      <w:jc w:val="both"/>
    </w:pPr>
    <w:rPr>
      <w:rFonts w:ascii="Times New Roman" w:eastAsia="Calibri" w:hAnsi="Times New Roman" w:cs="Times New Roman"/>
      <w:lang w:eastAsia="pl-PL" w:bidi="pl-PL"/>
    </w:rPr>
  </w:style>
  <w:style w:type="paragraph" w:customStyle="1" w:styleId="PointDouble4">
    <w:name w:val="PointDouble 4"/>
    <w:basedOn w:val="Normalny"/>
    <w:rsid w:val="009E4211"/>
    <w:pPr>
      <w:tabs>
        <w:tab w:val="left" w:pos="3118"/>
      </w:tabs>
      <w:spacing w:before="120" w:after="120" w:line="240" w:lineRule="auto"/>
      <w:ind w:left="3685" w:hanging="1134"/>
      <w:jc w:val="both"/>
    </w:pPr>
    <w:rPr>
      <w:rFonts w:ascii="Times New Roman" w:eastAsia="Calibri" w:hAnsi="Times New Roman" w:cs="Times New Roman"/>
      <w:lang w:eastAsia="pl-PL" w:bidi="pl-PL"/>
    </w:rPr>
  </w:style>
  <w:style w:type="paragraph" w:customStyle="1" w:styleId="PointTriple0">
    <w:name w:val="PointTriple 0"/>
    <w:basedOn w:val="Normalny"/>
    <w:rsid w:val="009E4211"/>
    <w:pPr>
      <w:tabs>
        <w:tab w:val="left" w:pos="850"/>
        <w:tab w:val="left" w:pos="1417"/>
      </w:tabs>
      <w:spacing w:before="120" w:after="120" w:line="240" w:lineRule="auto"/>
      <w:ind w:left="1984" w:hanging="1984"/>
      <w:jc w:val="both"/>
    </w:pPr>
    <w:rPr>
      <w:rFonts w:ascii="Times New Roman" w:eastAsia="Calibri" w:hAnsi="Times New Roman" w:cs="Times New Roman"/>
      <w:lang w:eastAsia="pl-PL" w:bidi="pl-PL"/>
    </w:rPr>
  </w:style>
  <w:style w:type="paragraph" w:customStyle="1" w:styleId="PointTriple1">
    <w:name w:val="PointTriple 1"/>
    <w:basedOn w:val="Normalny"/>
    <w:rsid w:val="009E4211"/>
    <w:pPr>
      <w:tabs>
        <w:tab w:val="left" w:pos="1417"/>
        <w:tab w:val="left" w:pos="1984"/>
      </w:tabs>
      <w:spacing w:before="120" w:after="120" w:line="240" w:lineRule="auto"/>
      <w:ind w:left="2551" w:hanging="1701"/>
      <w:jc w:val="both"/>
    </w:pPr>
    <w:rPr>
      <w:rFonts w:ascii="Times New Roman" w:eastAsia="Calibri" w:hAnsi="Times New Roman" w:cs="Times New Roman"/>
      <w:lang w:eastAsia="pl-PL" w:bidi="pl-PL"/>
    </w:rPr>
  </w:style>
  <w:style w:type="paragraph" w:customStyle="1" w:styleId="PointTriple2">
    <w:name w:val="PointTriple 2"/>
    <w:basedOn w:val="Normalny"/>
    <w:rsid w:val="009E4211"/>
    <w:pPr>
      <w:tabs>
        <w:tab w:val="left" w:pos="1984"/>
        <w:tab w:val="left" w:pos="2551"/>
      </w:tabs>
      <w:spacing w:before="120" w:after="120" w:line="240" w:lineRule="auto"/>
      <w:ind w:left="3118" w:hanging="1701"/>
      <w:jc w:val="both"/>
    </w:pPr>
    <w:rPr>
      <w:rFonts w:ascii="Times New Roman" w:eastAsia="Calibri" w:hAnsi="Times New Roman" w:cs="Times New Roman"/>
      <w:lang w:eastAsia="pl-PL" w:bidi="pl-PL"/>
    </w:rPr>
  </w:style>
  <w:style w:type="paragraph" w:customStyle="1" w:styleId="PointTriple3">
    <w:name w:val="PointTriple 3"/>
    <w:basedOn w:val="Normalny"/>
    <w:rsid w:val="009E4211"/>
    <w:pPr>
      <w:tabs>
        <w:tab w:val="left" w:pos="2551"/>
        <w:tab w:val="left" w:pos="3118"/>
      </w:tabs>
      <w:spacing w:before="120" w:after="120" w:line="240" w:lineRule="auto"/>
      <w:ind w:left="3685" w:hanging="1701"/>
      <w:jc w:val="both"/>
    </w:pPr>
    <w:rPr>
      <w:rFonts w:ascii="Times New Roman" w:eastAsia="Calibri" w:hAnsi="Times New Roman" w:cs="Times New Roman"/>
      <w:lang w:eastAsia="pl-PL" w:bidi="pl-PL"/>
    </w:rPr>
  </w:style>
  <w:style w:type="paragraph" w:customStyle="1" w:styleId="PointTriple4">
    <w:name w:val="PointTriple 4"/>
    <w:basedOn w:val="Normalny"/>
    <w:rsid w:val="009E4211"/>
    <w:pPr>
      <w:tabs>
        <w:tab w:val="left" w:pos="3118"/>
        <w:tab w:val="left" w:pos="3685"/>
      </w:tabs>
      <w:spacing w:before="120" w:after="120" w:line="240" w:lineRule="auto"/>
      <w:ind w:left="4252" w:hanging="1701"/>
      <w:jc w:val="both"/>
    </w:pPr>
    <w:rPr>
      <w:rFonts w:ascii="Times New Roman" w:eastAsia="Calibri" w:hAnsi="Times New Roman" w:cs="Times New Roman"/>
      <w:lang w:eastAsia="pl-PL" w:bidi="pl-PL"/>
    </w:rPr>
  </w:style>
  <w:style w:type="paragraph" w:customStyle="1" w:styleId="NumPar2">
    <w:name w:val="NumPar 2"/>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NumPar3">
    <w:name w:val="NumPar 3"/>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NumPar4">
    <w:name w:val="NumPar 4"/>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1">
    <w:name w:val="Manual NumPar 1"/>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2">
    <w:name w:val="Manual NumPar 2"/>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3">
    <w:name w:val="Manual NumPar 3"/>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4">
    <w:name w:val="Manual NumPar 4"/>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QuotedNumPar">
    <w:name w:val="Quoted NumPar"/>
    <w:basedOn w:val="Normalny"/>
    <w:rsid w:val="009E4211"/>
    <w:pPr>
      <w:spacing w:before="120" w:after="120" w:line="240" w:lineRule="auto"/>
      <w:ind w:left="1417" w:hanging="567"/>
      <w:jc w:val="both"/>
    </w:pPr>
    <w:rPr>
      <w:rFonts w:ascii="Times New Roman" w:eastAsia="Calibri" w:hAnsi="Times New Roman" w:cs="Times New Roman"/>
      <w:lang w:eastAsia="pl-PL" w:bidi="pl-PL"/>
    </w:rPr>
  </w:style>
  <w:style w:type="paragraph" w:customStyle="1" w:styleId="ManualHeading1">
    <w:name w:val="Manual Heading 1"/>
    <w:basedOn w:val="Normalny"/>
    <w:next w:val="Text1"/>
    <w:rsid w:val="009E4211"/>
    <w:pPr>
      <w:keepNext/>
      <w:tabs>
        <w:tab w:val="left" w:pos="850"/>
      </w:tabs>
      <w:spacing w:before="360" w:after="120" w:line="240" w:lineRule="auto"/>
      <w:ind w:left="850" w:hanging="850"/>
      <w:jc w:val="both"/>
      <w:outlineLvl w:val="0"/>
    </w:pPr>
    <w:rPr>
      <w:rFonts w:ascii="Times New Roman" w:eastAsia="Calibri" w:hAnsi="Times New Roman" w:cs="Times New Roman"/>
      <w:b/>
      <w:smallCaps/>
      <w:lang w:eastAsia="pl-PL" w:bidi="pl-PL"/>
    </w:rPr>
  </w:style>
  <w:style w:type="paragraph" w:customStyle="1" w:styleId="ManualHeading2">
    <w:name w:val="Manual Heading 2"/>
    <w:basedOn w:val="Normalny"/>
    <w:next w:val="Text1"/>
    <w:rsid w:val="009E4211"/>
    <w:pPr>
      <w:keepNext/>
      <w:tabs>
        <w:tab w:val="left" w:pos="850"/>
      </w:tabs>
      <w:spacing w:before="120" w:after="120" w:line="240" w:lineRule="auto"/>
      <w:ind w:left="850" w:hanging="850"/>
      <w:jc w:val="both"/>
      <w:outlineLvl w:val="1"/>
    </w:pPr>
    <w:rPr>
      <w:rFonts w:ascii="Times New Roman" w:eastAsia="Calibri" w:hAnsi="Times New Roman" w:cs="Times New Roman"/>
      <w:b/>
      <w:lang w:eastAsia="pl-PL" w:bidi="pl-PL"/>
    </w:rPr>
  </w:style>
  <w:style w:type="paragraph" w:customStyle="1" w:styleId="ManualHeading3">
    <w:name w:val="Manual Heading 3"/>
    <w:basedOn w:val="Normalny"/>
    <w:next w:val="Text1"/>
    <w:rsid w:val="009E4211"/>
    <w:pPr>
      <w:keepNext/>
      <w:tabs>
        <w:tab w:val="left" w:pos="850"/>
      </w:tabs>
      <w:spacing w:before="120" w:after="120" w:line="240" w:lineRule="auto"/>
      <w:ind w:left="850" w:hanging="850"/>
      <w:jc w:val="both"/>
      <w:outlineLvl w:val="2"/>
    </w:pPr>
    <w:rPr>
      <w:rFonts w:ascii="Times New Roman" w:eastAsia="Calibri" w:hAnsi="Times New Roman" w:cs="Times New Roman"/>
      <w:i/>
      <w:lang w:eastAsia="pl-PL" w:bidi="pl-PL"/>
    </w:rPr>
  </w:style>
  <w:style w:type="paragraph" w:customStyle="1" w:styleId="ManualHeading4">
    <w:name w:val="Manual Heading 4"/>
    <w:basedOn w:val="Normalny"/>
    <w:next w:val="Text1"/>
    <w:rsid w:val="009E4211"/>
    <w:pPr>
      <w:keepNext/>
      <w:tabs>
        <w:tab w:val="left" w:pos="850"/>
      </w:tabs>
      <w:spacing w:before="120" w:after="120" w:line="240" w:lineRule="auto"/>
      <w:ind w:left="850" w:hanging="850"/>
      <w:jc w:val="both"/>
      <w:outlineLvl w:val="3"/>
    </w:pPr>
    <w:rPr>
      <w:rFonts w:ascii="Times New Roman" w:eastAsia="Calibri" w:hAnsi="Times New Roman" w:cs="Times New Roman"/>
      <w:lang w:eastAsia="pl-PL" w:bidi="pl-PL"/>
    </w:rPr>
  </w:style>
  <w:style w:type="paragraph" w:customStyle="1" w:styleId="ChapterTitle">
    <w:name w:val="ChapterTitle"/>
    <w:basedOn w:val="Normalny"/>
    <w:next w:val="Normalny"/>
    <w:rsid w:val="009E4211"/>
    <w:pPr>
      <w:keepNext/>
      <w:spacing w:before="120" w:after="360" w:line="240" w:lineRule="auto"/>
      <w:jc w:val="center"/>
    </w:pPr>
    <w:rPr>
      <w:rFonts w:ascii="Times New Roman" w:eastAsia="Calibri" w:hAnsi="Times New Roman" w:cs="Times New Roman"/>
      <w:b/>
      <w:sz w:val="32"/>
      <w:lang w:eastAsia="pl-PL" w:bidi="pl-PL"/>
    </w:rPr>
  </w:style>
  <w:style w:type="paragraph" w:customStyle="1" w:styleId="PartTitle">
    <w:name w:val="PartTitle"/>
    <w:basedOn w:val="Normalny"/>
    <w:next w:val="ChapterTitle"/>
    <w:rsid w:val="009E4211"/>
    <w:pPr>
      <w:keepNext/>
      <w:pageBreakBefore/>
      <w:spacing w:before="120" w:after="360" w:line="240" w:lineRule="auto"/>
      <w:jc w:val="center"/>
    </w:pPr>
    <w:rPr>
      <w:rFonts w:ascii="Times New Roman" w:eastAsia="Calibri" w:hAnsi="Times New Roman" w:cs="Times New Roman"/>
      <w:b/>
      <w:sz w:val="36"/>
      <w:lang w:eastAsia="pl-PL" w:bidi="pl-PL"/>
    </w:rPr>
  </w:style>
  <w:style w:type="paragraph" w:customStyle="1" w:styleId="SectionTitle">
    <w:name w:val="SectionTitle"/>
    <w:basedOn w:val="Normalny"/>
    <w:next w:val="Nagwek1"/>
    <w:rsid w:val="009E4211"/>
    <w:pPr>
      <w:keepNext/>
      <w:spacing w:before="120" w:after="360" w:line="240" w:lineRule="auto"/>
      <w:jc w:val="center"/>
    </w:pPr>
    <w:rPr>
      <w:rFonts w:ascii="Times New Roman" w:eastAsia="Calibri" w:hAnsi="Times New Roman" w:cs="Times New Roman"/>
      <w:b/>
      <w:smallCaps/>
      <w:sz w:val="28"/>
      <w:lang w:eastAsia="pl-PL" w:bidi="pl-PL"/>
    </w:rPr>
  </w:style>
  <w:style w:type="paragraph" w:customStyle="1" w:styleId="TableTitle">
    <w:name w:val="Table Title"/>
    <w:basedOn w:val="Normalny"/>
    <w:next w:val="Normalny"/>
    <w:rsid w:val="009E4211"/>
    <w:pPr>
      <w:spacing w:before="120" w:after="120" w:line="240" w:lineRule="auto"/>
      <w:jc w:val="center"/>
    </w:pPr>
    <w:rPr>
      <w:rFonts w:ascii="Times New Roman" w:eastAsia="Calibri" w:hAnsi="Times New Roman" w:cs="Times New Roman"/>
      <w:b/>
      <w:lang w:eastAsia="pl-PL" w:bidi="pl-PL"/>
    </w:rPr>
  </w:style>
  <w:style w:type="character" w:customStyle="1" w:styleId="Marker1">
    <w:name w:val="Marker1"/>
    <w:rsid w:val="009E4211"/>
    <w:rPr>
      <w:color w:val="008000"/>
      <w:shd w:val="clear" w:color="auto" w:fill="auto"/>
    </w:rPr>
  </w:style>
  <w:style w:type="character" w:customStyle="1" w:styleId="Marker2">
    <w:name w:val="Marker2"/>
    <w:rsid w:val="009E4211"/>
    <w:rPr>
      <w:color w:val="FF0000"/>
      <w:shd w:val="clear" w:color="auto" w:fill="auto"/>
    </w:rPr>
  </w:style>
  <w:style w:type="paragraph" w:customStyle="1" w:styleId="Point2letter">
    <w:name w:val="Point 2 (letter)"/>
    <w:basedOn w:val="Normalny"/>
    <w:rsid w:val="009E4211"/>
    <w:pPr>
      <w:tabs>
        <w:tab w:val="num" w:pos="1984"/>
      </w:tabs>
      <w:spacing w:before="120" w:after="120" w:line="240" w:lineRule="auto"/>
      <w:ind w:left="1984" w:hanging="567"/>
      <w:jc w:val="both"/>
    </w:pPr>
    <w:rPr>
      <w:rFonts w:ascii="Times New Roman" w:eastAsia="Calibri" w:hAnsi="Times New Roman" w:cs="Times New Roman"/>
      <w:lang w:eastAsia="pl-PL" w:bidi="pl-PL"/>
    </w:rPr>
  </w:style>
  <w:style w:type="paragraph" w:customStyle="1" w:styleId="Bullet0">
    <w:name w:val="Bullet 0"/>
    <w:basedOn w:val="Normalny"/>
    <w:rsid w:val="009E4211"/>
    <w:pPr>
      <w:numPr>
        <w:numId w:val="23"/>
      </w:numPr>
      <w:spacing w:before="120" w:after="120" w:line="240" w:lineRule="auto"/>
      <w:jc w:val="both"/>
    </w:pPr>
    <w:rPr>
      <w:rFonts w:ascii="Times New Roman" w:eastAsia="Calibri" w:hAnsi="Times New Roman" w:cs="Times New Roman"/>
      <w:lang w:eastAsia="pl-PL" w:bidi="pl-PL"/>
    </w:rPr>
  </w:style>
  <w:style w:type="paragraph" w:customStyle="1" w:styleId="Bullet1">
    <w:name w:val="Bullet 1"/>
    <w:basedOn w:val="Normalny"/>
    <w:rsid w:val="009E4211"/>
    <w:pPr>
      <w:numPr>
        <w:numId w:val="29"/>
      </w:numPr>
      <w:spacing w:before="120" w:after="120" w:line="240" w:lineRule="auto"/>
      <w:jc w:val="both"/>
    </w:pPr>
    <w:rPr>
      <w:rFonts w:ascii="Times New Roman" w:eastAsia="Calibri" w:hAnsi="Times New Roman" w:cs="Times New Roman"/>
      <w:lang w:eastAsia="pl-PL" w:bidi="pl-PL"/>
    </w:rPr>
  </w:style>
  <w:style w:type="paragraph" w:customStyle="1" w:styleId="Bullet2">
    <w:name w:val="Bullet 2"/>
    <w:basedOn w:val="Normalny"/>
    <w:rsid w:val="009E4211"/>
    <w:pPr>
      <w:numPr>
        <w:numId w:val="30"/>
      </w:numPr>
      <w:spacing w:before="120" w:after="120" w:line="240" w:lineRule="auto"/>
      <w:jc w:val="both"/>
    </w:pPr>
    <w:rPr>
      <w:rFonts w:ascii="Times New Roman" w:eastAsia="Calibri" w:hAnsi="Times New Roman" w:cs="Times New Roman"/>
      <w:lang w:eastAsia="pl-PL" w:bidi="pl-PL"/>
    </w:rPr>
  </w:style>
  <w:style w:type="paragraph" w:customStyle="1" w:styleId="Bullet3">
    <w:name w:val="Bullet 3"/>
    <w:basedOn w:val="Normalny"/>
    <w:rsid w:val="009E4211"/>
    <w:pPr>
      <w:numPr>
        <w:numId w:val="31"/>
      </w:numPr>
      <w:spacing w:before="120" w:after="120" w:line="240" w:lineRule="auto"/>
      <w:jc w:val="both"/>
    </w:pPr>
    <w:rPr>
      <w:rFonts w:ascii="Times New Roman" w:eastAsia="Calibri" w:hAnsi="Times New Roman" w:cs="Times New Roman"/>
      <w:lang w:eastAsia="pl-PL" w:bidi="pl-PL"/>
    </w:rPr>
  </w:style>
  <w:style w:type="paragraph" w:customStyle="1" w:styleId="Bullet4">
    <w:name w:val="Bullet 4"/>
    <w:basedOn w:val="Normalny"/>
    <w:rsid w:val="009E4211"/>
    <w:pPr>
      <w:numPr>
        <w:numId w:val="32"/>
      </w:numPr>
      <w:spacing w:before="120" w:after="120" w:line="240" w:lineRule="auto"/>
      <w:jc w:val="both"/>
    </w:pPr>
    <w:rPr>
      <w:rFonts w:ascii="Times New Roman" w:eastAsia="Calibri" w:hAnsi="Times New Roman" w:cs="Times New Roman"/>
      <w:lang w:eastAsia="pl-PL" w:bidi="pl-PL"/>
    </w:rPr>
  </w:style>
  <w:style w:type="paragraph" w:customStyle="1" w:styleId="Annexetitreexpos">
    <w:name w:val="Annexe titre (exposé)"/>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Annexetitrefichefinancire">
    <w:name w:val="Annexe titre (fiche financiè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Applicationdirecte">
    <w:name w:val="Application directe"/>
    <w:basedOn w:val="Normalny"/>
    <w:next w:val="Fait"/>
    <w:rsid w:val="009E4211"/>
    <w:pPr>
      <w:spacing w:before="480" w:after="120" w:line="240" w:lineRule="auto"/>
      <w:jc w:val="both"/>
    </w:pPr>
    <w:rPr>
      <w:rFonts w:ascii="Times New Roman" w:eastAsia="Calibri" w:hAnsi="Times New Roman" w:cs="Times New Roman"/>
      <w:lang w:eastAsia="pl-PL" w:bidi="pl-PL"/>
    </w:rPr>
  </w:style>
  <w:style w:type="paragraph" w:customStyle="1" w:styleId="Avertissementtitre">
    <w:name w:val="Avertissement titre"/>
    <w:basedOn w:val="Normalny"/>
    <w:next w:val="Normalny"/>
    <w:rsid w:val="009E4211"/>
    <w:pPr>
      <w:keepNext/>
      <w:spacing w:before="480" w:after="120" w:line="240" w:lineRule="auto"/>
      <w:jc w:val="both"/>
    </w:pPr>
    <w:rPr>
      <w:rFonts w:ascii="Times New Roman" w:eastAsia="Calibri" w:hAnsi="Times New Roman" w:cs="Times New Roman"/>
      <w:u w:val="single"/>
      <w:lang w:eastAsia="pl-PL" w:bidi="pl-PL"/>
    </w:rPr>
  </w:style>
  <w:style w:type="paragraph" w:customStyle="1" w:styleId="Confidence">
    <w:name w:val="Confidence"/>
    <w:basedOn w:val="Normalny"/>
    <w:next w:val="Normalny"/>
    <w:rsid w:val="009E4211"/>
    <w:pPr>
      <w:spacing w:before="360" w:after="120" w:line="240" w:lineRule="auto"/>
      <w:jc w:val="center"/>
    </w:pPr>
    <w:rPr>
      <w:rFonts w:ascii="Times New Roman" w:eastAsia="Calibri" w:hAnsi="Times New Roman" w:cs="Times New Roman"/>
      <w:lang w:eastAsia="pl-PL" w:bidi="pl-PL"/>
    </w:rPr>
  </w:style>
  <w:style w:type="paragraph" w:customStyle="1" w:styleId="Confidentialit">
    <w:name w:val="Confidentialité"/>
    <w:basedOn w:val="Normalny"/>
    <w:next w:val="TypedudocumentPagedecouverture"/>
    <w:rsid w:val="009E4211"/>
    <w:pPr>
      <w:spacing w:before="240" w:after="240" w:line="240" w:lineRule="auto"/>
      <w:ind w:left="5103"/>
    </w:pPr>
    <w:rPr>
      <w:rFonts w:ascii="Times New Roman" w:eastAsia="Calibri" w:hAnsi="Times New Roman" w:cs="Times New Roman"/>
      <w:i/>
      <w:sz w:val="32"/>
      <w:lang w:eastAsia="pl-PL" w:bidi="pl-PL"/>
    </w:rPr>
  </w:style>
  <w:style w:type="paragraph" w:customStyle="1" w:styleId="Considrant">
    <w:name w:val="Considérant"/>
    <w:basedOn w:val="Normalny"/>
    <w:rsid w:val="009E4211"/>
    <w:pPr>
      <w:numPr>
        <w:numId w:val="33"/>
      </w:numPr>
      <w:spacing w:before="120" w:after="120" w:line="240" w:lineRule="auto"/>
      <w:jc w:val="both"/>
    </w:pPr>
    <w:rPr>
      <w:rFonts w:ascii="Times New Roman" w:eastAsia="Calibri" w:hAnsi="Times New Roman" w:cs="Times New Roman"/>
      <w:lang w:eastAsia="pl-PL" w:bidi="pl-PL"/>
    </w:rPr>
  </w:style>
  <w:style w:type="paragraph" w:customStyle="1" w:styleId="Corrigendum">
    <w:name w:val="Corrigendum"/>
    <w:basedOn w:val="Normalny"/>
    <w:next w:val="Normalny"/>
    <w:rsid w:val="009E4211"/>
    <w:pPr>
      <w:spacing w:after="240" w:line="240" w:lineRule="auto"/>
    </w:pPr>
    <w:rPr>
      <w:rFonts w:ascii="Times New Roman" w:eastAsia="Calibri" w:hAnsi="Times New Roman" w:cs="Times New Roman"/>
      <w:lang w:eastAsia="pl-PL" w:bidi="pl-PL"/>
    </w:rPr>
  </w:style>
  <w:style w:type="paragraph" w:customStyle="1" w:styleId="Datedadoption">
    <w:name w:val="Date d'adoption"/>
    <w:basedOn w:val="Normalny"/>
    <w:next w:val="Titreobjet"/>
    <w:rsid w:val="009E4211"/>
    <w:pPr>
      <w:spacing w:before="360" w:after="0" w:line="240" w:lineRule="auto"/>
      <w:jc w:val="center"/>
    </w:pPr>
    <w:rPr>
      <w:rFonts w:ascii="Times New Roman" w:eastAsia="Calibri" w:hAnsi="Times New Roman" w:cs="Times New Roman"/>
      <w:b/>
      <w:lang w:eastAsia="pl-PL" w:bidi="pl-PL"/>
    </w:rPr>
  </w:style>
  <w:style w:type="paragraph" w:customStyle="1" w:styleId="Emission">
    <w:name w:val="Emission"/>
    <w:basedOn w:val="Normalny"/>
    <w:next w:val="Rfrenceinstitutionnelle"/>
    <w:rsid w:val="009E4211"/>
    <w:pPr>
      <w:spacing w:after="0" w:line="240" w:lineRule="auto"/>
      <w:ind w:left="5103"/>
    </w:pPr>
    <w:rPr>
      <w:rFonts w:ascii="Times New Roman" w:eastAsia="Calibri" w:hAnsi="Times New Roman" w:cs="Times New Roman"/>
      <w:lang w:eastAsia="pl-PL" w:bidi="pl-PL"/>
    </w:rPr>
  </w:style>
  <w:style w:type="paragraph" w:customStyle="1" w:styleId="Exposdesmotifstitre">
    <w:name w:val="Exposé des motifs tit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Fait">
    <w:name w:val="Fait à"/>
    <w:basedOn w:val="Normalny"/>
    <w:next w:val="Institutionquisigne"/>
    <w:rsid w:val="009E4211"/>
    <w:pPr>
      <w:keepNext/>
      <w:spacing w:before="120" w:after="0" w:line="240" w:lineRule="auto"/>
      <w:jc w:val="both"/>
    </w:pPr>
    <w:rPr>
      <w:rFonts w:ascii="Times New Roman" w:eastAsia="Calibri" w:hAnsi="Times New Roman" w:cs="Times New Roman"/>
      <w:lang w:eastAsia="pl-PL" w:bidi="pl-PL"/>
    </w:rPr>
  </w:style>
  <w:style w:type="paragraph" w:customStyle="1" w:styleId="Formuledadoption">
    <w:name w:val="Formule d'adoption"/>
    <w:basedOn w:val="Normalny"/>
    <w:next w:val="Titrearticle"/>
    <w:rsid w:val="009E4211"/>
    <w:pPr>
      <w:keepNext/>
      <w:spacing w:before="120" w:after="120" w:line="240" w:lineRule="auto"/>
      <w:jc w:val="both"/>
    </w:pPr>
    <w:rPr>
      <w:rFonts w:ascii="Times New Roman" w:eastAsia="Calibri" w:hAnsi="Times New Roman" w:cs="Times New Roman"/>
      <w:lang w:eastAsia="pl-PL" w:bidi="pl-PL"/>
    </w:rPr>
  </w:style>
  <w:style w:type="paragraph" w:customStyle="1" w:styleId="Institutionquiagit">
    <w:name w:val="Institution qui agit"/>
    <w:basedOn w:val="Normalny"/>
    <w:next w:val="Normalny"/>
    <w:rsid w:val="009E4211"/>
    <w:pPr>
      <w:keepNext/>
      <w:spacing w:before="600" w:after="120" w:line="240" w:lineRule="auto"/>
      <w:jc w:val="both"/>
    </w:pPr>
    <w:rPr>
      <w:rFonts w:ascii="Times New Roman" w:eastAsia="Calibri" w:hAnsi="Times New Roman" w:cs="Times New Roman"/>
      <w:lang w:eastAsia="pl-PL" w:bidi="pl-PL"/>
    </w:rPr>
  </w:style>
  <w:style w:type="paragraph" w:customStyle="1" w:styleId="Institutionquisigne">
    <w:name w:val="Institution qui signe"/>
    <w:basedOn w:val="Normalny"/>
    <w:next w:val="Personnequisigne"/>
    <w:rsid w:val="009E4211"/>
    <w:pPr>
      <w:keepNext/>
      <w:tabs>
        <w:tab w:val="left" w:pos="4252"/>
      </w:tabs>
      <w:spacing w:before="720" w:after="0" w:line="240" w:lineRule="auto"/>
      <w:jc w:val="both"/>
    </w:pPr>
    <w:rPr>
      <w:rFonts w:ascii="Times New Roman" w:eastAsia="Calibri" w:hAnsi="Times New Roman" w:cs="Times New Roman"/>
      <w:i/>
      <w:lang w:eastAsia="pl-PL" w:bidi="pl-PL"/>
    </w:rPr>
  </w:style>
  <w:style w:type="paragraph" w:customStyle="1" w:styleId="Langue">
    <w:name w:val="Langue"/>
    <w:basedOn w:val="Normalny"/>
    <w:next w:val="Rfrenceinterne"/>
    <w:rsid w:val="009E4211"/>
    <w:pPr>
      <w:framePr w:wrap="around" w:vAnchor="page" w:hAnchor="text" w:xAlign="center" w:y="14741"/>
      <w:spacing w:after="600" w:line="240" w:lineRule="auto"/>
      <w:jc w:val="center"/>
    </w:pPr>
    <w:rPr>
      <w:rFonts w:ascii="Times New Roman" w:eastAsia="Calibri" w:hAnsi="Times New Roman" w:cs="Times New Roman"/>
      <w:b/>
      <w:caps/>
      <w:lang w:eastAsia="pl-PL" w:bidi="pl-PL"/>
    </w:rPr>
  </w:style>
  <w:style w:type="paragraph" w:customStyle="1" w:styleId="ManualConsidrant">
    <w:name w:val="Manual Considérant"/>
    <w:basedOn w:val="Normalny"/>
    <w:rsid w:val="009E4211"/>
    <w:pPr>
      <w:spacing w:before="120" w:after="120" w:line="240" w:lineRule="auto"/>
      <w:ind w:left="709" w:hanging="709"/>
      <w:jc w:val="both"/>
    </w:pPr>
    <w:rPr>
      <w:rFonts w:ascii="Times New Roman" w:eastAsia="Calibri" w:hAnsi="Times New Roman" w:cs="Times New Roman"/>
      <w:lang w:eastAsia="pl-PL" w:bidi="pl-PL"/>
    </w:rPr>
  </w:style>
  <w:style w:type="paragraph" w:customStyle="1" w:styleId="Nomdelinstitution">
    <w:name w:val="Nom de l'institution"/>
    <w:basedOn w:val="Normalny"/>
    <w:next w:val="Emission"/>
    <w:rsid w:val="009E4211"/>
    <w:pPr>
      <w:spacing w:after="0" w:line="240" w:lineRule="auto"/>
    </w:pPr>
    <w:rPr>
      <w:rFonts w:eastAsia="Calibri" w:cs="Arial"/>
      <w:lang w:eastAsia="pl-PL" w:bidi="pl-PL"/>
    </w:rPr>
  </w:style>
  <w:style w:type="paragraph" w:customStyle="1" w:styleId="Personnequisigne">
    <w:name w:val="Personne qui signe"/>
    <w:basedOn w:val="Normalny"/>
    <w:next w:val="Institutionquisigne"/>
    <w:rsid w:val="009E4211"/>
    <w:pPr>
      <w:tabs>
        <w:tab w:val="left" w:pos="4252"/>
      </w:tabs>
      <w:spacing w:after="0" w:line="240" w:lineRule="auto"/>
    </w:pPr>
    <w:rPr>
      <w:rFonts w:ascii="Times New Roman" w:eastAsia="Calibri" w:hAnsi="Times New Roman" w:cs="Times New Roman"/>
      <w:i/>
      <w:lang w:eastAsia="pl-PL" w:bidi="pl-PL"/>
    </w:rPr>
  </w:style>
  <w:style w:type="paragraph" w:customStyle="1" w:styleId="Rfrenceinstitutionnelle">
    <w:name w:val="Référence institutionnelle"/>
    <w:basedOn w:val="Normalny"/>
    <w:next w:val="Confidentialit"/>
    <w:rsid w:val="009E4211"/>
    <w:pPr>
      <w:spacing w:after="240" w:line="240" w:lineRule="auto"/>
      <w:ind w:left="5103"/>
    </w:pPr>
    <w:rPr>
      <w:rFonts w:ascii="Times New Roman" w:eastAsia="Calibri" w:hAnsi="Times New Roman" w:cs="Times New Roman"/>
      <w:lang w:eastAsia="pl-PL" w:bidi="pl-PL"/>
    </w:rPr>
  </w:style>
  <w:style w:type="paragraph" w:customStyle="1" w:styleId="Rfrenceinterinstitutionnelle">
    <w:name w:val="Référence interinstitutionnelle"/>
    <w:basedOn w:val="Normalny"/>
    <w:next w:val="Statut"/>
    <w:rsid w:val="009E4211"/>
    <w:pPr>
      <w:spacing w:after="0" w:line="240" w:lineRule="auto"/>
      <w:ind w:left="5103"/>
    </w:pPr>
    <w:rPr>
      <w:rFonts w:ascii="Times New Roman" w:eastAsia="Calibri" w:hAnsi="Times New Roman" w:cs="Times New Roman"/>
      <w:lang w:eastAsia="pl-PL" w:bidi="pl-PL"/>
    </w:rPr>
  </w:style>
  <w:style w:type="paragraph" w:customStyle="1" w:styleId="Rfrenceinterne">
    <w:name w:val="Référence interne"/>
    <w:basedOn w:val="Normalny"/>
    <w:next w:val="Rfrenceinterinstitutionnelle"/>
    <w:rsid w:val="009E4211"/>
    <w:pPr>
      <w:spacing w:after="0" w:line="240" w:lineRule="auto"/>
      <w:ind w:left="5103"/>
    </w:pPr>
    <w:rPr>
      <w:rFonts w:ascii="Times New Roman" w:eastAsia="Calibri" w:hAnsi="Times New Roman" w:cs="Times New Roman"/>
      <w:lang w:eastAsia="pl-PL" w:bidi="pl-PL"/>
    </w:rPr>
  </w:style>
  <w:style w:type="paragraph" w:customStyle="1" w:styleId="Sous-titreobjet">
    <w:name w:val="Sous-titre objet"/>
    <w:basedOn w:val="Normalny"/>
    <w:rsid w:val="009E4211"/>
    <w:pPr>
      <w:spacing w:after="0" w:line="240" w:lineRule="auto"/>
      <w:jc w:val="center"/>
    </w:pPr>
    <w:rPr>
      <w:rFonts w:ascii="Times New Roman" w:eastAsia="Calibri" w:hAnsi="Times New Roman" w:cs="Times New Roman"/>
      <w:b/>
      <w:lang w:eastAsia="pl-PL" w:bidi="pl-PL"/>
    </w:rPr>
  </w:style>
  <w:style w:type="paragraph" w:customStyle="1" w:styleId="Statut">
    <w:name w:val="Statut"/>
    <w:basedOn w:val="Normalny"/>
    <w:next w:val="Typedudocument"/>
    <w:rsid w:val="009E4211"/>
    <w:pPr>
      <w:spacing w:before="360" w:after="0" w:line="240" w:lineRule="auto"/>
      <w:jc w:val="center"/>
    </w:pPr>
    <w:rPr>
      <w:rFonts w:ascii="Times New Roman" w:eastAsia="Calibri" w:hAnsi="Times New Roman" w:cs="Times New Roman"/>
      <w:lang w:eastAsia="pl-PL" w:bidi="pl-PL"/>
    </w:rPr>
  </w:style>
  <w:style w:type="paragraph" w:customStyle="1" w:styleId="Titrearticle">
    <w:name w:val="Titre article"/>
    <w:basedOn w:val="Normalny"/>
    <w:next w:val="Normalny"/>
    <w:rsid w:val="009E4211"/>
    <w:pPr>
      <w:keepNext/>
      <w:spacing w:before="360" w:after="120" w:line="240" w:lineRule="auto"/>
      <w:jc w:val="center"/>
    </w:pPr>
    <w:rPr>
      <w:rFonts w:ascii="Times New Roman" w:eastAsia="Calibri" w:hAnsi="Times New Roman" w:cs="Times New Roman"/>
      <w:i/>
      <w:lang w:eastAsia="pl-PL" w:bidi="pl-PL"/>
    </w:rPr>
  </w:style>
  <w:style w:type="paragraph" w:customStyle="1" w:styleId="Titreobjet">
    <w:name w:val="Titre objet"/>
    <w:basedOn w:val="Normalny"/>
    <w:next w:val="Sous-titreobjet"/>
    <w:rsid w:val="009E4211"/>
    <w:pPr>
      <w:spacing w:before="180" w:after="180" w:line="240" w:lineRule="auto"/>
      <w:jc w:val="center"/>
    </w:pPr>
    <w:rPr>
      <w:rFonts w:ascii="Times New Roman" w:eastAsia="Calibri" w:hAnsi="Times New Roman" w:cs="Times New Roman"/>
      <w:b/>
      <w:lang w:eastAsia="pl-PL" w:bidi="pl-PL"/>
    </w:rPr>
  </w:style>
  <w:style w:type="paragraph" w:customStyle="1" w:styleId="Typedudocument">
    <w:name w:val="Type du document"/>
    <w:basedOn w:val="Normalny"/>
    <w:next w:val="Titreobjet"/>
    <w:rsid w:val="009E4211"/>
    <w:pPr>
      <w:spacing w:before="360" w:after="180" w:line="240" w:lineRule="auto"/>
      <w:jc w:val="center"/>
    </w:pPr>
    <w:rPr>
      <w:rFonts w:ascii="Times New Roman" w:eastAsia="Calibri" w:hAnsi="Times New Roman" w:cs="Times New Roman"/>
      <w:b/>
      <w:lang w:eastAsia="pl-PL" w:bidi="pl-PL"/>
    </w:rPr>
  </w:style>
  <w:style w:type="character" w:customStyle="1" w:styleId="Added">
    <w:name w:val="Added"/>
    <w:rsid w:val="009E4211"/>
    <w:rPr>
      <w:b/>
      <w:u w:val="single"/>
      <w:shd w:val="clear" w:color="auto" w:fill="auto"/>
    </w:rPr>
  </w:style>
  <w:style w:type="character" w:customStyle="1" w:styleId="Deleted">
    <w:name w:val="Deleted"/>
    <w:rsid w:val="009E4211"/>
    <w:rPr>
      <w:strike/>
      <w:dstrike w:val="0"/>
      <w:shd w:val="clear" w:color="auto" w:fill="auto"/>
    </w:rPr>
  </w:style>
  <w:style w:type="paragraph" w:customStyle="1" w:styleId="Address">
    <w:name w:val="Address"/>
    <w:basedOn w:val="Normalny"/>
    <w:next w:val="Normalny"/>
    <w:rsid w:val="009E4211"/>
    <w:pPr>
      <w:keepLines/>
      <w:spacing w:before="120" w:after="120" w:line="360" w:lineRule="auto"/>
      <w:ind w:left="3402"/>
    </w:pPr>
    <w:rPr>
      <w:rFonts w:ascii="Times New Roman" w:eastAsia="Calibri" w:hAnsi="Times New Roman" w:cs="Times New Roman"/>
      <w:lang w:eastAsia="pl-PL" w:bidi="pl-PL"/>
    </w:rPr>
  </w:style>
  <w:style w:type="paragraph" w:customStyle="1" w:styleId="Objetexterne">
    <w:name w:val="Objet externe"/>
    <w:basedOn w:val="Normalny"/>
    <w:next w:val="Normalny"/>
    <w:rsid w:val="009E4211"/>
    <w:pPr>
      <w:spacing w:before="120" w:after="120" w:line="240" w:lineRule="auto"/>
      <w:jc w:val="both"/>
    </w:pPr>
    <w:rPr>
      <w:rFonts w:ascii="Times New Roman" w:eastAsia="Calibri" w:hAnsi="Times New Roman" w:cs="Times New Roman"/>
      <w:i/>
      <w:caps/>
      <w:lang w:eastAsia="pl-PL" w:bidi="pl-PL"/>
    </w:rPr>
  </w:style>
  <w:style w:type="paragraph" w:customStyle="1" w:styleId="Supertitre">
    <w:name w:val="Supertitre"/>
    <w:basedOn w:val="Normalny"/>
    <w:next w:val="Normalny"/>
    <w:rsid w:val="009E4211"/>
    <w:pPr>
      <w:spacing w:after="600" w:line="240" w:lineRule="auto"/>
      <w:jc w:val="center"/>
    </w:pPr>
    <w:rPr>
      <w:rFonts w:ascii="Times New Roman" w:eastAsia="Calibri" w:hAnsi="Times New Roman" w:cs="Times New Roman"/>
      <w:b/>
      <w:lang w:eastAsia="pl-PL" w:bidi="pl-PL"/>
    </w:rPr>
  </w:style>
  <w:style w:type="paragraph" w:customStyle="1" w:styleId="Languesfaisantfoi">
    <w:name w:val="Langues faisant foi"/>
    <w:basedOn w:val="Normalny"/>
    <w:next w:val="Normalny"/>
    <w:rsid w:val="009E4211"/>
    <w:pPr>
      <w:spacing w:before="360" w:after="0" w:line="240" w:lineRule="auto"/>
      <w:jc w:val="center"/>
    </w:pPr>
    <w:rPr>
      <w:rFonts w:ascii="Times New Roman" w:eastAsia="Calibri" w:hAnsi="Times New Roman" w:cs="Times New Roman"/>
      <w:lang w:eastAsia="pl-PL" w:bidi="pl-PL"/>
    </w:rPr>
  </w:style>
  <w:style w:type="paragraph" w:customStyle="1" w:styleId="Rfrencecroise">
    <w:name w:val="Référence croisée"/>
    <w:basedOn w:val="Normalny"/>
    <w:rsid w:val="009E4211"/>
    <w:pPr>
      <w:spacing w:after="0" w:line="240" w:lineRule="auto"/>
      <w:jc w:val="center"/>
    </w:pPr>
    <w:rPr>
      <w:rFonts w:ascii="Times New Roman" w:eastAsia="Calibri" w:hAnsi="Times New Roman" w:cs="Times New Roman"/>
      <w:lang w:eastAsia="pl-PL" w:bidi="pl-PL"/>
    </w:rPr>
  </w:style>
  <w:style w:type="paragraph" w:customStyle="1" w:styleId="Fichefinanciretitre">
    <w:name w:val="Fiche financière tit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DatedadoptionPagedecouverture">
    <w:name w:val="Date d'adoption (Page de couverture)"/>
    <w:basedOn w:val="Datedadoption"/>
    <w:next w:val="TitreobjetPagedecouverture"/>
    <w:rsid w:val="009E4211"/>
  </w:style>
  <w:style w:type="paragraph" w:customStyle="1" w:styleId="RfrenceinterinstitutionnellePagedecouverture">
    <w:name w:val="Référence interinstitutionnelle (Page de couverture)"/>
    <w:basedOn w:val="Rfrenceinterinstitutionnelle"/>
    <w:next w:val="Confidentialit"/>
    <w:rsid w:val="009E4211"/>
  </w:style>
  <w:style w:type="paragraph" w:customStyle="1" w:styleId="Sous-titreobjetPagedecouverture">
    <w:name w:val="Sous-titre objet (Page de couverture)"/>
    <w:basedOn w:val="Sous-titreobjet"/>
    <w:rsid w:val="009E4211"/>
  </w:style>
  <w:style w:type="paragraph" w:customStyle="1" w:styleId="StatutPagedecouverture">
    <w:name w:val="Statut (Page de couverture)"/>
    <w:basedOn w:val="Statut"/>
    <w:next w:val="TypedudocumentPagedecouverture"/>
    <w:rsid w:val="009E4211"/>
  </w:style>
  <w:style w:type="paragraph" w:customStyle="1" w:styleId="TitreobjetPagedecouverture">
    <w:name w:val="Titre objet (Page de couverture)"/>
    <w:basedOn w:val="Titreobjet"/>
    <w:next w:val="Sous-titreobjetPagedecouverture"/>
    <w:rsid w:val="009E4211"/>
  </w:style>
  <w:style w:type="paragraph" w:customStyle="1" w:styleId="TypedudocumentPagedecouverture">
    <w:name w:val="Type du document (Page de couverture)"/>
    <w:basedOn w:val="Typedudocument"/>
    <w:next w:val="TitreobjetPagedecouverture"/>
    <w:rsid w:val="009E4211"/>
  </w:style>
  <w:style w:type="paragraph" w:customStyle="1" w:styleId="Volume">
    <w:name w:val="Volume"/>
    <w:basedOn w:val="Normalny"/>
    <w:next w:val="Confidentialit"/>
    <w:rsid w:val="009E4211"/>
    <w:pPr>
      <w:spacing w:after="240" w:line="240" w:lineRule="auto"/>
      <w:ind w:left="5103"/>
    </w:pPr>
    <w:rPr>
      <w:rFonts w:ascii="Times New Roman" w:eastAsia="Calibri" w:hAnsi="Times New Roman" w:cs="Times New Roman"/>
      <w:lang w:eastAsia="pl-PL" w:bidi="pl-PL"/>
    </w:rPr>
  </w:style>
  <w:style w:type="paragraph" w:customStyle="1" w:styleId="IntrtEEE">
    <w:name w:val="Intérêt EEE"/>
    <w:basedOn w:val="Languesfaisantfoi"/>
    <w:next w:val="Normalny"/>
    <w:rsid w:val="009E4211"/>
    <w:pPr>
      <w:spacing w:after="240"/>
    </w:pPr>
  </w:style>
  <w:style w:type="paragraph" w:customStyle="1" w:styleId="Accompagnant">
    <w:name w:val="Accompagnant"/>
    <w:basedOn w:val="Normalny"/>
    <w:next w:val="Typeacteprincipal"/>
    <w:rsid w:val="009E4211"/>
    <w:pPr>
      <w:spacing w:before="180" w:after="240" w:line="240" w:lineRule="auto"/>
      <w:jc w:val="center"/>
    </w:pPr>
    <w:rPr>
      <w:rFonts w:ascii="Times New Roman" w:eastAsia="Calibri" w:hAnsi="Times New Roman" w:cs="Times New Roman"/>
      <w:b/>
      <w:lang w:eastAsia="pl-PL" w:bidi="pl-PL"/>
    </w:rPr>
  </w:style>
  <w:style w:type="paragraph" w:customStyle="1" w:styleId="Typeacteprincipal">
    <w:name w:val="Type acte principal"/>
    <w:basedOn w:val="Normalny"/>
    <w:next w:val="Objetacteprincipal"/>
    <w:rsid w:val="009E4211"/>
    <w:pPr>
      <w:spacing w:after="240" w:line="240" w:lineRule="auto"/>
      <w:jc w:val="center"/>
    </w:pPr>
    <w:rPr>
      <w:rFonts w:ascii="Times New Roman" w:eastAsia="Calibri" w:hAnsi="Times New Roman" w:cs="Times New Roman"/>
      <w:b/>
      <w:lang w:eastAsia="pl-PL" w:bidi="pl-PL"/>
    </w:rPr>
  </w:style>
  <w:style w:type="paragraph" w:customStyle="1" w:styleId="Objetacteprincipal">
    <w:name w:val="Objet acte principal"/>
    <w:basedOn w:val="Normalny"/>
    <w:next w:val="Titrearticle"/>
    <w:rsid w:val="009E4211"/>
    <w:pPr>
      <w:spacing w:after="360" w:line="240" w:lineRule="auto"/>
      <w:jc w:val="center"/>
    </w:pPr>
    <w:rPr>
      <w:rFonts w:ascii="Times New Roman" w:eastAsia="Calibri" w:hAnsi="Times New Roman" w:cs="Times New Roman"/>
      <w:b/>
      <w:lang w:eastAsia="pl-PL" w:bidi="pl-PL"/>
    </w:rPr>
  </w:style>
  <w:style w:type="paragraph" w:customStyle="1" w:styleId="IntrtEEEPagedecouverture">
    <w:name w:val="Intérêt EEE (Page de couverture)"/>
    <w:basedOn w:val="IntrtEEE"/>
    <w:next w:val="Rfrencecroise"/>
    <w:rsid w:val="009E4211"/>
  </w:style>
  <w:style w:type="paragraph" w:customStyle="1" w:styleId="AccompagnantPagedecouverture">
    <w:name w:val="Accompagnant (Page de couverture)"/>
    <w:basedOn w:val="Accompagnant"/>
    <w:next w:val="TypeacteprincipalPagedecouverture"/>
    <w:rsid w:val="009E4211"/>
  </w:style>
  <w:style w:type="paragraph" w:customStyle="1" w:styleId="TypeacteprincipalPagedecouverture">
    <w:name w:val="Type acte principal (Page de couverture)"/>
    <w:basedOn w:val="Typeacteprincipal"/>
    <w:next w:val="ObjetacteprincipalPagedecouverture"/>
    <w:rsid w:val="009E4211"/>
  </w:style>
  <w:style w:type="paragraph" w:customStyle="1" w:styleId="ObjetacteprincipalPagedecouverture">
    <w:name w:val="Objet acte principal (Page de couverture)"/>
    <w:basedOn w:val="Objetacteprincipal"/>
    <w:next w:val="Rfrencecroise"/>
    <w:rsid w:val="009E4211"/>
  </w:style>
  <w:style w:type="paragraph" w:customStyle="1" w:styleId="LanguesfaisantfoiPagedecouverture">
    <w:name w:val="Langues faisant foi (Page de couverture)"/>
    <w:basedOn w:val="Normalny"/>
    <w:next w:val="Normalny"/>
    <w:rsid w:val="009E4211"/>
    <w:pPr>
      <w:spacing w:before="360" w:after="0" w:line="240" w:lineRule="auto"/>
      <w:jc w:val="center"/>
    </w:pPr>
    <w:rPr>
      <w:rFonts w:ascii="Times New Roman" w:eastAsia="Calibri" w:hAnsi="Times New Roman" w:cs="Times New Roman"/>
      <w:lang w:eastAsia="pl-PL" w:bidi="pl-PL"/>
    </w:rPr>
  </w:style>
  <w:style w:type="paragraph" w:styleId="Cytat">
    <w:name w:val="Quote"/>
    <w:basedOn w:val="Normalny"/>
    <w:next w:val="Normalny"/>
    <w:link w:val="CytatZnak"/>
    <w:uiPriority w:val="29"/>
    <w:qFormat/>
    <w:rsid w:val="009E4211"/>
    <w:pPr>
      <w:spacing w:after="240" w:line="240" w:lineRule="auto"/>
      <w:jc w:val="both"/>
    </w:pPr>
    <w:rPr>
      <w:rFonts w:ascii="Times New Roman" w:eastAsia="Times New Roman" w:hAnsi="Times New Roman" w:cs="Times New Roman"/>
      <w:i/>
      <w:iCs/>
      <w:color w:val="000000"/>
      <w:szCs w:val="20"/>
      <w:lang w:eastAsia="pl-PL" w:bidi="pl-PL"/>
    </w:rPr>
  </w:style>
  <w:style w:type="character" w:customStyle="1" w:styleId="CytatZnak">
    <w:name w:val="Cytat Znak"/>
    <w:basedOn w:val="Domylnaczcionkaakapitu"/>
    <w:link w:val="Cytat"/>
    <w:uiPriority w:val="29"/>
    <w:rsid w:val="009E4211"/>
    <w:rPr>
      <w:rFonts w:ascii="Times New Roman" w:eastAsia="Times New Roman" w:hAnsi="Times New Roman" w:cs="Times New Roman"/>
      <w:i/>
      <w:iCs/>
      <w:color w:val="000000"/>
      <w:sz w:val="24"/>
      <w:szCs w:val="20"/>
      <w:lang w:eastAsia="pl-PL" w:bidi="pl-PL"/>
    </w:rPr>
  </w:style>
  <w:style w:type="paragraph" w:customStyle="1" w:styleId="Declassification">
    <w:name w:val="Declassification"/>
    <w:basedOn w:val="Normalny"/>
    <w:next w:val="Normalny"/>
    <w:rsid w:val="009E4211"/>
    <w:pPr>
      <w:spacing w:after="0" w:line="240" w:lineRule="auto"/>
      <w:jc w:val="both"/>
    </w:pPr>
    <w:rPr>
      <w:rFonts w:ascii="Times New Roman" w:hAnsi="Times New Roman" w:cs="Times New Roman"/>
      <w:lang w:eastAsia="pl-PL" w:bidi="pl-PL"/>
    </w:rPr>
  </w:style>
  <w:style w:type="paragraph" w:customStyle="1" w:styleId="ZCom">
    <w:name w:val="Z_Com"/>
    <w:basedOn w:val="Normalny"/>
    <w:next w:val="ZDGName"/>
    <w:uiPriority w:val="99"/>
    <w:rsid w:val="009E4211"/>
    <w:pPr>
      <w:widowControl w:val="0"/>
      <w:autoSpaceDE w:val="0"/>
      <w:autoSpaceDN w:val="0"/>
      <w:spacing w:after="0" w:line="240" w:lineRule="auto"/>
      <w:ind w:right="85"/>
      <w:jc w:val="both"/>
    </w:pPr>
    <w:rPr>
      <w:rFonts w:eastAsia="Times New Roman" w:cs="Arial"/>
      <w:szCs w:val="24"/>
      <w:lang w:eastAsia="pl-PL" w:bidi="pl-PL"/>
    </w:rPr>
  </w:style>
  <w:style w:type="paragraph" w:customStyle="1" w:styleId="ZDGName">
    <w:name w:val="Z_DGName"/>
    <w:basedOn w:val="Normalny"/>
    <w:rsid w:val="009E4211"/>
    <w:pPr>
      <w:widowControl w:val="0"/>
      <w:autoSpaceDE w:val="0"/>
      <w:autoSpaceDN w:val="0"/>
      <w:spacing w:after="0" w:line="240" w:lineRule="auto"/>
      <w:ind w:right="85"/>
    </w:pPr>
    <w:rPr>
      <w:rFonts w:eastAsia="Times New Roman" w:cs="Arial"/>
      <w:sz w:val="16"/>
      <w:szCs w:val="16"/>
      <w:lang w:eastAsia="pl-PL" w:bidi="pl-PL"/>
    </w:rPr>
  </w:style>
  <w:style w:type="table" w:customStyle="1" w:styleId="TableGrid1">
    <w:name w:val="Table Grid1"/>
    <w:basedOn w:val="Standardowy"/>
    <w:next w:val="Tabela-Siatka"/>
    <w:uiPriority w:val="59"/>
    <w:rsid w:val="009E4211"/>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uiPriority w:val="34"/>
    <w:qFormat/>
    <w:rsid w:val="009E4211"/>
    <w:pPr>
      <w:ind w:left="720"/>
      <w:contextualSpacing/>
    </w:pPr>
  </w:style>
  <w:style w:type="character" w:customStyle="1" w:styleId="tlid-translation">
    <w:name w:val="tlid-translation"/>
    <w:basedOn w:val="Domylnaczcionkaakapitu"/>
    <w:rsid w:val="00AB1E1A"/>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rsid w:val="00423EB7"/>
    <w:pPr>
      <w:spacing w:after="160" w:line="240" w:lineRule="exact"/>
      <w:jc w:val="both"/>
    </w:pPr>
    <w:rPr>
      <w:vertAlign w:val="superscript"/>
    </w:rPr>
  </w:style>
  <w:style w:type="table" w:customStyle="1" w:styleId="Tabela-Siatka1">
    <w:name w:val="Tabela - Siatka1"/>
    <w:basedOn w:val="Standardowy"/>
    <w:next w:val="Tabela-Siatka"/>
    <w:uiPriority w:val="59"/>
    <w:unhideWhenUsed/>
    <w:rsid w:val="00BC6C56"/>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unhideWhenUsed/>
    <w:rsid w:val="00BC6C56"/>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omylnaczcionkaakapitu"/>
    <w:rsid w:val="00283DBF"/>
  </w:style>
  <w:style w:type="paragraph" w:customStyle="1" w:styleId="Limitznakw">
    <w:name w:val="Limit znaków"/>
    <w:basedOn w:val="Normalny"/>
    <w:qFormat/>
    <w:rsid w:val="00571CD4"/>
    <w:rPr>
      <w:i/>
      <w:noProof/>
      <w:sz w:val="20"/>
    </w:rPr>
  </w:style>
  <w:style w:type="character" w:customStyle="1" w:styleId="markedcontent">
    <w:name w:val="markedcontent"/>
    <w:rsid w:val="00946E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lsdException w:name="heading 6" w:uiPriority="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index heading" w:uiPriority="0"/>
    <w:lsdException w:name="caption" w:uiPriority="0"/>
    <w:lsdException w:name="table of figures" w:uiPriority="0"/>
    <w:lsdException w:name="envelope address" w:uiPriority="0"/>
    <w:lsdException w:name="envelope return" w:uiPriority="0"/>
    <w:lsdException w:name="footnote reference" w:qFormat="1"/>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C03A6"/>
    <w:pPr>
      <w:spacing w:line="312" w:lineRule="auto"/>
    </w:pPr>
    <w:rPr>
      <w:rFonts w:ascii="Arial" w:hAnsi="Arial"/>
      <w:sz w:val="24"/>
    </w:rPr>
  </w:style>
  <w:style w:type="paragraph" w:styleId="Nagwek1">
    <w:name w:val="heading 1"/>
    <w:basedOn w:val="Normalny"/>
    <w:next w:val="Normalny"/>
    <w:link w:val="Nagwek1Znak"/>
    <w:uiPriority w:val="9"/>
    <w:qFormat/>
    <w:rsid w:val="00FD58B1"/>
    <w:pPr>
      <w:keepNext/>
      <w:numPr>
        <w:numId w:val="3"/>
      </w:numPr>
      <w:spacing w:before="240" w:after="240" w:line="240" w:lineRule="auto"/>
      <w:outlineLvl w:val="0"/>
    </w:pPr>
    <w:rPr>
      <w:rFonts w:eastAsia="Times New Roman" w:cs="Times New Roman"/>
      <w:b/>
      <w:sz w:val="28"/>
      <w:szCs w:val="20"/>
      <w:lang w:eastAsia="pl-PL" w:bidi="pl-PL"/>
    </w:rPr>
  </w:style>
  <w:style w:type="paragraph" w:styleId="Nagwek2">
    <w:name w:val="heading 2"/>
    <w:basedOn w:val="Normalny"/>
    <w:next w:val="Normalny"/>
    <w:link w:val="Nagwek2Znak"/>
    <w:uiPriority w:val="9"/>
    <w:qFormat/>
    <w:rsid w:val="00A32000"/>
    <w:pPr>
      <w:keepNext/>
      <w:spacing w:after="240"/>
      <w:outlineLvl w:val="1"/>
    </w:pPr>
    <w:rPr>
      <w:rFonts w:eastAsia="Times New Roman" w:cs="Times New Roman"/>
      <w:b/>
      <w:szCs w:val="20"/>
      <w:lang w:eastAsia="pl-PL" w:bidi="pl-PL"/>
    </w:rPr>
  </w:style>
  <w:style w:type="paragraph" w:styleId="Nagwek3">
    <w:name w:val="heading 3"/>
    <w:basedOn w:val="Normalny"/>
    <w:next w:val="Normalny"/>
    <w:link w:val="Nagwek3Znak"/>
    <w:uiPriority w:val="9"/>
    <w:qFormat/>
    <w:rsid w:val="001561F6"/>
    <w:pPr>
      <w:keepNext/>
      <w:spacing w:after="240" w:line="240" w:lineRule="auto"/>
      <w:outlineLvl w:val="2"/>
    </w:pPr>
    <w:rPr>
      <w:rFonts w:eastAsia="Times New Roman" w:cs="Times New Roman"/>
      <w:b/>
      <w:szCs w:val="20"/>
      <w:lang w:eastAsia="pl-PL" w:bidi="pl-PL"/>
    </w:rPr>
  </w:style>
  <w:style w:type="paragraph" w:styleId="Nagwek4">
    <w:name w:val="heading 4"/>
    <w:basedOn w:val="Normalny"/>
    <w:next w:val="Normalny"/>
    <w:link w:val="Nagwek4Znak"/>
    <w:uiPriority w:val="9"/>
    <w:qFormat/>
    <w:rsid w:val="004804B4"/>
    <w:pPr>
      <w:keepNext/>
      <w:spacing w:after="240"/>
      <w:outlineLvl w:val="3"/>
    </w:pPr>
    <w:rPr>
      <w:rFonts w:eastAsia="Times New Roman" w:cs="Times New Roman"/>
      <w:b/>
      <w:szCs w:val="20"/>
      <w:lang w:eastAsia="pl-PL" w:bidi="pl-PL"/>
    </w:rPr>
  </w:style>
  <w:style w:type="paragraph" w:styleId="Nagwek5">
    <w:name w:val="heading 5"/>
    <w:basedOn w:val="Normalny"/>
    <w:next w:val="Normalny"/>
    <w:link w:val="Nagwek5Znak"/>
    <w:rsid w:val="009E4211"/>
    <w:pPr>
      <w:spacing w:before="240" w:after="60" w:line="240" w:lineRule="auto"/>
      <w:ind w:left="1008" w:hanging="1008"/>
      <w:jc w:val="both"/>
      <w:outlineLvl w:val="4"/>
    </w:pPr>
    <w:rPr>
      <w:rFonts w:eastAsia="Times New Roman" w:cs="Times New Roman"/>
      <w:lang w:eastAsia="pl-PL" w:bidi="pl-PL"/>
    </w:rPr>
  </w:style>
  <w:style w:type="paragraph" w:styleId="Nagwek6">
    <w:name w:val="heading 6"/>
    <w:basedOn w:val="Normalny"/>
    <w:next w:val="Normalny"/>
    <w:link w:val="Nagwek6Znak"/>
    <w:rsid w:val="009E4211"/>
    <w:pPr>
      <w:spacing w:before="240" w:after="60" w:line="240" w:lineRule="auto"/>
      <w:ind w:left="1152" w:hanging="1152"/>
      <w:jc w:val="both"/>
      <w:outlineLvl w:val="5"/>
    </w:pPr>
    <w:rPr>
      <w:rFonts w:eastAsia="Times New Roman" w:cs="Times New Roman"/>
      <w:i/>
      <w:lang w:eastAsia="pl-PL" w:bidi="pl-PL"/>
    </w:rPr>
  </w:style>
  <w:style w:type="paragraph" w:styleId="Nagwek7">
    <w:name w:val="heading 7"/>
    <w:basedOn w:val="Normalny"/>
    <w:next w:val="Normalny"/>
    <w:link w:val="Nagwek7Znak"/>
    <w:rsid w:val="009E4211"/>
    <w:pPr>
      <w:spacing w:before="240" w:after="60" w:line="240" w:lineRule="auto"/>
      <w:ind w:left="1296" w:hanging="1296"/>
      <w:jc w:val="both"/>
      <w:outlineLvl w:val="6"/>
    </w:pPr>
    <w:rPr>
      <w:rFonts w:eastAsia="Times New Roman" w:cs="Times New Roman"/>
      <w:sz w:val="20"/>
      <w:lang w:eastAsia="pl-PL" w:bidi="pl-PL"/>
    </w:rPr>
  </w:style>
  <w:style w:type="paragraph" w:styleId="Nagwek8">
    <w:name w:val="heading 8"/>
    <w:basedOn w:val="Normalny"/>
    <w:next w:val="Normalny"/>
    <w:link w:val="Nagwek8Znak"/>
    <w:rsid w:val="009E4211"/>
    <w:pPr>
      <w:spacing w:before="240" w:after="60" w:line="240" w:lineRule="auto"/>
      <w:ind w:left="1440" w:hanging="1440"/>
      <w:jc w:val="both"/>
      <w:outlineLvl w:val="7"/>
    </w:pPr>
    <w:rPr>
      <w:rFonts w:eastAsia="Times New Roman" w:cs="Times New Roman"/>
      <w:i/>
      <w:sz w:val="20"/>
      <w:lang w:eastAsia="pl-PL" w:bidi="pl-PL"/>
    </w:rPr>
  </w:style>
  <w:style w:type="paragraph" w:styleId="Nagwek9">
    <w:name w:val="heading 9"/>
    <w:basedOn w:val="Normalny"/>
    <w:next w:val="Normalny"/>
    <w:link w:val="Nagwek9Znak"/>
    <w:rsid w:val="009E4211"/>
    <w:pPr>
      <w:spacing w:before="240" w:after="60" w:line="240" w:lineRule="auto"/>
      <w:ind w:left="1584" w:hanging="1584"/>
      <w:jc w:val="both"/>
      <w:outlineLvl w:val="8"/>
    </w:pPr>
    <w:rPr>
      <w:rFonts w:eastAsia="Times New Roman" w:cs="Times New Roman"/>
      <w:i/>
      <w:sz w:val="18"/>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D58B1"/>
    <w:rPr>
      <w:rFonts w:ascii="Arial" w:eastAsia="Times New Roman" w:hAnsi="Arial" w:cs="Times New Roman"/>
      <w:b/>
      <w:sz w:val="28"/>
      <w:szCs w:val="20"/>
      <w:lang w:eastAsia="pl-PL" w:bidi="pl-PL"/>
    </w:rPr>
  </w:style>
  <w:style w:type="character" w:customStyle="1" w:styleId="Nagwek2Znak">
    <w:name w:val="Nagłówek 2 Znak"/>
    <w:basedOn w:val="Domylnaczcionkaakapitu"/>
    <w:link w:val="Nagwek2"/>
    <w:uiPriority w:val="9"/>
    <w:rsid w:val="003C03A6"/>
    <w:rPr>
      <w:rFonts w:ascii="Arial" w:eastAsia="Times New Roman" w:hAnsi="Arial" w:cs="Times New Roman"/>
      <w:b/>
      <w:sz w:val="24"/>
      <w:szCs w:val="20"/>
      <w:lang w:eastAsia="pl-PL" w:bidi="pl-PL"/>
    </w:rPr>
  </w:style>
  <w:style w:type="character" w:customStyle="1" w:styleId="Nagwek3Znak">
    <w:name w:val="Nagłówek 3 Znak"/>
    <w:basedOn w:val="Domylnaczcionkaakapitu"/>
    <w:link w:val="Nagwek3"/>
    <w:uiPriority w:val="9"/>
    <w:rsid w:val="001561F6"/>
    <w:rPr>
      <w:rFonts w:ascii="Arial" w:eastAsia="Times New Roman" w:hAnsi="Arial" w:cs="Times New Roman"/>
      <w:b/>
      <w:sz w:val="24"/>
      <w:szCs w:val="20"/>
      <w:lang w:eastAsia="pl-PL" w:bidi="pl-PL"/>
    </w:rPr>
  </w:style>
  <w:style w:type="character" w:customStyle="1" w:styleId="Nagwek4Znak">
    <w:name w:val="Nagłówek 4 Znak"/>
    <w:basedOn w:val="Domylnaczcionkaakapitu"/>
    <w:link w:val="Nagwek4"/>
    <w:uiPriority w:val="9"/>
    <w:rsid w:val="004804B4"/>
    <w:rPr>
      <w:rFonts w:ascii="Arial" w:eastAsia="Times New Roman" w:hAnsi="Arial" w:cs="Times New Roman"/>
      <w:b/>
      <w:sz w:val="24"/>
      <w:szCs w:val="20"/>
      <w:lang w:eastAsia="pl-PL" w:bidi="pl-PL"/>
    </w:rPr>
  </w:style>
  <w:style w:type="character" w:customStyle="1" w:styleId="Nagwek5Znak">
    <w:name w:val="Nagłówek 5 Znak"/>
    <w:basedOn w:val="Domylnaczcionkaakapitu"/>
    <w:link w:val="Nagwek5"/>
    <w:rsid w:val="009E4211"/>
    <w:rPr>
      <w:rFonts w:ascii="Arial" w:eastAsia="Times New Roman" w:hAnsi="Arial" w:cs="Times New Roman"/>
      <w:lang w:eastAsia="pl-PL" w:bidi="pl-PL"/>
    </w:rPr>
  </w:style>
  <w:style w:type="character" w:customStyle="1" w:styleId="Nagwek6Znak">
    <w:name w:val="Nagłówek 6 Znak"/>
    <w:basedOn w:val="Domylnaczcionkaakapitu"/>
    <w:link w:val="Nagwek6"/>
    <w:rsid w:val="009E4211"/>
    <w:rPr>
      <w:rFonts w:ascii="Arial" w:eastAsia="Times New Roman" w:hAnsi="Arial" w:cs="Times New Roman"/>
      <w:i/>
      <w:lang w:eastAsia="pl-PL" w:bidi="pl-PL"/>
    </w:rPr>
  </w:style>
  <w:style w:type="character" w:customStyle="1" w:styleId="Nagwek7Znak">
    <w:name w:val="Nagłówek 7 Znak"/>
    <w:basedOn w:val="Domylnaczcionkaakapitu"/>
    <w:link w:val="Nagwek7"/>
    <w:rsid w:val="009E4211"/>
    <w:rPr>
      <w:rFonts w:ascii="Arial" w:eastAsia="Times New Roman" w:hAnsi="Arial" w:cs="Times New Roman"/>
      <w:sz w:val="20"/>
      <w:lang w:eastAsia="pl-PL" w:bidi="pl-PL"/>
    </w:rPr>
  </w:style>
  <w:style w:type="character" w:customStyle="1" w:styleId="Nagwek8Znak">
    <w:name w:val="Nagłówek 8 Znak"/>
    <w:basedOn w:val="Domylnaczcionkaakapitu"/>
    <w:link w:val="Nagwek8"/>
    <w:rsid w:val="009E4211"/>
    <w:rPr>
      <w:rFonts w:ascii="Arial" w:eastAsia="Times New Roman" w:hAnsi="Arial" w:cs="Times New Roman"/>
      <w:i/>
      <w:sz w:val="20"/>
      <w:lang w:eastAsia="pl-PL" w:bidi="pl-PL"/>
    </w:rPr>
  </w:style>
  <w:style w:type="character" w:customStyle="1" w:styleId="Nagwek9Znak">
    <w:name w:val="Nagłówek 9 Znak"/>
    <w:basedOn w:val="Domylnaczcionkaakapitu"/>
    <w:link w:val="Nagwek9"/>
    <w:rsid w:val="009E4211"/>
    <w:rPr>
      <w:rFonts w:ascii="Arial" w:eastAsia="Times New Roman" w:hAnsi="Arial" w:cs="Times New Roman"/>
      <w:i/>
      <w:sz w:val="18"/>
      <w:lang w:eastAsia="pl-PL" w:bidi="pl-PL"/>
    </w:rPr>
  </w:style>
  <w:style w:type="numbering" w:customStyle="1" w:styleId="Bezlisty1">
    <w:name w:val="Bez listy1"/>
    <w:next w:val="Bezlisty"/>
    <w:uiPriority w:val="99"/>
    <w:semiHidden/>
    <w:unhideWhenUsed/>
    <w:rsid w:val="009E4211"/>
  </w:style>
  <w:style w:type="paragraph" w:styleId="Nagwek">
    <w:name w:val="header"/>
    <w:basedOn w:val="Normalny"/>
    <w:link w:val="NagwekZnak"/>
    <w:uiPriority w:val="99"/>
    <w:unhideWhenUsed/>
    <w:rsid w:val="009E4211"/>
    <w:pPr>
      <w:tabs>
        <w:tab w:val="center" w:pos="4535"/>
        <w:tab w:val="right" w:pos="9071"/>
      </w:tabs>
      <w:spacing w:after="120" w:line="240" w:lineRule="auto"/>
      <w:jc w:val="both"/>
    </w:pPr>
    <w:rPr>
      <w:rFonts w:ascii="Times New Roman" w:eastAsia="Calibri" w:hAnsi="Times New Roman" w:cs="Times New Roman"/>
      <w:lang w:eastAsia="pl-PL" w:bidi="pl-PL"/>
    </w:rPr>
  </w:style>
  <w:style w:type="character" w:customStyle="1" w:styleId="NagwekZnak">
    <w:name w:val="Nagłówek Znak"/>
    <w:basedOn w:val="Domylnaczcionkaakapitu"/>
    <w:link w:val="Nagwek"/>
    <w:uiPriority w:val="99"/>
    <w:rsid w:val="009E4211"/>
    <w:rPr>
      <w:rFonts w:ascii="Times New Roman" w:eastAsia="Calibri" w:hAnsi="Times New Roman" w:cs="Times New Roman"/>
      <w:sz w:val="24"/>
      <w:lang w:eastAsia="pl-PL" w:bidi="pl-PL"/>
    </w:rPr>
  </w:style>
  <w:style w:type="paragraph" w:styleId="Stopka">
    <w:name w:val="footer"/>
    <w:basedOn w:val="Normalny"/>
    <w:link w:val="StopkaZnak"/>
    <w:uiPriority w:val="99"/>
    <w:unhideWhenUsed/>
    <w:rsid w:val="009E4211"/>
    <w:pPr>
      <w:tabs>
        <w:tab w:val="center" w:pos="4535"/>
        <w:tab w:val="right" w:pos="9071"/>
        <w:tab w:val="right" w:pos="9921"/>
      </w:tabs>
      <w:spacing w:before="360" w:after="0" w:line="240" w:lineRule="auto"/>
      <w:ind w:left="-850" w:right="-850"/>
    </w:pPr>
    <w:rPr>
      <w:rFonts w:ascii="Times New Roman" w:eastAsia="Calibri" w:hAnsi="Times New Roman" w:cs="Times New Roman"/>
      <w:lang w:eastAsia="pl-PL" w:bidi="pl-PL"/>
    </w:rPr>
  </w:style>
  <w:style w:type="character" w:customStyle="1" w:styleId="StopkaZnak">
    <w:name w:val="Stopka Znak"/>
    <w:basedOn w:val="Domylnaczcionkaakapitu"/>
    <w:link w:val="Stopka"/>
    <w:uiPriority w:val="99"/>
    <w:rsid w:val="009E4211"/>
    <w:rPr>
      <w:rFonts w:ascii="Times New Roman" w:eastAsia="Calibri" w:hAnsi="Times New Roman" w:cs="Times New Roman"/>
      <w:sz w:val="24"/>
      <w:lang w:eastAsia="pl-PL" w:bidi="pl-PL"/>
    </w:rPr>
  </w:style>
  <w:style w:type="paragraph" w:styleId="Tekstprzypisudolnego">
    <w:name w:val="footnote text"/>
    <w:aliases w:val="Schriftart: 9 pt,Schriftart: 10 pt,Schriftart: 8 pt,WB-Fußnotentext,FoodNote,ft,Footnote text,Footnote Text Char Char,Footnote Text Char1 Char Char,Footnote Text Char Char Char Char,fn,f,Char,Voetnoottekst Char,Footnote Text Char1"/>
    <w:basedOn w:val="Normalny"/>
    <w:link w:val="TekstprzypisudolnegoZnak"/>
    <w:uiPriority w:val="99"/>
    <w:unhideWhenUsed/>
    <w:rsid w:val="009E4211"/>
    <w:pPr>
      <w:spacing w:after="0" w:line="240" w:lineRule="auto"/>
      <w:ind w:left="720" w:hanging="720"/>
      <w:jc w:val="both"/>
    </w:pPr>
    <w:rPr>
      <w:rFonts w:ascii="Times New Roman" w:eastAsia="Calibri" w:hAnsi="Times New Roman" w:cs="Times New Roman"/>
      <w:sz w:val="20"/>
      <w:szCs w:val="20"/>
      <w:lang w:eastAsia="pl-PL" w:bidi="pl-PL"/>
    </w:rPr>
  </w:style>
  <w:style w:type="character" w:customStyle="1" w:styleId="TekstprzypisudolnegoZnak">
    <w:name w:val="Tekst przypisu dolnego Znak"/>
    <w:aliases w:val="Schriftart: 9 pt Znak,Schriftart: 10 pt Znak,Schriftart: 8 pt Znak,WB-Fußnotentext Znak,FoodNote Znak,ft Znak,Footnote text Znak,Footnote Text Char Char Znak,Footnote Text Char1 Char Char Znak,fn Znak,f Znak,Char Znak"/>
    <w:basedOn w:val="Domylnaczcionkaakapitu"/>
    <w:link w:val="Tekstprzypisudolnego"/>
    <w:uiPriority w:val="99"/>
    <w:rsid w:val="009E4211"/>
    <w:rPr>
      <w:rFonts w:ascii="Times New Roman" w:eastAsia="Calibri" w:hAnsi="Times New Roman" w:cs="Times New Roman"/>
      <w:sz w:val="20"/>
      <w:szCs w:val="20"/>
      <w:lang w:eastAsia="pl-PL" w:bidi="pl-PL"/>
    </w:r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BVI fnr"/>
    <w:link w:val="FootnotesymbolCarZchn"/>
    <w:uiPriority w:val="99"/>
    <w:unhideWhenUsed/>
    <w:qFormat/>
    <w:rsid w:val="009E4211"/>
    <w:rPr>
      <w:shd w:val="clear" w:color="auto" w:fill="auto"/>
      <w:vertAlign w:val="superscript"/>
    </w:rPr>
  </w:style>
  <w:style w:type="paragraph" w:customStyle="1" w:styleId="NormalCentered">
    <w:name w:val="Normal Centered"/>
    <w:basedOn w:val="Normalny"/>
    <w:rsid w:val="009E4211"/>
    <w:pPr>
      <w:spacing w:before="120" w:after="120" w:line="240" w:lineRule="auto"/>
      <w:jc w:val="center"/>
    </w:pPr>
    <w:rPr>
      <w:rFonts w:ascii="Times New Roman" w:eastAsia="Calibri" w:hAnsi="Times New Roman" w:cs="Times New Roman"/>
      <w:szCs w:val="20"/>
      <w:lang w:eastAsia="pl-PL" w:bidi="pl-PL"/>
    </w:rPr>
  </w:style>
  <w:style w:type="paragraph" w:customStyle="1" w:styleId="Annexetitre">
    <w:name w:val="Annexe titre"/>
    <w:basedOn w:val="Normalny"/>
    <w:next w:val="Normalny"/>
    <w:link w:val="AnnexetitreChar"/>
    <w:rsid w:val="009E4211"/>
    <w:pPr>
      <w:spacing w:before="120" w:after="120" w:line="240" w:lineRule="auto"/>
      <w:jc w:val="center"/>
    </w:pPr>
    <w:rPr>
      <w:rFonts w:ascii="Times New Roman" w:eastAsia="Calibri" w:hAnsi="Times New Roman" w:cs="Times New Roman"/>
      <w:b/>
      <w:szCs w:val="20"/>
      <w:u w:val="single"/>
      <w:lang w:eastAsia="pl-PL" w:bidi="pl-PL"/>
    </w:rPr>
  </w:style>
  <w:style w:type="paragraph" w:customStyle="1" w:styleId="Pagedecouverture">
    <w:name w:val="Page de couverture"/>
    <w:basedOn w:val="Normalny"/>
    <w:next w:val="Normalny"/>
    <w:rsid w:val="009E4211"/>
    <w:pPr>
      <w:spacing w:after="0" w:line="240" w:lineRule="auto"/>
      <w:jc w:val="both"/>
    </w:pPr>
    <w:rPr>
      <w:rFonts w:ascii="Times New Roman" w:eastAsia="Calibri" w:hAnsi="Times New Roman" w:cs="Times New Roman"/>
      <w:szCs w:val="20"/>
      <w:lang w:eastAsia="pl-PL" w:bidi="pl-PL"/>
    </w:rPr>
  </w:style>
  <w:style w:type="character" w:customStyle="1" w:styleId="Marker">
    <w:name w:val="Marker"/>
    <w:basedOn w:val="Domylnaczcionkaakapitu"/>
    <w:rsid w:val="009E4211"/>
    <w:rPr>
      <w:color w:val="0000FF"/>
      <w:shd w:val="clear" w:color="auto" w:fill="auto"/>
    </w:rPr>
  </w:style>
  <w:style w:type="paragraph" w:customStyle="1" w:styleId="FooterCoverPage">
    <w:name w:val="Footer Cover Page"/>
    <w:basedOn w:val="Normalny"/>
    <w:link w:val="FooterCoverPageChar"/>
    <w:rsid w:val="009E4211"/>
    <w:pPr>
      <w:tabs>
        <w:tab w:val="center" w:pos="4535"/>
        <w:tab w:val="right" w:pos="9071"/>
        <w:tab w:val="right" w:pos="9921"/>
      </w:tabs>
      <w:spacing w:before="360" w:after="0" w:line="240" w:lineRule="auto"/>
      <w:ind w:left="-850" w:right="-850"/>
    </w:pPr>
    <w:rPr>
      <w:rFonts w:ascii="Times New Roman" w:eastAsia="Calibri" w:hAnsi="Times New Roman" w:cs="Times New Roman"/>
      <w:szCs w:val="20"/>
      <w:u w:val="single"/>
      <w:lang w:eastAsia="pl-PL" w:bidi="pl-PL"/>
    </w:rPr>
  </w:style>
  <w:style w:type="character" w:customStyle="1" w:styleId="AnnexetitreChar">
    <w:name w:val="Annexe titre Char"/>
    <w:basedOn w:val="Domylnaczcionkaakapitu"/>
    <w:link w:val="Annexetitre"/>
    <w:rsid w:val="009E4211"/>
    <w:rPr>
      <w:rFonts w:ascii="Times New Roman" w:eastAsia="Calibri" w:hAnsi="Times New Roman" w:cs="Times New Roman"/>
      <w:b/>
      <w:sz w:val="24"/>
      <w:szCs w:val="20"/>
      <w:u w:val="single"/>
      <w:lang w:eastAsia="pl-PL" w:bidi="pl-PL"/>
    </w:rPr>
  </w:style>
  <w:style w:type="character" w:customStyle="1" w:styleId="FooterCoverPageChar">
    <w:name w:val="Footer Cover Page Char"/>
    <w:basedOn w:val="AnnexetitreChar"/>
    <w:link w:val="FooterCoverPage"/>
    <w:rsid w:val="009E4211"/>
    <w:rPr>
      <w:rFonts w:ascii="Times New Roman" w:eastAsia="Calibri" w:hAnsi="Times New Roman" w:cs="Times New Roman"/>
      <w:b w:val="0"/>
      <w:sz w:val="24"/>
      <w:szCs w:val="20"/>
      <w:u w:val="single"/>
      <w:lang w:eastAsia="pl-PL" w:bidi="pl-PL"/>
    </w:rPr>
  </w:style>
  <w:style w:type="paragraph" w:customStyle="1" w:styleId="FooterSensitivity">
    <w:name w:val="Footer Sensitivity"/>
    <w:basedOn w:val="Normalny"/>
    <w:link w:val="FooterSensitivityChar"/>
    <w:rsid w:val="009E4211"/>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sz w:val="32"/>
      <w:szCs w:val="20"/>
      <w:u w:val="single"/>
      <w:lang w:eastAsia="pl-PL" w:bidi="pl-PL"/>
    </w:rPr>
  </w:style>
  <w:style w:type="character" w:customStyle="1" w:styleId="FooterSensitivityChar">
    <w:name w:val="Footer Sensitivity Char"/>
    <w:basedOn w:val="AnnexetitreChar"/>
    <w:link w:val="FooterSensitivity"/>
    <w:rsid w:val="009E4211"/>
    <w:rPr>
      <w:rFonts w:ascii="Times New Roman" w:eastAsia="Calibri" w:hAnsi="Times New Roman" w:cs="Times New Roman"/>
      <w:b/>
      <w:sz w:val="32"/>
      <w:szCs w:val="20"/>
      <w:u w:val="single"/>
      <w:lang w:eastAsia="pl-PL" w:bidi="pl-PL"/>
    </w:rPr>
  </w:style>
  <w:style w:type="paragraph" w:customStyle="1" w:styleId="HeaderCoverPage">
    <w:name w:val="Header Cover Page"/>
    <w:basedOn w:val="Normalny"/>
    <w:link w:val="HeaderCoverPageChar"/>
    <w:rsid w:val="009E4211"/>
    <w:pPr>
      <w:tabs>
        <w:tab w:val="center" w:pos="4535"/>
        <w:tab w:val="right" w:pos="9071"/>
      </w:tabs>
      <w:spacing w:after="120" w:line="240" w:lineRule="auto"/>
      <w:jc w:val="both"/>
    </w:pPr>
    <w:rPr>
      <w:rFonts w:ascii="Times New Roman" w:eastAsia="Calibri" w:hAnsi="Times New Roman" w:cs="Times New Roman"/>
      <w:szCs w:val="20"/>
      <w:u w:val="single"/>
      <w:lang w:eastAsia="pl-PL" w:bidi="pl-PL"/>
    </w:rPr>
  </w:style>
  <w:style w:type="character" w:customStyle="1" w:styleId="HeaderCoverPageChar">
    <w:name w:val="Header Cover Page Char"/>
    <w:basedOn w:val="AnnexetitreChar"/>
    <w:link w:val="HeaderCoverPage"/>
    <w:rsid w:val="009E4211"/>
    <w:rPr>
      <w:rFonts w:ascii="Times New Roman" w:eastAsia="Calibri" w:hAnsi="Times New Roman" w:cs="Times New Roman"/>
      <w:b w:val="0"/>
      <w:sz w:val="24"/>
      <w:szCs w:val="20"/>
      <w:u w:val="single"/>
      <w:lang w:eastAsia="pl-PL" w:bidi="pl-PL"/>
    </w:rPr>
  </w:style>
  <w:style w:type="paragraph" w:customStyle="1" w:styleId="HeaderSensitivity">
    <w:name w:val="Header Sensitivity"/>
    <w:basedOn w:val="Normalny"/>
    <w:link w:val="HeaderSensitivityChar"/>
    <w:rsid w:val="009E4211"/>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sz w:val="32"/>
      <w:szCs w:val="20"/>
      <w:u w:val="single"/>
      <w:lang w:eastAsia="pl-PL" w:bidi="pl-PL"/>
    </w:rPr>
  </w:style>
  <w:style w:type="character" w:customStyle="1" w:styleId="HeaderSensitivityChar">
    <w:name w:val="Header Sensitivity Char"/>
    <w:basedOn w:val="AnnexetitreChar"/>
    <w:link w:val="HeaderSensitivity"/>
    <w:rsid w:val="009E4211"/>
    <w:rPr>
      <w:rFonts w:ascii="Times New Roman" w:eastAsia="Calibri" w:hAnsi="Times New Roman" w:cs="Times New Roman"/>
      <w:b/>
      <w:sz w:val="32"/>
      <w:szCs w:val="20"/>
      <w:u w:val="single"/>
      <w:lang w:eastAsia="pl-PL" w:bidi="pl-PL"/>
    </w:rPr>
  </w:style>
  <w:style w:type="table" w:styleId="Tabela-Siatka">
    <w:name w:val="Table Grid"/>
    <w:basedOn w:val="Standardowy"/>
    <w:uiPriority w:val="59"/>
    <w:unhideWhenUsed/>
    <w:rsid w:val="009E4211"/>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rsid w:val="009E4211"/>
    <w:pPr>
      <w:spacing w:after="0" w:line="240" w:lineRule="auto"/>
      <w:jc w:val="both"/>
    </w:pPr>
    <w:rPr>
      <w:rFonts w:ascii="Tahoma" w:eastAsia="Calibri" w:hAnsi="Tahoma" w:cs="Tahoma"/>
      <w:sz w:val="16"/>
      <w:szCs w:val="16"/>
      <w:lang w:eastAsia="pl-PL" w:bidi="pl-PL"/>
    </w:rPr>
  </w:style>
  <w:style w:type="character" w:customStyle="1" w:styleId="TekstdymkaZnak">
    <w:name w:val="Tekst dymka Znak"/>
    <w:basedOn w:val="Domylnaczcionkaakapitu"/>
    <w:link w:val="Tekstdymka"/>
    <w:semiHidden/>
    <w:rsid w:val="009E4211"/>
    <w:rPr>
      <w:rFonts w:ascii="Tahoma" w:eastAsia="Calibri" w:hAnsi="Tahoma" w:cs="Tahoma"/>
      <w:sz w:val="16"/>
      <w:szCs w:val="16"/>
      <w:lang w:eastAsia="pl-PL" w:bidi="pl-PL"/>
    </w:rPr>
  </w:style>
  <w:style w:type="paragraph" w:customStyle="1" w:styleId="HeaderLandscape">
    <w:name w:val="HeaderLandscape"/>
    <w:basedOn w:val="Normalny"/>
    <w:rsid w:val="009E4211"/>
    <w:pPr>
      <w:tabs>
        <w:tab w:val="center" w:pos="7285"/>
        <w:tab w:val="right" w:pos="14003"/>
      </w:tabs>
      <w:spacing w:after="120" w:line="240" w:lineRule="auto"/>
      <w:jc w:val="both"/>
    </w:pPr>
    <w:rPr>
      <w:rFonts w:ascii="Times New Roman" w:hAnsi="Times New Roman" w:cs="Times New Roman"/>
      <w:lang w:eastAsia="pl-PL" w:bidi="pl-PL"/>
    </w:rPr>
  </w:style>
  <w:style w:type="paragraph" w:customStyle="1" w:styleId="FooterLandscape">
    <w:name w:val="FooterLandscape"/>
    <w:basedOn w:val="Normalny"/>
    <w:rsid w:val="009E4211"/>
    <w:pPr>
      <w:tabs>
        <w:tab w:val="center" w:pos="7285"/>
        <w:tab w:val="center" w:pos="10913"/>
        <w:tab w:val="right" w:pos="15137"/>
      </w:tabs>
      <w:spacing w:before="360" w:after="0" w:line="240" w:lineRule="auto"/>
      <w:ind w:left="-567" w:right="-567"/>
    </w:pPr>
    <w:rPr>
      <w:rFonts w:ascii="Times New Roman" w:hAnsi="Times New Roman" w:cs="Times New Roman"/>
      <w:lang w:eastAsia="pl-PL" w:bidi="pl-PL"/>
    </w:rPr>
  </w:style>
  <w:style w:type="paragraph" w:customStyle="1" w:styleId="ListL11">
    <w:name w:val="List L11"/>
    <w:basedOn w:val="Normalny"/>
    <w:next w:val="Akapitzlist"/>
    <w:link w:val="AkapitzlistZnak"/>
    <w:uiPriority w:val="34"/>
    <w:qFormat/>
    <w:rsid w:val="009E4211"/>
    <w:pPr>
      <w:ind w:left="720"/>
      <w:contextualSpacing/>
    </w:pPr>
    <w:rPr>
      <w:lang w:eastAsia="pl-PL" w:bidi="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ListL11"/>
    <w:uiPriority w:val="34"/>
    <w:qFormat/>
    <w:locked/>
    <w:rsid w:val="009E4211"/>
  </w:style>
  <w:style w:type="character" w:styleId="Odwoaniedokomentarza">
    <w:name w:val="annotation reference"/>
    <w:basedOn w:val="Domylnaczcionkaakapitu"/>
    <w:uiPriority w:val="99"/>
    <w:unhideWhenUsed/>
    <w:rsid w:val="009E4211"/>
    <w:rPr>
      <w:sz w:val="16"/>
      <w:szCs w:val="16"/>
    </w:rPr>
  </w:style>
  <w:style w:type="paragraph" w:customStyle="1" w:styleId="Tekstkomentarza1">
    <w:name w:val="Tekst komentarza1"/>
    <w:basedOn w:val="Normalny"/>
    <w:next w:val="Tekstkomentarza"/>
    <w:link w:val="TekstkomentarzaZnak"/>
    <w:uiPriority w:val="99"/>
    <w:unhideWhenUsed/>
    <w:rsid w:val="009E4211"/>
    <w:pPr>
      <w:spacing w:line="240" w:lineRule="auto"/>
    </w:pPr>
    <w:rPr>
      <w:sz w:val="20"/>
      <w:szCs w:val="20"/>
    </w:rPr>
  </w:style>
  <w:style w:type="character" w:customStyle="1" w:styleId="TekstkomentarzaZnak">
    <w:name w:val="Tekst komentarza Znak"/>
    <w:basedOn w:val="Domylnaczcionkaakapitu"/>
    <w:link w:val="Tekstkomentarza1"/>
    <w:uiPriority w:val="99"/>
    <w:rsid w:val="009E4211"/>
    <w:rPr>
      <w:sz w:val="20"/>
      <w:szCs w:val="20"/>
    </w:rPr>
  </w:style>
  <w:style w:type="paragraph" w:styleId="Bezodstpw">
    <w:name w:val="No Spacing"/>
    <w:uiPriority w:val="1"/>
    <w:rsid w:val="009E4211"/>
    <w:pPr>
      <w:spacing w:after="0" w:line="240" w:lineRule="auto"/>
    </w:pPr>
    <w:rPr>
      <w:lang w:eastAsia="pl-PL" w:bidi="pl-PL"/>
    </w:rPr>
  </w:style>
  <w:style w:type="character" w:customStyle="1" w:styleId="Text1Char">
    <w:name w:val="Text 1 Char"/>
    <w:link w:val="Text1"/>
    <w:locked/>
    <w:rsid w:val="009E4211"/>
    <w:rPr>
      <w:rFonts w:ascii="Times New Roman" w:hAnsi="Times New Roman"/>
      <w:sz w:val="24"/>
    </w:rPr>
  </w:style>
  <w:style w:type="paragraph" w:customStyle="1" w:styleId="Text1">
    <w:name w:val="Text 1"/>
    <w:basedOn w:val="Normalny"/>
    <w:link w:val="Text1Char"/>
    <w:rsid w:val="009E4211"/>
    <w:pPr>
      <w:spacing w:before="120" w:after="120" w:line="240" w:lineRule="auto"/>
      <w:ind w:left="850"/>
      <w:jc w:val="both"/>
    </w:pPr>
    <w:rPr>
      <w:rFonts w:ascii="Times New Roman" w:hAnsi="Times New Roman"/>
    </w:rPr>
  </w:style>
  <w:style w:type="paragraph" w:customStyle="1" w:styleId="Default">
    <w:name w:val="Default"/>
    <w:rsid w:val="009E4211"/>
    <w:pPr>
      <w:autoSpaceDE w:val="0"/>
      <w:autoSpaceDN w:val="0"/>
      <w:adjustRightInd w:val="0"/>
    </w:pPr>
    <w:rPr>
      <w:rFonts w:ascii="Times New Roman" w:eastAsia="Times New Roman" w:hAnsi="Times New Roman" w:cs="Times New Roman"/>
      <w:color w:val="000000"/>
      <w:sz w:val="24"/>
      <w:szCs w:val="24"/>
      <w:lang w:eastAsia="pl-PL" w:bidi="pl-PL"/>
    </w:rPr>
  </w:style>
  <w:style w:type="paragraph" w:customStyle="1" w:styleId="CM4">
    <w:name w:val="CM4"/>
    <w:basedOn w:val="Normalny"/>
    <w:next w:val="Normalny"/>
    <w:uiPriority w:val="99"/>
    <w:rsid w:val="009E4211"/>
    <w:pPr>
      <w:autoSpaceDE w:val="0"/>
      <w:autoSpaceDN w:val="0"/>
      <w:adjustRightInd w:val="0"/>
      <w:spacing w:after="0" w:line="240" w:lineRule="auto"/>
    </w:pPr>
    <w:rPr>
      <w:rFonts w:ascii="EUAlbertina" w:eastAsia="Times New Roman" w:hAnsi="EUAlbertina" w:cs="Times New Roman"/>
      <w:szCs w:val="24"/>
      <w:lang w:eastAsia="pl-PL" w:bidi="pl-PL"/>
    </w:rPr>
  </w:style>
  <w:style w:type="paragraph" w:customStyle="1" w:styleId="NumPar1">
    <w:name w:val="NumPar 1"/>
    <w:basedOn w:val="Normalny"/>
    <w:next w:val="Normalny"/>
    <w:rsid w:val="009E4211"/>
    <w:pPr>
      <w:spacing w:before="120" w:after="120" w:line="240" w:lineRule="auto"/>
      <w:ind w:left="850"/>
      <w:jc w:val="both"/>
    </w:pPr>
    <w:rPr>
      <w:rFonts w:ascii="Times New Roman" w:hAnsi="Times New Roman" w:cs="Times New Roman"/>
      <w:lang w:eastAsia="pl-PL" w:bidi="pl-PL"/>
    </w:rPr>
  </w:style>
  <w:style w:type="paragraph" w:customStyle="1" w:styleId="Point0number">
    <w:name w:val="Point 0 (number)"/>
    <w:basedOn w:val="Normalny"/>
    <w:rsid w:val="009E4211"/>
    <w:pPr>
      <w:numPr>
        <w:numId w:val="5"/>
      </w:numPr>
      <w:spacing w:before="120" w:after="120" w:line="240" w:lineRule="auto"/>
      <w:jc w:val="both"/>
    </w:pPr>
    <w:rPr>
      <w:rFonts w:ascii="Times New Roman" w:hAnsi="Times New Roman" w:cs="Times New Roman"/>
      <w:lang w:eastAsia="pl-PL" w:bidi="pl-PL"/>
    </w:rPr>
  </w:style>
  <w:style w:type="paragraph" w:customStyle="1" w:styleId="Point1number">
    <w:name w:val="Point 1 (number)"/>
    <w:basedOn w:val="Normalny"/>
    <w:rsid w:val="009E4211"/>
    <w:pPr>
      <w:numPr>
        <w:ilvl w:val="2"/>
        <w:numId w:val="5"/>
      </w:numPr>
      <w:spacing w:before="120" w:after="120" w:line="240" w:lineRule="auto"/>
      <w:jc w:val="both"/>
    </w:pPr>
    <w:rPr>
      <w:rFonts w:ascii="Times New Roman" w:hAnsi="Times New Roman" w:cs="Times New Roman"/>
      <w:lang w:eastAsia="pl-PL" w:bidi="pl-PL"/>
    </w:rPr>
  </w:style>
  <w:style w:type="paragraph" w:customStyle="1" w:styleId="Point2number">
    <w:name w:val="Point 2 (number)"/>
    <w:basedOn w:val="Normalny"/>
    <w:rsid w:val="009E4211"/>
    <w:pPr>
      <w:numPr>
        <w:ilvl w:val="4"/>
        <w:numId w:val="5"/>
      </w:numPr>
      <w:spacing w:before="120" w:after="120" w:line="240" w:lineRule="auto"/>
      <w:jc w:val="both"/>
    </w:pPr>
    <w:rPr>
      <w:rFonts w:ascii="Times New Roman" w:hAnsi="Times New Roman" w:cs="Times New Roman"/>
      <w:lang w:eastAsia="pl-PL" w:bidi="pl-PL"/>
    </w:rPr>
  </w:style>
  <w:style w:type="paragraph" w:customStyle="1" w:styleId="Point3number">
    <w:name w:val="Point 3 (number)"/>
    <w:basedOn w:val="Normalny"/>
    <w:rsid w:val="009E4211"/>
    <w:pPr>
      <w:numPr>
        <w:ilvl w:val="6"/>
        <w:numId w:val="5"/>
      </w:numPr>
      <w:spacing w:before="120" w:after="120" w:line="240" w:lineRule="auto"/>
      <w:jc w:val="both"/>
    </w:pPr>
    <w:rPr>
      <w:rFonts w:ascii="Times New Roman" w:hAnsi="Times New Roman" w:cs="Times New Roman"/>
      <w:lang w:eastAsia="pl-PL" w:bidi="pl-PL"/>
    </w:rPr>
  </w:style>
  <w:style w:type="paragraph" w:customStyle="1" w:styleId="Point0letter">
    <w:name w:val="Point 0 (letter)"/>
    <w:basedOn w:val="Normalny"/>
    <w:rsid w:val="009E4211"/>
    <w:pPr>
      <w:numPr>
        <w:ilvl w:val="1"/>
        <w:numId w:val="5"/>
      </w:numPr>
      <w:spacing w:before="120" w:after="120" w:line="240" w:lineRule="auto"/>
      <w:jc w:val="both"/>
    </w:pPr>
    <w:rPr>
      <w:rFonts w:ascii="Times New Roman" w:hAnsi="Times New Roman" w:cs="Times New Roman"/>
      <w:lang w:eastAsia="pl-PL" w:bidi="pl-PL"/>
    </w:rPr>
  </w:style>
  <w:style w:type="paragraph" w:customStyle="1" w:styleId="Point1letter">
    <w:name w:val="Point 1 (letter)"/>
    <w:basedOn w:val="Normalny"/>
    <w:rsid w:val="009E4211"/>
    <w:pPr>
      <w:numPr>
        <w:ilvl w:val="3"/>
        <w:numId w:val="5"/>
      </w:numPr>
      <w:spacing w:before="120" w:after="120" w:line="240" w:lineRule="auto"/>
      <w:jc w:val="both"/>
    </w:pPr>
    <w:rPr>
      <w:rFonts w:ascii="Times New Roman" w:hAnsi="Times New Roman" w:cs="Times New Roman"/>
      <w:lang w:eastAsia="pl-PL" w:bidi="pl-PL"/>
    </w:rPr>
  </w:style>
  <w:style w:type="paragraph" w:customStyle="1" w:styleId="Point3letter">
    <w:name w:val="Point 3 (letter)"/>
    <w:basedOn w:val="Normalny"/>
    <w:rsid w:val="009E4211"/>
    <w:pPr>
      <w:numPr>
        <w:ilvl w:val="7"/>
        <w:numId w:val="5"/>
      </w:numPr>
      <w:spacing w:before="120" w:after="120" w:line="240" w:lineRule="auto"/>
      <w:jc w:val="both"/>
    </w:pPr>
    <w:rPr>
      <w:rFonts w:ascii="Times New Roman" w:hAnsi="Times New Roman" w:cs="Times New Roman"/>
      <w:lang w:eastAsia="pl-PL" w:bidi="pl-PL"/>
    </w:rPr>
  </w:style>
  <w:style w:type="paragraph" w:customStyle="1" w:styleId="Point4letter">
    <w:name w:val="Point 4 (letter)"/>
    <w:basedOn w:val="Normalny"/>
    <w:rsid w:val="009E4211"/>
    <w:pPr>
      <w:numPr>
        <w:ilvl w:val="8"/>
        <w:numId w:val="5"/>
      </w:numPr>
      <w:spacing w:before="120" w:after="120" w:line="240" w:lineRule="auto"/>
      <w:jc w:val="both"/>
    </w:pPr>
    <w:rPr>
      <w:rFonts w:ascii="Times New Roman" w:hAnsi="Times New Roman" w:cs="Times New Roman"/>
      <w:lang w:eastAsia="pl-PL" w:bidi="pl-PL"/>
    </w:rPr>
  </w:style>
  <w:style w:type="character" w:styleId="Numerstrony">
    <w:name w:val="page number"/>
    <w:rsid w:val="009E4211"/>
  </w:style>
  <w:style w:type="paragraph" w:styleId="Tytu">
    <w:name w:val="Title"/>
    <w:basedOn w:val="Normalny"/>
    <w:link w:val="TytuZnak"/>
    <w:qFormat/>
    <w:rsid w:val="009E4211"/>
    <w:pPr>
      <w:spacing w:before="240" w:after="60" w:line="240" w:lineRule="auto"/>
      <w:jc w:val="center"/>
      <w:outlineLvl w:val="0"/>
    </w:pPr>
    <w:rPr>
      <w:rFonts w:eastAsia="Times New Roman" w:cs="Times New Roman"/>
      <w:b/>
      <w:kern w:val="28"/>
      <w:sz w:val="32"/>
      <w:lang w:eastAsia="pl-PL" w:bidi="pl-PL"/>
    </w:rPr>
  </w:style>
  <w:style w:type="character" w:customStyle="1" w:styleId="TytuZnak">
    <w:name w:val="Tytuł Znak"/>
    <w:basedOn w:val="Domylnaczcionkaakapitu"/>
    <w:link w:val="Tytu"/>
    <w:rsid w:val="009E4211"/>
    <w:rPr>
      <w:rFonts w:ascii="Arial" w:eastAsia="Times New Roman" w:hAnsi="Arial" w:cs="Times New Roman"/>
      <w:b/>
      <w:kern w:val="28"/>
      <w:sz w:val="32"/>
      <w:lang w:eastAsia="pl-PL" w:bidi="pl-PL"/>
    </w:rPr>
  </w:style>
  <w:style w:type="character" w:styleId="Hipercze">
    <w:name w:val="Hyperlink"/>
    <w:uiPriority w:val="99"/>
    <w:unhideWhenUsed/>
    <w:rsid w:val="009E4211"/>
    <w:rPr>
      <w:color w:val="0000FF"/>
      <w:u w:val="single"/>
    </w:rPr>
  </w:style>
  <w:style w:type="paragraph" w:styleId="Tekstkomentarza">
    <w:name w:val="annotation text"/>
    <w:basedOn w:val="Normalny"/>
    <w:link w:val="TekstkomentarzaZnak1"/>
    <w:uiPriority w:val="99"/>
    <w:unhideWhenUsed/>
    <w:rsid w:val="009E4211"/>
    <w:pPr>
      <w:spacing w:line="240" w:lineRule="auto"/>
    </w:pPr>
    <w:rPr>
      <w:sz w:val="20"/>
      <w:szCs w:val="20"/>
    </w:rPr>
  </w:style>
  <w:style w:type="character" w:customStyle="1" w:styleId="TekstkomentarzaZnak1">
    <w:name w:val="Tekst komentarza Znak1"/>
    <w:basedOn w:val="Domylnaczcionkaakapitu"/>
    <w:link w:val="Tekstkomentarza"/>
    <w:uiPriority w:val="99"/>
    <w:rsid w:val="009E4211"/>
    <w:rPr>
      <w:sz w:val="20"/>
      <w:szCs w:val="20"/>
    </w:rPr>
  </w:style>
  <w:style w:type="paragraph" w:styleId="Tematkomentarza">
    <w:name w:val="annotation subject"/>
    <w:basedOn w:val="Tekstkomentarza"/>
    <w:next w:val="Tekstkomentarza"/>
    <w:link w:val="TematkomentarzaZnak"/>
    <w:semiHidden/>
    <w:unhideWhenUsed/>
    <w:rsid w:val="009E4211"/>
    <w:rPr>
      <w:b/>
      <w:bCs/>
      <w:lang w:eastAsia="pl-PL" w:bidi="pl-PL"/>
    </w:rPr>
  </w:style>
  <w:style w:type="character" w:customStyle="1" w:styleId="TematkomentarzaZnak">
    <w:name w:val="Temat komentarza Znak"/>
    <w:basedOn w:val="TekstkomentarzaZnak1"/>
    <w:link w:val="Tematkomentarza"/>
    <w:semiHidden/>
    <w:rsid w:val="009E4211"/>
    <w:rPr>
      <w:b/>
      <w:bCs/>
      <w:sz w:val="20"/>
      <w:szCs w:val="20"/>
      <w:lang w:eastAsia="pl-PL" w:bidi="pl-PL"/>
    </w:rPr>
  </w:style>
  <w:style w:type="paragraph" w:styleId="Listapunktowana">
    <w:name w:val="List Bullet"/>
    <w:basedOn w:val="Normalny"/>
    <w:unhideWhenUsed/>
    <w:rsid w:val="009E4211"/>
    <w:pPr>
      <w:numPr>
        <w:numId w:val="6"/>
      </w:numPr>
      <w:spacing w:before="120" w:after="120" w:line="240" w:lineRule="auto"/>
      <w:contextualSpacing/>
      <w:jc w:val="both"/>
    </w:pPr>
    <w:rPr>
      <w:rFonts w:ascii="Times New Roman" w:eastAsia="Calibri" w:hAnsi="Times New Roman" w:cs="Times New Roman"/>
      <w:lang w:eastAsia="pl-PL" w:bidi="pl-PL"/>
    </w:rPr>
  </w:style>
  <w:style w:type="paragraph" w:styleId="Listapunktowana2">
    <w:name w:val="List Bullet 2"/>
    <w:basedOn w:val="Normalny"/>
    <w:unhideWhenUsed/>
    <w:rsid w:val="009E4211"/>
    <w:pPr>
      <w:numPr>
        <w:numId w:val="7"/>
      </w:numPr>
      <w:spacing w:before="120" w:after="120" w:line="240" w:lineRule="auto"/>
      <w:contextualSpacing/>
      <w:jc w:val="both"/>
    </w:pPr>
    <w:rPr>
      <w:rFonts w:ascii="Times New Roman" w:eastAsia="Calibri" w:hAnsi="Times New Roman" w:cs="Times New Roman"/>
      <w:lang w:eastAsia="pl-PL" w:bidi="pl-PL"/>
    </w:rPr>
  </w:style>
  <w:style w:type="paragraph" w:styleId="Listapunktowana3">
    <w:name w:val="List Bullet 3"/>
    <w:basedOn w:val="Normalny"/>
    <w:unhideWhenUsed/>
    <w:rsid w:val="009E4211"/>
    <w:pPr>
      <w:numPr>
        <w:numId w:val="8"/>
      </w:numPr>
      <w:spacing w:before="120" w:after="120" w:line="240" w:lineRule="auto"/>
      <w:contextualSpacing/>
      <w:jc w:val="both"/>
    </w:pPr>
    <w:rPr>
      <w:rFonts w:ascii="Times New Roman" w:eastAsia="Calibri" w:hAnsi="Times New Roman" w:cs="Times New Roman"/>
      <w:lang w:eastAsia="pl-PL" w:bidi="pl-PL"/>
    </w:rPr>
  </w:style>
  <w:style w:type="paragraph" w:styleId="Listapunktowana4">
    <w:name w:val="List Bullet 4"/>
    <w:basedOn w:val="Normalny"/>
    <w:unhideWhenUsed/>
    <w:rsid w:val="009E4211"/>
    <w:pPr>
      <w:numPr>
        <w:numId w:val="9"/>
      </w:numPr>
      <w:spacing w:before="120" w:after="120" w:line="240" w:lineRule="auto"/>
      <w:contextualSpacing/>
      <w:jc w:val="both"/>
    </w:pPr>
    <w:rPr>
      <w:rFonts w:ascii="Times New Roman" w:eastAsia="Calibri" w:hAnsi="Times New Roman" w:cs="Times New Roman"/>
      <w:lang w:eastAsia="pl-PL" w:bidi="pl-PL"/>
    </w:rPr>
  </w:style>
  <w:style w:type="paragraph" w:customStyle="1" w:styleId="AddressTL">
    <w:name w:val="AddressTL"/>
    <w:basedOn w:val="Normalny"/>
    <w:next w:val="Normalny"/>
    <w:rsid w:val="009E4211"/>
    <w:pPr>
      <w:spacing w:after="720" w:line="240" w:lineRule="auto"/>
    </w:pPr>
    <w:rPr>
      <w:rFonts w:ascii="Times New Roman" w:eastAsia="Times New Roman" w:hAnsi="Times New Roman" w:cs="Times New Roman"/>
      <w:lang w:eastAsia="pl-PL" w:bidi="pl-PL"/>
    </w:rPr>
  </w:style>
  <w:style w:type="paragraph" w:customStyle="1" w:styleId="AddressTR">
    <w:name w:val="AddressTR"/>
    <w:basedOn w:val="Normalny"/>
    <w:next w:val="Normalny"/>
    <w:rsid w:val="009E4211"/>
    <w:pPr>
      <w:spacing w:after="720" w:line="240" w:lineRule="auto"/>
      <w:ind w:left="5103"/>
    </w:pPr>
    <w:rPr>
      <w:rFonts w:ascii="Times New Roman" w:eastAsia="Times New Roman" w:hAnsi="Times New Roman" w:cs="Times New Roman"/>
      <w:lang w:eastAsia="pl-PL" w:bidi="pl-PL"/>
    </w:rPr>
  </w:style>
  <w:style w:type="paragraph" w:styleId="Tekstblokowy">
    <w:name w:val="Block Text"/>
    <w:basedOn w:val="Normalny"/>
    <w:rsid w:val="009E4211"/>
    <w:pPr>
      <w:spacing w:after="120" w:line="240" w:lineRule="auto"/>
      <w:ind w:left="1440" w:right="1440"/>
      <w:jc w:val="both"/>
    </w:pPr>
    <w:rPr>
      <w:rFonts w:ascii="Times New Roman" w:eastAsia="Times New Roman" w:hAnsi="Times New Roman" w:cs="Times New Roman"/>
      <w:lang w:eastAsia="pl-PL" w:bidi="pl-PL"/>
    </w:rPr>
  </w:style>
  <w:style w:type="paragraph" w:styleId="Tekstpodstawowy">
    <w:name w:val="Body Text"/>
    <w:basedOn w:val="Normalny"/>
    <w:link w:val="TekstpodstawowyZnak"/>
    <w:rsid w:val="009E4211"/>
    <w:pPr>
      <w:spacing w:after="120" w:line="240" w:lineRule="auto"/>
      <w:jc w:val="both"/>
    </w:pPr>
    <w:rPr>
      <w:rFonts w:ascii="Times New Roman" w:eastAsia="Times New Roman" w:hAnsi="Times New Roman" w:cs="Times New Roman"/>
      <w:lang w:eastAsia="pl-PL" w:bidi="pl-PL"/>
    </w:rPr>
  </w:style>
  <w:style w:type="character" w:customStyle="1" w:styleId="TekstpodstawowyZnak">
    <w:name w:val="Tekst podstawowy Znak"/>
    <w:basedOn w:val="Domylnaczcionkaakapitu"/>
    <w:link w:val="Tekstpodstawowy"/>
    <w:rsid w:val="009E4211"/>
    <w:rPr>
      <w:rFonts w:ascii="Times New Roman" w:eastAsia="Times New Roman" w:hAnsi="Times New Roman" w:cs="Times New Roman"/>
      <w:sz w:val="24"/>
      <w:lang w:eastAsia="pl-PL" w:bidi="pl-PL"/>
    </w:rPr>
  </w:style>
  <w:style w:type="paragraph" w:styleId="Tekstpodstawowy2">
    <w:name w:val="Body Text 2"/>
    <w:basedOn w:val="Normalny"/>
    <w:link w:val="Tekstpodstawowy2Znak"/>
    <w:rsid w:val="009E4211"/>
    <w:pPr>
      <w:spacing w:after="120" w:line="480" w:lineRule="auto"/>
      <w:jc w:val="both"/>
    </w:pPr>
    <w:rPr>
      <w:rFonts w:ascii="Times New Roman" w:eastAsia="Times New Roman" w:hAnsi="Times New Roman" w:cs="Times New Roman"/>
      <w:lang w:eastAsia="pl-PL" w:bidi="pl-PL"/>
    </w:rPr>
  </w:style>
  <w:style w:type="character" w:customStyle="1" w:styleId="Tekstpodstawowy2Znak">
    <w:name w:val="Tekst podstawowy 2 Znak"/>
    <w:basedOn w:val="Domylnaczcionkaakapitu"/>
    <w:link w:val="Tekstpodstawowy2"/>
    <w:rsid w:val="009E4211"/>
    <w:rPr>
      <w:rFonts w:ascii="Times New Roman" w:eastAsia="Times New Roman" w:hAnsi="Times New Roman" w:cs="Times New Roman"/>
      <w:sz w:val="24"/>
      <w:lang w:eastAsia="pl-PL" w:bidi="pl-PL"/>
    </w:rPr>
  </w:style>
  <w:style w:type="paragraph" w:styleId="Tekstpodstawowy3">
    <w:name w:val="Body Text 3"/>
    <w:basedOn w:val="Normalny"/>
    <w:link w:val="Tekstpodstawowy3Znak"/>
    <w:rsid w:val="009E4211"/>
    <w:pPr>
      <w:spacing w:after="120" w:line="240" w:lineRule="auto"/>
      <w:jc w:val="both"/>
    </w:pPr>
    <w:rPr>
      <w:rFonts w:ascii="Times New Roman" w:eastAsia="Times New Roman" w:hAnsi="Times New Roman" w:cs="Times New Roman"/>
      <w:sz w:val="16"/>
      <w:lang w:eastAsia="pl-PL" w:bidi="pl-PL"/>
    </w:rPr>
  </w:style>
  <w:style w:type="character" w:customStyle="1" w:styleId="Tekstpodstawowy3Znak">
    <w:name w:val="Tekst podstawowy 3 Znak"/>
    <w:basedOn w:val="Domylnaczcionkaakapitu"/>
    <w:link w:val="Tekstpodstawowy3"/>
    <w:rsid w:val="009E4211"/>
    <w:rPr>
      <w:rFonts w:ascii="Times New Roman" w:eastAsia="Times New Roman" w:hAnsi="Times New Roman" w:cs="Times New Roman"/>
      <w:sz w:val="16"/>
      <w:lang w:eastAsia="pl-PL" w:bidi="pl-PL"/>
    </w:rPr>
  </w:style>
  <w:style w:type="paragraph" w:styleId="Tekstpodstawowyzwciciem">
    <w:name w:val="Body Text First Indent"/>
    <w:basedOn w:val="Tekstpodstawowy"/>
    <w:link w:val="TekstpodstawowyzwciciemZnak"/>
    <w:rsid w:val="009E4211"/>
    <w:pPr>
      <w:ind w:firstLine="210"/>
    </w:pPr>
  </w:style>
  <w:style w:type="character" w:customStyle="1" w:styleId="TekstpodstawowyzwciciemZnak">
    <w:name w:val="Tekst podstawowy z wcięciem Znak"/>
    <w:basedOn w:val="TekstpodstawowyZnak"/>
    <w:link w:val="Tekstpodstawowyzwciciem"/>
    <w:rsid w:val="009E4211"/>
    <w:rPr>
      <w:rFonts w:ascii="Times New Roman" w:eastAsia="Times New Roman" w:hAnsi="Times New Roman" w:cs="Times New Roman"/>
      <w:sz w:val="24"/>
      <w:lang w:eastAsia="pl-PL" w:bidi="pl-PL"/>
    </w:rPr>
  </w:style>
  <w:style w:type="paragraph" w:styleId="Tekstpodstawowywcity">
    <w:name w:val="Body Text Indent"/>
    <w:basedOn w:val="Normalny"/>
    <w:link w:val="TekstpodstawowywcityZnak"/>
    <w:rsid w:val="009E4211"/>
    <w:pPr>
      <w:spacing w:after="120" w:line="240" w:lineRule="auto"/>
      <w:ind w:left="283"/>
      <w:jc w:val="both"/>
    </w:pPr>
    <w:rPr>
      <w:rFonts w:ascii="Times New Roman" w:eastAsia="Times New Roman" w:hAnsi="Times New Roman" w:cs="Times New Roman"/>
      <w:lang w:eastAsia="pl-PL" w:bidi="pl-PL"/>
    </w:rPr>
  </w:style>
  <w:style w:type="character" w:customStyle="1" w:styleId="TekstpodstawowywcityZnak">
    <w:name w:val="Tekst podstawowy wcięty Znak"/>
    <w:basedOn w:val="Domylnaczcionkaakapitu"/>
    <w:link w:val="Tekstpodstawowywcity"/>
    <w:rsid w:val="009E4211"/>
    <w:rPr>
      <w:rFonts w:ascii="Times New Roman" w:eastAsia="Times New Roman" w:hAnsi="Times New Roman" w:cs="Times New Roman"/>
      <w:sz w:val="24"/>
      <w:lang w:eastAsia="pl-PL" w:bidi="pl-PL"/>
    </w:rPr>
  </w:style>
  <w:style w:type="paragraph" w:styleId="Tekstpodstawowyzwciciem2">
    <w:name w:val="Body Text First Indent 2"/>
    <w:basedOn w:val="Tekstpodstawowywcity"/>
    <w:link w:val="Tekstpodstawowyzwciciem2Znak"/>
    <w:rsid w:val="009E4211"/>
    <w:pPr>
      <w:ind w:firstLine="210"/>
    </w:pPr>
  </w:style>
  <w:style w:type="character" w:customStyle="1" w:styleId="Tekstpodstawowyzwciciem2Znak">
    <w:name w:val="Tekst podstawowy z wcięciem 2 Znak"/>
    <w:basedOn w:val="TekstpodstawowywcityZnak"/>
    <w:link w:val="Tekstpodstawowyzwciciem2"/>
    <w:rsid w:val="009E4211"/>
    <w:rPr>
      <w:rFonts w:ascii="Times New Roman" w:eastAsia="Times New Roman" w:hAnsi="Times New Roman" w:cs="Times New Roman"/>
      <w:sz w:val="24"/>
      <w:lang w:eastAsia="pl-PL" w:bidi="pl-PL"/>
    </w:rPr>
  </w:style>
  <w:style w:type="paragraph" w:styleId="Tekstpodstawowywcity2">
    <w:name w:val="Body Text Indent 2"/>
    <w:basedOn w:val="Normalny"/>
    <w:link w:val="Tekstpodstawowywcity2Znak"/>
    <w:rsid w:val="009E4211"/>
    <w:pPr>
      <w:spacing w:after="120" w:line="480" w:lineRule="auto"/>
      <w:ind w:left="283"/>
      <w:jc w:val="both"/>
    </w:pPr>
    <w:rPr>
      <w:rFonts w:ascii="Times New Roman" w:eastAsia="Times New Roman" w:hAnsi="Times New Roman" w:cs="Times New Roman"/>
      <w:lang w:eastAsia="pl-PL" w:bidi="pl-PL"/>
    </w:rPr>
  </w:style>
  <w:style w:type="character" w:customStyle="1" w:styleId="Tekstpodstawowywcity2Znak">
    <w:name w:val="Tekst podstawowy wcięty 2 Znak"/>
    <w:basedOn w:val="Domylnaczcionkaakapitu"/>
    <w:link w:val="Tekstpodstawowywcity2"/>
    <w:rsid w:val="009E4211"/>
    <w:rPr>
      <w:rFonts w:ascii="Times New Roman" w:eastAsia="Times New Roman" w:hAnsi="Times New Roman" w:cs="Times New Roman"/>
      <w:sz w:val="24"/>
      <w:lang w:eastAsia="pl-PL" w:bidi="pl-PL"/>
    </w:rPr>
  </w:style>
  <w:style w:type="paragraph" w:styleId="Tekstpodstawowywcity3">
    <w:name w:val="Body Text Indent 3"/>
    <w:basedOn w:val="Normalny"/>
    <w:link w:val="Tekstpodstawowywcity3Znak"/>
    <w:rsid w:val="009E4211"/>
    <w:pPr>
      <w:spacing w:after="120" w:line="240" w:lineRule="auto"/>
      <w:ind w:left="283"/>
      <w:jc w:val="both"/>
    </w:pPr>
    <w:rPr>
      <w:rFonts w:ascii="Times New Roman" w:eastAsia="Times New Roman" w:hAnsi="Times New Roman" w:cs="Times New Roman"/>
      <w:sz w:val="16"/>
      <w:lang w:eastAsia="pl-PL" w:bidi="pl-PL"/>
    </w:rPr>
  </w:style>
  <w:style w:type="character" w:customStyle="1" w:styleId="Tekstpodstawowywcity3Znak">
    <w:name w:val="Tekst podstawowy wcięty 3 Znak"/>
    <w:basedOn w:val="Domylnaczcionkaakapitu"/>
    <w:link w:val="Tekstpodstawowywcity3"/>
    <w:rsid w:val="009E4211"/>
    <w:rPr>
      <w:rFonts w:ascii="Times New Roman" w:eastAsia="Times New Roman" w:hAnsi="Times New Roman" w:cs="Times New Roman"/>
      <w:sz w:val="16"/>
      <w:lang w:eastAsia="pl-PL" w:bidi="pl-PL"/>
    </w:rPr>
  </w:style>
  <w:style w:type="paragraph" w:styleId="Legenda">
    <w:name w:val="caption"/>
    <w:basedOn w:val="Normalny"/>
    <w:next w:val="Normalny"/>
    <w:rsid w:val="009E4211"/>
    <w:pPr>
      <w:spacing w:before="120" w:after="120" w:line="240" w:lineRule="auto"/>
      <w:jc w:val="both"/>
    </w:pPr>
    <w:rPr>
      <w:rFonts w:ascii="Times New Roman" w:eastAsia="Times New Roman" w:hAnsi="Times New Roman" w:cs="Times New Roman"/>
      <w:b/>
      <w:lang w:eastAsia="pl-PL" w:bidi="pl-PL"/>
    </w:rPr>
  </w:style>
  <w:style w:type="paragraph" w:styleId="Zwrotpoegnalny">
    <w:name w:val="Closing"/>
    <w:basedOn w:val="Normalny"/>
    <w:next w:val="Podpis"/>
    <w:link w:val="ZwrotpoegnalnyZnak"/>
    <w:rsid w:val="009E4211"/>
    <w:pPr>
      <w:tabs>
        <w:tab w:val="left" w:pos="5103"/>
      </w:tabs>
      <w:spacing w:before="240" w:after="240" w:line="240" w:lineRule="auto"/>
      <w:ind w:left="5103"/>
    </w:pPr>
    <w:rPr>
      <w:rFonts w:ascii="Times New Roman" w:eastAsia="Times New Roman" w:hAnsi="Times New Roman" w:cs="Times New Roman"/>
      <w:lang w:eastAsia="pl-PL" w:bidi="pl-PL"/>
    </w:rPr>
  </w:style>
  <w:style w:type="character" w:customStyle="1" w:styleId="ZwrotpoegnalnyZnak">
    <w:name w:val="Zwrot pożegnalny Znak"/>
    <w:basedOn w:val="Domylnaczcionkaakapitu"/>
    <w:link w:val="Zwrotpoegnalny"/>
    <w:rsid w:val="009E4211"/>
    <w:rPr>
      <w:rFonts w:ascii="Times New Roman" w:eastAsia="Times New Roman" w:hAnsi="Times New Roman" w:cs="Times New Roman"/>
      <w:sz w:val="24"/>
      <w:lang w:eastAsia="pl-PL" w:bidi="pl-PL"/>
    </w:rPr>
  </w:style>
  <w:style w:type="paragraph" w:styleId="Podpis">
    <w:name w:val="Signature"/>
    <w:basedOn w:val="Normalny"/>
    <w:next w:val="Contact"/>
    <w:link w:val="PodpisZnak"/>
    <w:uiPriority w:val="99"/>
    <w:rsid w:val="009E4211"/>
    <w:pPr>
      <w:tabs>
        <w:tab w:val="left" w:pos="5103"/>
      </w:tabs>
      <w:spacing w:before="1200" w:after="0" w:line="240" w:lineRule="auto"/>
      <w:ind w:left="5103"/>
      <w:jc w:val="center"/>
    </w:pPr>
    <w:rPr>
      <w:rFonts w:ascii="Times New Roman" w:eastAsia="Times New Roman" w:hAnsi="Times New Roman" w:cs="Times New Roman"/>
      <w:lang w:eastAsia="pl-PL" w:bidi="pl-PL"/>
    </w:rPr>
  </w:style>
  <w:style w:type="character" w:customStyle="1" w:styleId="PodpisZnak">
    <w:name w:val="Podpis Znak"/>
    <w:basedOn w:val="Domylnaczcionkaakapitu"/>
    <w:link w:val="Podpis"/>
    <w:uiPriority w:val="99"/>
    <w:rsid w:val="009E4211"/>
    <w:rPr>
      <w:rFonts w:ascii="Times New Roman" w:eastAsia="Times New Roman" w:hAnsi="Times New Roman" w:cs="Times New Roman"/>
      <w:sz w:val="24"/>
      <w:lang w:eastAsia="pl-PL" w:bidi="pl-PL"/>
    </w:rPr>
  </w:style>
  <w:style w:type="paragraph" w:customStyle="1" w:styleId="Enclosures">
    <w:name w:val="Enclosures"/>
    <w:basedOn w:val="Normalny"/>
    <w:next w:val="Participants"/>
    <w:rsid w:val="009E4211"/>
    <w:pPr>
      <w:keepNext/>
      <w:keepLines/>
      <w:tabs>
        <w:tab w:val="left" w:pos="5670"/>
      </w:tabs>
      <w:spacing w:before="480" w:after="0" w:line="240" w:lineRule="auto"/>
      <w:ind w:left="1985" w:hanging="1985"/>
    </w:pPr>
    <w:rPr>
      <w:rFonts w:ascii="Times New Roman" w:eastAsia="Times New Roman" w:hAnsi="Times New Roman" w:cs="Times New Roman"/>
      <w:lang w:eastAsia="pl-PL" w:bidi="pl-PL"/>
    </w:rPr>
  </w:style>
  <w:style w:type="paragraph" w:customStyle="1" w:styleId="Participants">
    <w:name w:val="Participants"/>
    <w:basedOn w:val="Normalny"/>
    <w:next w:val="Copies"/>
    <w:rsid w:val="009E4211"/>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lang w:eastAsia="pl-PL" w:bidi="pl-PL"/>
    </w:rPr>
  </w:style>
  <w:style w:type="paragraph" w:customStyle="1" w:styleId="Copies">
    <w:name w:val="Copies"/>
    <w:basedOn w:val="Normalny"/>
    <w:next w:val="Normalny"/>
    <w:rsid w:val="009E4211"/>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lang w:eastAsia="pl-PL" w:bidi="pl-PL"/>
    </w:rPr>
  </w:style>
  <w:style w:type="paragraph" w:styleId="Data">
    <w:name w:val="Date"/>
    <w:basedOn w:val="Normalny"/>
    <w:next w:val="References"/>
    <w:link w:val="DataZnak"/>
    <w:rsid w:val="009E4211"/>
    <w:pPr>
      <w:spacing w:after="0" w:line="240" w:lineRule="auto"/>
      <w:ind w:left="5103" w:right="-567"/>
    </w:pPr>
    <w:rPr>
      <w:rFonts w:ascii="Times New Roman" w:eastAsia="Times New Roman" w:hAnsi="Times New Roman" w:cs="Times New Roman"/>
      <w:lang w:eastAsia="pl-PL" w:bidi="pl-PL"/>
    </w:rPr>
  </w:style>
  <w:style w:type="character" w:customStyle="1" w:styleId="DataZnak">
    <w:name w:val="Data Znak"/>
    <w:basedOn w:val="Domylnaczcionkaakapitu"/>
    <w:link w:val="Data"/>
    <w:rsid w:val="009E4211"/>
    <w:rPr>
      <w:rFonts w:ascii="Times New Roman" w:eastAsia="Times New Roman" w:hAnsi="Times New Roman" w:cs="Times New Roman"/>
      <w:sz w:val="24"/>
      <w:lang w:eastAsia="pl-PL" w:bidi="pl-PL"/>
    </w:rPr>
  </w:style>
  <w:style w:type="paragraph" w:customStyle="1" w:styleId="References">
    <w:name w:val="References"/>
    <w:basedOn w:val="Normalny"/>
    <w:next w:val="AddressTR"/>
    <w:rsid w:val="009E4211"/>
    <w:pPr>
      <w:spacing w:after="240" w:line="240" w:lineRule="auto"/>
      <w:ind w:left="5103"/>
    </w:pPr>
    <w:rPr>
      <w:rFonts w:ascii="Times New Roman" w:eastAsia="Times New Roman" w:hAnsi="Times New Roman" w:cs="Times New Roman"/>
      <w:sz w:val="20"/>
      <w:lang w:eastAsia="pl-PL" w:bidi="pl-PL"/>
    </w:rPr>
  </w:style>
  <w:style w:type="paragraph" w:styleId="Mapadokumentu">
    <w:name w:val="Document Map"/>
    <w:basedOn w:val="Normalny"/>
    <w:link w:val="MapadokumentuZnak"/>
    <w:semiHidden/>
    <w:rsid w:val="009E4211"/>
    <w:pPr>
      <w:shd w:val="clear" w:color="auto" w:fill="000080"/>
      <w:spacing w:after="240" w:line="240" w:lineRule="auto"/>
      <w:jc w:val="both"/>
    </w:pPr>
    <w:rPr>
      <w:rFonts w:ascii="Tahoma" w:eastAsia="Times New Roman" w:hAnsi="Tahoma" w:cs="Times New Roman"/>
      <w:lang w:eastAsia="pl-PL" w:bidi="pl-PL"/>
    </w:rPr>
  </w:style>
  <w:style w:type="character" w:customStyle="1" w:styleId="MapadokumentuZnak">
    <w:name w:val="Mapa dokumentu Znak"/>
    <w:basedOn w:val="Domylnaczcionkaakapitu"/>
    <w:link w:val="Mapadokumentu"/>
    <w:semiHidden/>
    <w:rsid w:val="009E4211"/>
    <w:rPr>
      <w:rFonts w:ascii="Tahoma" w:eastAsia="Times New Roman" w:hAnsi="Tahoma" w:cs="Times New Roman"/>
      <w:sz w:val="24"/>
      <w:shd w:val="clear" w:color="auto" w:fill="000080"/>
      <w:lang w:eastAsia="pl-PL" w:bidi="pl-PL"/>
    </w:rPr>
  </w:style>
  <w:style w:type="paragraph" w:customStyle="1" w:styleId="DoubSign">
    <w:name w:val="DoubSign"/>
    <w:basedOn w:val="Normalny"/>
    <w:next w:val="Contact"/>
    <w:rsid w:val="009E4211"/>
    <w:pPr>
      <w:tabs>
        <w:tab w:val="left" w:pos="5103"/>
      </w:tabs>
      <w:spacing w:before="1200" w:after="0" w:line="240" w:lineRule="auto"/>
    </w:pPr>
    <w:rPr>
      <w:rFonts w:ascii="Times New Roman" w:eastAsia="Times New Roman" w:hAnsi="Times New Roman" w:cs="Times New Roman"/>
      <w:lang w:eastAsia="pl-PL" w:bidi="pl-PL"/>
    </w:rPr>
  </w:style>
  <w:style w:type="paragraph" w:styleId="Tekstprzypisukocowego">
    <w:name w:val="endnote text"/>
    <w:basedOn w:val="Normalny"/>
    <w:link w:val="TekstprzypisukocowegoZnak"/>
    <w:semiHidden/>
    <w:rsid w:val="009E4211"/>
    <w:pPr>
      <w:spacing w:after="240" w:line="240" w:lineRule="auto"/>
      <w:jc w:val="both"/>
    </w:pPr>
    <w:rPr>
      <w:rFonts w:ascii="Times New Roman" w:eastAsia="Times New Roman" w:hAnsi="Times New Roman" w:cs="Times New Roman"/>
      <w:sz w:val="20"/>
      <w:lang w:eastAsia="pl-PL" w:bidi="pl-PL"/>
    </w:rPr>
  </w:style>
  <w:style w:type="character" w:customStyle="1" w:styleId="TekstprzypisukocowegoZnak">
    <w:name w:val="Tekst przypisu końcowego Znak"/>
    <w:basedOn w:val="Domylnaczcionkaakapitu"/>
    <w:link w:val="Tekstprzypisukocowego"/>
    <w:semiHidden/>
    <w:rsid w:val="009E4211"/>
    <w:rPr>
      <w:rFonts w:ascii="Times New Roman" w:eastAsia="Times New Roman" w:hAnsi="Times New Roman" w:cs="Times New Roman"/>
      <w:sz w:val="20"/>
      <w:lang w:eastAsia="pl-PL" w:bidi="pl-PL"/>
    </w:rPr>
  </w:style>
  <w:style w:type="paragraph" w:styleId="Adresnakopercie">
    <w:name w:val="envelope address"/>
    <w:basedOn w:val="Normalny"/>
    <w:rsid w:val="009E4211"/>
    <w:pPr>
      <w:framePr w:w="7920" w:h="1980" w:hRule="exact" w:hSpace="180" w:wrap="auto" w:hAnchor="page" w:xAlign="center" w:yAlign="bottom"/>
      <w:spacing w:after="0" w:line="240" w:lineRule="auto"/>
      <w:jc w:val="both"/>
    </w:pPr>
    <w:rPr>
      <w:rFonts w:ascii="Times New Roman" w:eastAsia="Times New Roman" w:hAnsi="Times New Roman" w:cs="Times New Roman"/>
      <w:lang w:eastAsia="pl-PL" w:bidi="pl-PL"/>
    </w:rPr>
  </w:style>
  <w:style w:type="paragraph" w:styleId="Adreszwrotnynakopercie">
    <w:name w:val="envelope return"/>
    <w:basedOn w:val="Normalny"/>
    <w:rsid w:val="009E4211"/>
    <w:pPr>
      <w:spacing w:after="0" w:line="240" w:lineRule="auto"/>
      <w:jc w:val="both"/>
    </w:pPr>
    <w:rPr>
      <w:rFonts w:ascii="Times New Roman" w:eastAsia="Times New Roman" w:hAnsi="Times New Roman" w:cs="Times New Roman"/>
      <w:sz w:val="20"/>
      <w:lang w:eastAsia="pl-PL" w:bidi="pl-PL"/>
    </w:rPr>
  </w:style>
  <w:style w:type="paragraph" w:styleId="Indeks1">
    <w:name w:val="index 1"/>
    <w:basedOn w:val="Normalny"/>
    <w:next w:val="Normalny"/>
    <w:autoRedefine/>
    <w:semiHidden/>
    <w:rsid w:val="009E4211"/>
    <w:pPr>
      <w:spacing w:after="240" w:line="240" w:lineRule="auto"/>
      <w:ind w:left="240" w:hanging="240"/>
      <w:jc w:val="both"/>
    </w:pPr>
    <w:rPr>
      <w:rFonts w:ascii="Times New Roman" w:eastAsia="Times New Roman" w:hAnsi="Times New Roman" w:cs="Times New Roman"/>
      <w:lang w:eastAsia="pl-PL" w:bidi="pl-PL"/>
    </w:rPr>
  </w:style>
  <w:style w:type="paragraph" w:styleId="Indeks2">
    <w:name w:val="index 2"/>
    <w:basedOn w:val="Normalny"/>
    <w:next w:val="Normalny"/>
    <w:autoRedefine/>
    <w:semiHidden/>
    <w:rsid w:val="009E4211"/>
    <w:pPr>
      <w:spacing w:after="240" w:line="240" w:lineRule="auto"/>
      <w:ind w:left="480" w:hanging="240"/>
      <w:jc w:val="both"/>
    </w:pPr>
    <w:rPr>
      <w:rFonts w:ascii="Times New Roman" w:eastAsia="Times New Roman" w:hAnsi="Times New Roman" w:cs="Times New Roman"/>
      <w:lang w:eastAsia="pl-PL" w:bidi="pl-PL"/>
    </w:rPr>
  </w:style>
  <w:style w:type="paragraph" w:styleId="Indeks3">
    <w:name w:val="index 3"/>
    <w:basedOn w:val="Normalny"/>
    <w:next w:val="Normalny"/>
    <w:autoRedefine/>
    <w:semiHidden/>
    <w:rsid w:val="009E4211"/>
    <w:pPr>
      <w:spacing w:after="240" w:line="240" w:lineRule="auto"/>
      <w:ind w:left="720" w:hanging="240"/>
      <w:jc w:val="both"/>
    </w:pPr>
    <w:rPr>
      <w:rFonts w:ascii="Times New Roman" w:eastAsia="Times New Roman" w:hAnsi="Times New Roman" w:cs="Times New Roman"/>
      <w:lang w:eastAsia="pl-PL" w:bidi="pl-PL"/>
    </w:rPr>
  </w:style>
  <w:style w:type="paragraph" w:styleId="Indeks4">
    <w:name w:val="index 4"/>
    <w:basedOn w:val="Normalny"/>
    <w:next w:val="Normalny"/>
    <w:autoRedefine/>
    <w:semiHidden/>
    <w:rsid w:val="009E4211"/>
    <w:pPr>
      <w:spacing w:after="240" w:line="240" w:lineRule="auto"/>
      <w:ind w:left="960" w:hanging="240"/>
      <w:jc w:val="both"/>
    </w:pPr>
    <w:rPr>
      <w:rFonts w:ascii="Times New Roman" w:eastAsia="Times New Roman" w:hAnsi="Times New Roman" w:cs="Times New Roman"/>
      <w:lang w:eastAsia="pl-PL" w:bidi="pl-PL"/>
    </w:rPr>
  </w:style>
  <w:style w:type="paragraph" w:styleId="Indeks5">
    <w:name w:val="index 5"/>
    <w:basedOn w:val="Normalny"/>
    <w:next w:val="Normalny"/>
    <w:autoRedefine/>
    <w:semiHidden/>
    <w:rsid w:val="009E4211"/>
    <w:pPr>
      <w:spacing w:after="240" w:line="240" w:lineRule="auto"/>
      <w:ind w:left="1200" w:hanging="240"/>
      <w:jc w:val="both"/>
    </w:pPr>
    <w:rPr>
      <w:rFonts w:ascii="Times New Roman" w:eastAsia="Times New Roman" w:hAnsi="Times New Roman" w:cs="Times New Roman"/>
      <w:lang w:eastAsia="pl-PL" w:bidi="pl-PL"/>
    </w:rPr>
  </w:style>
  <w:style w:type="paragraph" w:styleId="Indeks6">
    <w:name w:val="index 6"/>
    <w:basedOn w:val="Normalny"/>
    <w:next w:val="Normalny"/>
    <w:autoRedefine/>
    <w:semiHidden/>
    <w:rsid w:val="009E4211"/>
    <w:pPr>
      <w:spacing w:after="240" w:line="240" w:lineRule="auto"/>
      <w:ind w:left="1440" w:hanging="240"/>
      <w:jc w:val="both"/>
    </w:pPr>
    <w:rPr>
      <w:rFonts w:ascii="Times New Roman" w:eastAsia="Times New Roman" w:hAnsi="Times New Roman" w:cs="Times New Roman"/>
      <w:lang w:eastAsia="pl-PL" w:bidi="pl-PL"/>
    </w:rPr>
  </w:style>
  <w:style w:type="paragraph" w:styleId="Indeks7">
    <w:name w:val="index 7"/>
    <w:basedOn w:val="Normalny"/>
    <w:next w:val="Normalny"/>
    <w:autoRedefine/>
    <w:semiHidden/>
    <w:rsid w:val="009E4211"/>
    <w:pPr>
      <w:spacing w:after="240" w:line="240" w:lineRule="auto"/>
      <w:ind w:left="1680" w:hanging="240"/>
      <w:jc w:val="both"/>
    </w:pPr>
    <w:rPr>
      <w:rFonts w:ascii="Times New Roman" w:eastAsia="Times New Roman" w:hAnsi="Times New Roman" w:cs="Times New Roman"/>
      <w:lang w:eastAsia="pl-PL" w:bidi="pl-PL"/>
    </w:rPr>
  </w:style>
  <w:style w:type="paragraph" w:styleId="Indeks8">
    <w:name w:val="index 8"/>
    <w:basedOn w:val="Normalny"/>
    <w:next w:val="Normalny"/>
    <w:autoRedefine/>
    <w:semiHidden/>
    <w:rsid w:val="009E4211"/>
    <w:pPr>
      <w:spacing w:after="240" w:line="240" w:lineRule="auto"/>
      <w:ind w:left="1920" w:hanging="240"/>
      <w:jc w:val="both"/>
    </w:pPr>
    <w:rPr>
      <w:rFonts w:ascii="Times New Roman" w:eastAsia="Times New Roman" w:hAnsi="Times New Roman" w:cs="Times New Roman"/>
      <w:lang w:eastAsia="pl-PL" w:bidi="pl-PL"/>
    </w:rPr>
  </w:style>
  <w:style w:type="paragraph" w:styleId="Indeks9">
    <w:name w:val="index 9"/>
    <w:basedOn w:val="Normalny"/>
    <w:next w:val="Normalny"/>
    <w:autoRedefine/>
    <w:semiHidden/>
    <w:rsid w:val="009E4211"/>
    <w:pPr>
      <w:spacing w:after="240" w:line="240" w:lineRule="auto"/>
      <w:ind w:left="2160" w:hanging="240"/>
      <w:jc w:val="both"/>
    </w:pPr>
    <w:rPr>
      <w:rFonts w:ascii="Times New Roman" w:eastAsia="Times New Roman" w:hAnsi="Times New Roman" w:cs="Times New Roman"/>
      <w:lang w:eastAsia="pl-PL" w:bidi="pl-PL"/>
    </w:rPr>
  </w:style>
  <w:style w:type="paragraph" w:styleId="Nagwekindeksu">
    <w:name w:val="index heading"/>
    <w:basedOn w:val="Normalny"/>
    <w:next w:val="Indeks1"/>
    <w:semiHidden/>
    <w:rsid w:val="009E4211"/>
    <w:pPr>
      <w:spacing w:after="240" w:line="240" w:lineRule="auto"/>
      <w:jc w:val="both"/>
    </w:pPr>
    <w:rPr>
      <w:rFonts w:eastAsia="Times New Roman" w:cs="Times New Roman"/>
      <w:b/>
      <w:lang w:eastAsia="pl-PL" w:bidi="pl-PL"/>
    </w:rPr>
  </w:style>
  <w:style w:type="paragraph" w:styleId="Lista">
    <w:name w:val="List"/>
    <w:basedOn w:val="Normalny"/>
    <w:rsid w:val="009E4211"/>
    <w:pPr>
      <w:spacing w:after="240" w:line="240" w:lineRule="auto"/>
      <w:ind w:left="283" w:hanging="283"/>
      <w:jc w:val="both"/>
    </w:pPr>
    <w:rPr>
      <w:rFonts w:ascii="Times New Roman" w:eastAsia="Times New Roman" w:hAnsi="Times New Roman" w:cs="Times New Roman"/>
      <w:lang w:eastAsia="pl-PL" w:bidi="pl-PL"/>
    </w:rPr>
  </w:style>
  <w:style w:type="paragraph" w:styleId="Lista2">
    <w:name w:val="List 2"/>
    <w:basedOn w:val="Normalny"/>
    <w:rsid w:val="009E4211"/>
    <w:pPr>
      <w:spacing w:after="240" w:line="240" w:lineRule="auto"/>
      <w:ind w:left="566" w:hanging="283"/>
      <w:jc w:val="both"/>
    </w:pPr>
    <w:rPr>
      <w:rFonts w:ascii="Times New Roman" w:eastAsia="Times New Roman" w:hAnsi="Times New Roman" w:cs="Times New Roman"/>
      <w:lang w:eastAsia="pl-PL" w:bidi="pl-PL"/>
    </w:rPr>
  </w:style>
  <w:style w:type="paragraph" w:styleId="Lista3">
    <w:name w:val="List 3"/>
    <w:basedOn w:val="Normalny"/>
    <w:rsid w:val="009E4211"/>
    <w:pPr>
      <w:spacing w:after="240" w:line="240" w:lineRule="auto"/>
      <w:ind w:left="849" w:hanging="283"/>
      <w:jc w:val="both"/>
    </w:pPr>
    <w:rPr>
      <w:rFonts w:ascii="Times New Roman" w:eastAsia="Times New Roman" w:hAnsi="Times New Roman" w:cs="Times New Roman"/>
      <w:lang w:eastAsia="pl-PL" w:bidi="pl-PL"/>
    </w:rPr>
  </w:style>
  <w:style w:type="paragraph" w:styleId="Lista4">
    <w:name w:val="List 4"/>
    <w:basedOn w:val="Normalny"/>
    <w:rsid w:val="009E4211"/>
    <w:pPr>
      <w:spacing w:after="240" w:line="240" w:lineRule="auto"/>
      <w:ind w:left="1132" w:hanging="283"/>
      <w:jc w:val="both"/>
    </w:pPr>
    <w:rPr>
      <w:rFonts w:ascii="Times New Roman" w:eastAsia="Times New Roman" w:hAnsi="Times New Roman" w:cs="Times New Roman"/>
      <w:lang w:eastAsia="pl-PL" w:bidi="pl-PL"/>
    </w:rPr>
  </w:style>
  <w:style w:type="paragraph" w:styleId="Lista5">
    <w:name w:val="List 5"/>
    <w:basedOn w:val="Normalny"/>
    <w:rsid w:val="009E4211"/>
    <w:pPr>
      <w:spacing w:after="240" w:line="240" w:lineRule="auto"/>
      <w:ind w:left="1415" w:hanging="283"/>
      <w:jc w:val="both"/>
    </w:pPr>
    <w:rPr>
      <w:rFonts w:ascii="Times New Roman" w:eastAsia="Times New Roman" w:hAnsi="Times New Roman" w:cs="Times New Roman"/>
      <w:lang w:eastAsia="pl-PL" w:bidi="pl-PL"/>
    </w:rPr>
  </w:style>
  <w:style w:type="paragraph" w:styleId="Listapunktowana5">
    <w:name w:val="List Bullet 5"/>
    <w:basedOn w:val="Normalny"/>
    <w:autoRedefine/>
    <w:rsid w:val="009E4211"/>
    <w:pPr>
      <w:numPr>
        <w:numId w:val="10"/>
      </w:numPr>
      <w:spacing w:after="240" w:line="240" w:lineRule="auto"/>
      <w:jc w:val="both"/>
    </w:pPr>
    <w:rPr>
      <w:rFonts w:ascii="Times New Roman" w:eastAsia="Times New Roman" w:hAnsi="Times New Roman" w:cs="Times New Roman"/>
      <w:lang w:eastAsia="pl-PL" w:bidi="pl-PL"/>
    </w:rPr>
  </w:style>
  <w:style w:type="paragraph" w:styleId="Lista-kontynuacja">
    <w:name w:val="List Continue"/>
    <w:basedOn w:val="Normalny"/>
    <w:rsid w:val="009E4211"/>
    <w:pPr>
      <w:spacing w:after="120" w:line="240" w:lineRule="auto"/>
      <w:ind w:left="283"/>
      <w:jc w:val="both"/>
    </w:pPr>
    <w:rPr>
      <w:rFonts w:ascii="Times New Roman" w:eastAsia="Times New Roman" w:hAnsi="Times New Roman" w:cs="Times New Roman"/>
      <w:lang w:eastAsia="pl-PL" w:bidi="pl-PL"/>
    </w:rPr>
  </w:style>
  <w:style w:type="paragraph" w:styleId="Lista-kontynuacja2">
    <w:name w:val="List Continue 2"/>
    <w:basedOn w:val="Normalny"/>
    <w:rsid w:val="009E4211"/>
    <w:pPr>
      <w:spacing w:after="120" w:line="240" w:lineRule="auto"/>
      <w:ind w:left="566"/>
      <w:jc w:val="both"/>
    </w:pPr>
    <w:rPr>
      <w:rFonts w:ascii="Times New Roman" w:eastAsia="Times New Roman" w:hAnsi="Times New Roman" w:cs="Times New Roman"/>
      <w:lang w:eastAsia="pl-PL" w:bidi="pl-PL"/>
    </w:rPr>
  </w:style>
  <w:style w:type="paragraph" w:styleId="Lista-kontynuacja3">
    <w:name w:val="List Continue 3"/>
    <w:basedOn w:val="Normalny"/>
    <w:rsid w:val="009E4211"/>
    <w:pPr>
      <w:spacing w:after="120" w:line="240" w:lineRule="auto"/>
      <w:ind w:left="849"/>
      <w:jc w:val="both"/>
    </w:pPr>
    <w:rPr>
      <w:rFonts w:ascii="Times New Roman" w:eastAsia="Times New Roman" w:hAnsi="Times New Roman" w:cs="Times New Roman"/>
      <w:lang w:eastAsia="pl-PL" w:bidi="pl-PL"/>
    </w:rPr>
  </w:style>
  <w:style w:type="paragraph" w:styleId="Lista-kontynuacja4">
    <w:name w:val="List Continue 4"/>
    <w:basedOn w:val="Normalny"/>
    <w:rsid w:val="009E4211"/>
    <w:pPr>
      <w:spacing w:after="120" w:line="240" w:lineRule="auto"/>
      <w:ind w:left="1132"/>
      <w:jc w:val="both"/>
    </w:pPr>
    <w:rPr>
      <w:rFonts w:ascii="Times New Roman" w:eastAsia="Times New Roman" w:hAnsi="Times New Roman" w:cs="Times New Roman"/>
      <w:lang w:eastAsia="pl-PL" w:bidi="pl-PL"/>
    </w:rPr>
  </w:style>
  <w:style w:type="paragraph" w:styleId="Lista-kontynuacja5">
    <w:name w:val="List Continue 5"/>
    <w:basedOn w:val="Normalny"/>
    <w:rsid w:val="009E4211"/>
    <w:pPr>
      <w:spacing w:after="120" w:line="240" w:lineRule="auto"/>
      <w:ind w:left="1415"/>
      <w:jc w:val="both"/>
    </w:pPr>
    <w:rPr>
      <w:rFonts w:ascii="Times New Roman" w:eastAsia="Times New Roman" w:hAnsi="Times New Roman" w:cs="Times New Roman"/>
      <w:lang w:eastAsia="pl-PL" w:bidi="pl-PL"/>
    </w:rPr>
  </w:style>
  <w:style w:type="paragraph" w:styleId="Listanumerowana">
    <w:name w:val="List Number"/>
    <w:basedOn w:val="Normalny"/>
    <w:rsid w:val="009E4211"/>
    <w:pPr>
      <w:numPr>
        <w:numId w:val="17"/>
      </w:numPr>
      <w:spacing w:after="240" w:line="240" w:lineRule="auto"/>
      <w:jc w:val="both"/>
    </w:pPr>
    <w:rPr>
      <w:rFonts w:ascii="Times New Roman" w:eastAsia="Times New Roman" w:hAnsi="Times New Roman" w:cs="Times New Roman"/>
      <w:lang w:eastAsia="pl-PL" w:bidi="pl-PL"/>
    </w:rPr>
  </w:style>
  <w:style w:type="paragraph" w:styleId="Listanumerowana2">
    <w:name w:val="List Number 2"/>
    <w:basedOn w:val="Text2"/>
    <w:rsid w:val="009E4211"/>
    <w:pPr>
      <w:numPr>
        <w:numId w:val="19"/>
      </w:numPr>
      <w:spacing w:before="0" w:after="240"/>
    </w:pPr>
    <w:rPr>
      <w:rFonts w:eastAsia="Times New Roman"/>
    </w:rPr>
  </w:style>
  <w:style w:type="paragraph" w:styleId="Listanumerowana3">
    <w:name w:val="List Number 3"/>
    <w:basedOn w:val="Text3"/>
    <w:rsid w:val="009E4211"/>
    <w:pPr>
      <w:numPr>
        <w:numId w:val="20"/>
      </w:numPr>
      <w:spacing w:before="0" w:after="240"/>
    </w:pPr>
    <w:rPr>
      <w:rFonts w:eastAsia="Times New Roman"/>
    </w:rPr>
  </w:style>
  <w:style w:type="paragraph" w:styleId="Listanumerowana4">
    <w:name w:val="List Number 4"/>
    <w:basedOn w:val="Text4"/>
    <w:rsid w:val="009E4211"/>
    <w:pPr>
      <w:numPr>
        <w:numId w:val="21"/>
      </w:numPr>
      <w:spacing w:before="0" w:after="240"/>
    </w:pPr>
    <w:rPr>
      <w:rFonts w:eastAsia="Times New Roman"/>
    </w:rPr>
  </w:style>
  <w:style w:type="paragraph" w:styleId="Listanumerowana5">
    <w:name w:val="List Number 5"/>
    <w:basedOn w:val="Normalny"/>
    <w:rsid w:val="009E4211"/>
    <w:pPr>
      <w:numPr>
        <w:numId w:val="11"/>
      </w:numPr>
      <w:spacing w:after="240" w:line="240" w:lineRule="auto"/>
      <w:jc w:val="both"/>
    </w:pPr>
    <w:rPr>
      <w:rFonts w:ascii="Times New Roman" w:eastAsia="Times New Roman" w:hAnsi="Times New Roman" w:cs="Times New Roman"/>
      <w:lang w:eastAsia="pl-PL" w:bidi="pl-PL"/>
    </w:rPr>
  </w:style>
  <w:style w:type="paragraph" w:styleId="Tekstmakra">
    <w:name w:val="macro"/>
    <w:link w:val="TekstmakraZnak"/>
    <w:semiHidden/>
    <w:rsid w:val="009E421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lang w:eastAsia="pl-PL" w:bidi="pl-PL"/>
    </w:rPr>
  </w:style>
  <w:style w:type="character" w:customStyle="1" w:styleId="TekstmakraZnak">
    <w:name w:val="Tekst makra Znak"/>
    <w:basedOn w:val="Domylnaczcionkaakapitu"/>
    <w:link w:val="Tekstmakra"/>
    <w:semiHidden/>
    <w:rsid w:val="009E4211"/>
    <w:rPr>
      <w:rFonts w:ascii="Courier New" w:eastAsia="Times New Roman" w:hAnsi="Courier New" w:cs="Times New Roman"/>
      <w:lang w:eastAsia="pl-PL" w:bidi="pl-PL"/>
    </w:rPr>
  </w:style>
  <w:style w:type="paragraph" w:styleId="Nagwekwiadomoci">
    <w:name w:val="Message Header"/>
    <w:basedOn w:val="Normalny"/>
    <w:link w:val="NagwekwiadomociZnak"/>
    <w:rsid w:val="009E4211"/>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eastAsia="Times New Roman" w:cs="Times New Roman"/>
      <w:lang w:eastAsia="pl-PL" w:bidi="pl-PL"/>
    </w:rPr>
  </w:style>
  <w:style w:type="character" w:customStyle="1" w:styleId="NagwekwiadomociZnak">
    <w:name w:val="Nagłówek wiadomości Znak"/>
    <w:basedOn w:val="Domylnaczcionkaakapitu"/>
    <w:link w:val="Nagwekwiadomoci"/>
    <w:rsid w:val="009E4211"/>
    <w:rPr>
      <w:rFonts w:ascii="Arial" w:eastAsia="Times New Roman" w:hAnsi="Arial" w:cs="Times New Roman"/>
      <w:sz w:val="24"/>
      <w:shd w:val="pct20" w:color="auto" w:fill="auto"/>
      <w:lang w:eastAsia="pl-PL" w:bidi="pl-PL"/>
    </w:rPr>
  </w:style>
  <w:style w:type="paragraph" w:styleId="Wcicienormalne">
    <w:name w:val="Normal Indent"/>
    <w:basedOn w:val="Normalny"/>
    <w:rsid w:val="009E4211"/>
    <w:pPr>
      <w:spacing w:after="240" w:line="240" w:lineRule="auto"/>
      <w:ind w:left="720"/>
      <w:jc w:val="both"/>
    </w:pPr>
    <w:rPr>
      <w:rFonts w:ascii="Times New Roman" w:eastAsia="Times New Roman" w:hAnsi="Times New Roman" w:cs="Times New Roman"/>
      <w:lang w:eastAsia="pl-PL" w:bidi="pl-PL"/>
    </w:rPr>
  </w:style>
  <w:style w:type="paragraph" w:styleId="Nagweknotatki">
    <w:name w:val="Note Heading"/>
    <w:basedOn w:val="Normalny"/>
    <w:next w:val="Normalny"/>
    <w:link w:val="NagweknotatkiZnak"/>
    <w:rsid w:val="009E4211"/>
    <w:pPr>
      <w:spacing w:after="240" w:line="240" w:lineRule="auto"/>
      <w:jc w:val="both"/>
    </w:pPr>
    <w:rPr>
      <w:rFonts w:ascii="Times New Roman" w:eastAsia="Times New Roman" w:hAnsi="Times New Roman" w:cs="Times New Roman"/>
      <w:lang w:eastAsia="pl-PL" w:bidi="pl-PL"/>
    </w:rPr>
  </w:style>
  <w:style w:type="character" w:customStyle="1" w:styleId="NagweknotatkiZnak">
    <w:name w:val="Nagłówek notatki Znak"/>
    <w:basedOn w:val="Domylnaczcionkaakapitu"/>
    <w:link w:val="Nagweknotatki"/>
    <w:rsid w:val="009E4211"/>
    <w:rPr>
      <w:rFonts w:ascii="Times New Roman" w:eastAsia="Times New Roman" w:hAnsi="Times New Roman" w:cs="Times New Roman"/>
      <w:sz w:val="24"/>
      <w:lang w:eastAsia="pl-PL" w:bidi="pl-PL"/>
    </w:rPr>
  </w:style>
  <w:style w:type="paragraph" w:customStyle="1" w:styleId="NoteHead">
    <w:name w:val="NoteHead"/>
    <w:basedOn w:val="Normalny"/>
    <w:next w:val="Subject"/>
    <w:rsid w:val="009E4211"/>
    <w:pPr>
      <w:spacing w:before="720" w:after="720" w:line="240" w:lineRule="auto"/>
      <w:jc w:val="center"/>
    </w:pPr>
    <w:rPr>
      <w:rFonts w:ascii="Times New Roman" w:eastAsia="Times New Roman" w:hAnsi="Times New Roman" w:cs="Times New Roman"/>
      <w:b/>
      <w:smallCaps/>
      <w:lang w:eastAsia="pl-PL" w:bidi="pl-PL"/>
    </w:rPr>
  </w:style>
  <w:style w:type="paragraph" w:customStyle="1" w:styleId="Subject">
    <w:name w:val="Subject"/>
    <w:basedOn w:val="Normalny"/>
    <w:next w:val="Normalny"/>
    <w:rsid w:val="009E4211"/>
    <w:pPr>
      <w:spacing w:after="480" w:line="240" w:lineRule="auto"/>
      <w:ind w:left="1531" w:hanging="1531"/>
    </w:pPr>
    <w:rPr>
      <w:rFonts w:ascii="Times New Roman" w:eastAsia="Times New Roman" w:hAnsi="Times New Roman" w:cs="Times New Roman"/>
      <w:b/>
      <w:lang w:eastAsia="pl-PL" w:bidi="pl-PL"/>
    </w:rPr>
  </w:style>
  <w:style w:type="paragraph" w:customStyle="1" w:styleId="NoteList">
    <w:name w:val="NoteList"/>
    <w:basedOn w:val="Normalny"/>
    <w:next w:val="Subject"/>
    <w:rsid w:val="009E4211"/>
    <w:pPr>
      <w:tabs>
        <w:tab w:val="left" w:pos="5823"/>
      </w:tabs>
      <w:spacing w:before="720" w:after="720" w:line="240" w:lineRule="auto"/>
      <w:ind w:left="5104" w:hanging="3119"/>
    </w:pPr>
    <w:rPr>
      <w:rFonts w:ascii="Times New Roman" w:eastAsia="Times New Roman" w:hAnsi="Times New Roman" w:cs="Times New Roman"/>
      <w:b/>
      <w:smallCaps/>
      <w:lang w:eastAsia="pl-PL" w:bidi="pl-PL"/>
    </w:rPr>
  </w:style>
  <w:style w:type="paragraph" w:styleId="Zwykytekst">
    <w:name w:val="Plain Text"/>
    <w:basedOn w:val="Normalny"/>
    <w:link w:val="ZwykytekstZnak"/>
    <w:rsid w:val="009E4211"/>
    <w:pPr>
      <w:spacing w:after="240" w:line="240" w:lineRule="auto"/>
      <w:jc w:val="both"/>
    </w:pPr>
    <w:rPr>
      <w:rFonts w:ascii="Courier New" w:eastAsia="Times New Roman" w:hAnsi="Courier New" w:cs="Times New Roman"/>
      <w:sz w:val="20"/>
      <w:lang w:eastAsia="pl-PL" w:bidi="pl-PL"/>
    </w:rPr>
  </w:style>
  <w:style w:type="character" w:customStyle="1" w:styleId="ZwykytekstZnak">
    <w:name w:val="Zwykły tekst Znak"/>
    <w:basedOn w:val="Domylnaczcionkaakapitu"/>
    <w:link w:val="Zwykytekst"/>
    <w:rsid w:val="009E4211"/>
    <w:rPr>
      <w:rFonts w:ascii="Courier New" w:eastAsia="Times New Roman" w:hAnsi="Courier New" w:cs="Times New Roman"/>
      <w:sz w:val="20"/>
      <w:lang w:eastAsia="pl-PL" w:bidi="pl-PL"/>
    </w:rPr>
  </w:style>
  <w:style w:type="paragraph" w:styleId="Zwrotgrzecznociowy">
    <w:name w:val="Salutation"/>
    <w:basedOn w:val="Normalny"/>
    <w:next w:val="Normalny"/>
    <w:link w:val="ZwrotgrzecznociowyZnak"/>
    <w:rsid w:val="009E4211"/>
    <w:pPr>
      <w:spacing w:after="240" w:line="240" w:lineRule="auto"/>
      <w:jc w:val="both"/>
    </w:pPr>
    <w:rPr>
      <w:rFonts w:ascii="Times New Roman" w:eastAsia="Times New Roman" w:hAnsi="Times New Roman" w:cs="Times New Roman"/>
      <w:lang w:eastAsia="pl-PL" w:bidi="pl-PL"/>
    </w:rPr>
  </w:style>
  <w:style w:type="character" w:customStyle="1" w:styleId="ZwrotgrzecznociowyZnak">
    <w:name w:val="Zwrot grzecznościowy Znak"/>
    <w:basedOn w:val="Domylnaczcionkaakapitu"/>
    <w:link w:val="Zwrotgrzecznociowy"/>
    <w:rsid w:val="009E4211"/>
    <w:rPr>
      <w:rFonts w:ascii="Times New Roman" w:eastAsia="Times New Roman" w:hAnsi="Times New Roman" w:cs="Times New Roman"/>
      <w:sz w:val="24"/>
      <w:lang w:eastAsia="pl-PL" w:bidi="pl-PL"/>
    </w:rPr>
  </w:style>
  <w:style w:type="paragraph" w:styleId="Podtytu">
    <w:name w:val="Subtitle"/>
    <w:basedOn w:val="Normalny"/>
    <w:link w:val="PodtytuZnak"/>
    <w:qFormat/>
    <w:rsid w:val="009E4211"/>
    <w:pPr>
      <w:spacing w:after="60" w:line="240" w:lineRule="auto"/>
      <w:jc w:val="center"/>
      <w:outlineLvl w:val="1"/>
    </w:pPr>
    <w:rPr>
      <w:rFonts w:eastAsia="Times New Roman" w:cs="Times New Roman"/>
      <w:lang w:eastAsia="pl-PL" w:bidi="pl-PL"/>
    </w:rPr>
  </w:style>
  <w:style w:type="character" w:customStyle="1" w:styleId="PodtytuZnak">
    <w:name w:val="Podtytuł Znak"/>
    <w:basedOn w:val="Domylnaczcionkaakapitu"/>
    <w:link w:val="Podtytu"/>
    <w:rsid w:val="009E4211"/>
    <w:rPr>
      <w:rFonts w:ascii="Arial" w:eastAsia="Times New Roman" w:hAnsi="Arial" w:cs="Times New Roman"/>
      <w:sz w:val="24"/>
      <w:lang w:eastAsia="pl-PL" w:bidi="pl-PL"/>
    </w:rPr>
  </w:style>
  <w:style w:type="paragraph" w:styleId="Wykazrde">
    <w:name w:val="table of authorities"/>
    <w:basedOn w:val="Normalny"/>
    <w:next w:val="Normalny"/>
    <w:semiHidden/>
    <w:rsid w:val="009E4211"/>
    <w:pPr>
      <w:spacing w:after="240" w:line="240" w:lineRule="auto"/>
      <w:ind w:left="240" w:hanging="240"/>
      <w:jc w:val="both"/>
    </w:pPr>
    <w:rPr>
      <w:rFonts w:ascii="Times New Roman" w:eastAsia="Times New Roman" w:hAnsi="Times New Roman" w:cs="Times New Roman"/>
      <w:lang w:eastAsia="pl-PL" w:bidi="pl-PL"/>
    </w:rPr>
  </w:style>
  <w:style w:type="paragraph" w:styleId="Spisilustracji">
    <w:name w:val="table of figures"/>
    <w:basedOn w:val="Normalny"/>
    <w:next w:val="Normalny"/>
    <w:semiHidden/>
    <w:rsid w:val="009E4211"/>
    <w:pPr>
      <w:spacing w:after="240" w:line="240" w:lineRule="auto"/>
      <w:ind w:left="480" w:hanging="480"/>
      <w:jc w:val="both"/>
    </w:pPr>
    <w:rPr>
      <w:rFonts w:ascii="Times New Roman" w:eastAsia="Times New Roman" w:hAnsi="Times New Roman" w:cs="Times New Roman"/>
      <w:lang w:eastAsia="pl-PL" w:bidi="pl-PL"/>
    </w:rPr>
  </w:style>
  <w:style w:type="paragraph" w:styleId="Nagwekwykazurde">
    <w:name w:val="toa heading"/>
    <w:basedOn w:val="Normalny"/>
    <w:next w:val="Normalny"/>
    <w:semiHidden/>
    <w:rsid w:val="009E4211"/>
    <w:pPr>
      <w:spacing w:before="120" w:after="240" w:line="240" w:lineRule="auto"/>
      <w:jc w:val="both"/>
    </w:pPr>
    <w:rPr>
      <w:rFonts w:eastAsia="Times New Roman" w:cs="Times New Roman"/>
      <w:b/>
      <w:lang w:eastAsia="pl-PL" w:bidi="pl-PL"/>
    </w:rPr>
  </w:style>
  <w:style w:type="paragraph" w:customStyle="1" w:styleId="YReferences">
    <w:name w:val="YReferences"/>
    <w:basedOn w:val="Normalny"/>
    <w:next w:val="Normalny"/>
    <w:rsid w:val="009E4211"/>
    <w:pPr>
      <w:spacing w:after="480" w:line="240" w:lineRule="auto"/>
      <w:ind w:left="1531" w:hanging="1531"/>
      <w:jc w:val="both"/>
    </w:pPr>
    <w:rPr>
      <w:rFonts w:ascii="Times New Roman" w:eastAsia="Times New Roman" w:hAnsi="Times New Roman" w:cs="Times New Roman"/>
      <w:lang w:eastAsia="pl-PL" w:bidi="pl-PL"/>
    </w:rPr>
  </w:style>
  <w:style w:type="paragraph" w:customStyle="1" w:styleId="ListBullet1">
    <w:name w:val="List Bullet 1"/>
    <w:basedOn w:val="Text1"/>
    <w:rsid w:val="009E4211"/>
    <w:pPr>
      <w:tabs>
        <w:tab w:val="num" w:pos="765"/>
      </w:tabs>
      <w:spacing w:before="0" w:after="240"/>
      <w:ind w:left="765" w:hanging="283"/>
    </w:pPr>
    <w:rPr>
      <w:rFonts w:eastAsia="Times New Roman" w:cs="Times New Roman"/>
    </w:rPr>
  </w:style>
  <w:style w:type="paragraph" w:customStyle="1" w:styleId="ListDash">
    <w:name w:val="List Dash"/>
    <w:basedOn w:val="Normalny"/>
    <w:rsid w:val="009E4211"/>
    <w:pPr>
      <w:numPr>
        <w:numId w:val="12"/>
      </w:numPr>
      <w:spacing w:after="240" w:line="240" w:lineRule="auto"/>
      <w:jc w:val="both"/>
    </w:pPr>
    <w:rPr>
      <w:rFonts w:ascii="Times New Roman" w:eastAsia="Times New Roman" w:hAnsi="Times New Roman" w:cs="Times New Roman"/>
      <w:lang w:eastAsia="pl-PL" w:bidi="pl-PL"/>
    </w:rPr>
  </w:style>
  <w:style w:type="paragraph" w:customStyle="1" w:styleId="ListDash1">
    <w:name w:val="List Dash 1"/>
    <w:basedOn w:val="Text1"/>
    <w:rsid w:val="009E4211"/>
    <w:pPr>
      <w:numPr>
        <w:numId w:val="13"/>
      </w:numPr>
      <w:spacing w:before="0" w:after="240"/>
    </w:pPr>
    <w:rPr>
      <w:rFonts w:eastAsia="Times New Roman" w:cs="Times New Roman"/>
    </w:rPr>
  </w:style>
  <w:style w:type="paragraph" w:customStyle="1" w:styleId="ListDash2">
    <w:name w:val="List Dash 2"/>
    <w:basedOn w:val="Text2"/>
    <w:rsid w:val="009E4211"/>
    <w:pPr>
      <w:numPr>
        <w:numId w:val="14"/>
      </w:numPr>
      <w:spacing w:before="0" w:after="240"/>
    </w:pPr>
    <w:rPr>
      <w:rFonts w:eastAsia="Times New Roman"/>
    </w:rPr>
  </w:style>
  <w:style w:type="paragraph" w:customStyle="1" w:styleId="ListDash3">
    <w:name w:val="List Dash 3"/>
    <w:basedOn w:val="Text3"/>
    <w:rsid w:val="009E4211"/>
    <w:pPr>
      <w:numPr>
        <w:numId w:val="15"/>
      </w:numPr>
      <w:spacing w:before="0" w:after="240"/>
    </w:pPr>
    <w:rPr>
      <w:rFonts w:eastAsia="Times New Roman"/>
    </w:rPr>
  </w:style>
  <w:style w:type="paragraph" w:customStyle="1" w:styleId="ListDash4">
    <w:name w:val="List Dash 4"/>
    <w:basedOn w:val="Text4"/>
    <w:rsid w:val="009E4211"/>
    <w:pPr>
      <w:numPr>
        <w:numId w:val="16"/>
      </w:numPr>
      <w:spacing w:before="0" w:after="240"/>
    </w:pPr>
    <w:rPr>
      <w:rFonts w:eastAsia="Times New Roman"/>
    </w:rPr>
  </w:style>
  <w:style w:type="paragraph" w:customStyle="1" w:styleId="ListNumberLevel2">
    <w:name w:val="List Number (Level 2)"/>
    <w:basedOn w:val="Normalny"/>
    <w:rsid w:val="009E4211"/>
    <w:pPr>
      <w:numPr>
        <w:ilvl w:val="1"/>
        <w:numId w:val="17"/>
      </w:numPr>
      <w:spacing w:after="240" w:line="240" w:lineRule="auto"/>
      <w:jc w:val="both"/>
    </w:pPr>
    <w:rPr>
      <w:rFonts w:ascii="Times New Roman" w:eastAsia="Times New Roman" w:hAnsi="Times New Roman" w:cs="Times New Roman"/>
      <w:lang w:eastAsia="pl-PL" w:bidi="pl-PL"/>
    </w:rPr>
  </w:style>
  <w:style w:type="paragraph" w:customStyle="1" w:styleId="ListNumberLevel3">
    <w:name w:val="List Number (Level 3)"/>
    <w:basedOn w:val="Normalny"/>
    <w:rsid w:val="009E4211"/>
    <w:pPr>
      <w:numPr>
        <w:ilvl w:val="2"/>
        <w:numId w:val="17"/>
      </w:numPr>
      <w:spacing w:after="240" w:line="240" w:lineRule="auto"/>
      <w:jc w:val="both"/>
    </w:pPr>
    <w:rPr>
      <w:rFonts w:ascii="Times New Roman" w:eastAsia="Times New Roman" w:hAnsi="Times New Roman" w:cs="Times New Roman"/>
      <w:lang w:eastAsia="pl-PL" w:bidi="pl-PL"/>
    </w:rPr>
  </w:style>
  <w:style w:type="paragraph" w:customStyle="1" w:styleId="ListNumberLevel4">
    <w:name w:val="List Number (Level 4)"/>
    <w:basedOn w:val="Normalny"/>
    <w:rsid w:val="009E4211"/>
    <w:pPr>
      <w:numPr>
        <w:ilvl w:val="3"/>
        <w:numId w:val="17"/>
      </w:numPr>
      <w:spacing w:after="240" w:line="240" w:lineRule="auto"/>
      <w:jc w:val="both"/>
    </w:pPr>
    <w:rPr>
      <w:rFonts w:ascii="Times New Roman" w:eastAsia="Times New Roman" w:hAnsi="Times New Roman" w:cs="Times New Roman"/>
      <w:lang w:eastAsia="pl-PL" w:bidi="pl-PL"/>
    </w:rPr>
  </w:style>
  <w:style w:type="paragraph" w:customStyle="1" w:styleId="ListNumber1">
    <w:name w:val="List Number 1"/>
    <w:basedOn w:val="Text1"/>
    <w:rsid w:val="009E4211"/>
    <w:pPr>
      <w:numPr>
        <w:numId w:val="18"/>
      </w:numPr>
      <w:spacing w:before="0" w:after="240"/>
    </w:pPr>
    <w:rPr>
      <w:rFonts w:eastAsia="Times New Roman" w:cs="Times New Roman"/>
    </w:rPr>
  </w:style>
  <w:style w:type="paragraph" w:customStyle="1" w:styleId="ListNumber1Level2">
    <w:name w:val="List Number 1 (Level 2)"/>
    <w:basedOn w:val="Text1"/>
    <w:rsid w:val="009E4211"/>
    <w:pPr>
      <w:numPr>
        <w:ilvl w:val="1"/>
        <w:numId w:val="18"/>
      </w:numPr>
      <w:spacing w:before="0" w:after="240"/>
    </w:pPr>
    <w:rPr>
      <w:rFonts w:eastAsia="Times New Roman" w:cs="Times New Roman"/>
    </w:rPr>
  </w:style>
  <w:style w:type="paragraph" w:customStyle="1" w:styleId="ListNumber1Level3">
    <w:name w:val="List Number 1 (Level 3)"/>
    <w:basedOn w:val="Text1"/>
    <w:rsid w:val="009E4211"/>
    <w:pPr>
      <w:numPr>
        <w:ilvl w:val="2"/>
        <w:numId w:val="18"/>
      </w:numPr>
      <w:spacing w:before="0" w:after="240"/>
    </w:pPr>
    <w:rPr>
      <w:rFonts w:eastAsia="Times New Roman" w:cs="Times New Roman"/>
    </w:rPr>
  </w:style>
  <w:style w:type="paragraph" w:customStyle="1" w:styleId="ListNumber1Level4">
    <w:name w:val="List Number 1 (Level 4)"/>
    <w:basedOn w:val="Text1"/>
    <w:rsid w:val="009E4211"/>
    <w:pPr>
      <w:numPr>
        <w:ilvl w:val="3"/>
        <w:numId w:val="18"/>
      </w:numPr>
      <w:spacing w:before="0" w:after="240"/>
    </w:pPr>
    <w:rPr>
      <w:rFonts w:eastAsia="Times New Roman" w:cs="Times New Roman"/>
    </w:rPr>
  </w:style>
  <w:style w:type="paragraph" w:customStyle="1" w:styleId="ListNumber2Level2">
    <w:name w:val="List Number 2 (Level 2)"/>
    <w:basedOn w:val="Text2"/>
    <w:rsid w:val="009E4211"/>
    <w:pPr>
      <w:numPr>
        <w:ilvl w:val="1"/>
        <w:numId w:val="19"/>
      </w:numPr>
      <w:spacing w:before="0" w:after="240"/>
    </w:pPr>
    <w:rPr>
      <w:rFonts w:eastAsia="Times New Roman"/>
    </w:rPr>
  </w:style>
  <w:style w:type="paragraph" w:customStyle="1" w:styleId="ListNumber2Level3">
    <w:name w:val="List Number 2 (Level 3)"/>
    <w:basedOn w:val="Text2"/>
    <w:rsid w:val="009E4211"/>
    <w:pPr>
      <w:numPr>
        <w:ilvl w:val="2"/>
        <w:numId w:val="19"/>
      </w:numPr>
      <w:spacing w:before="0" w:after="240"/>
    </w:pPr>
    <w:rPr>
      <w:rFonts w:eastAsia="Times New Roman"/>
    </w:rPr>
  </w:style>
  <w:style w:type="paragraph" w:customStyle="1" w:styleId="ListNumber2Level4">
    <w:name w:val="List Number 2 (Level 4)"/>
    <w:basedOn w:val="Text2"/>
    <w:rsid w:val="009E4211"/>
    <w:pPr>
      <w:numPr>
        <w:ilvl w:val="3"/>
        <w:numId w:val="19"/>
      </w:numPr>
      <w:spacing w:before="0" w:after="240"/>
      <w:ind w:left="3901" w:hanging="703"/>
    </w:pPr>
    <w:rPr>
      <w:rFonts w:eastAsia="Times New Roman"/>
    </w:rPr>
  </w:style>
  <w:style w:type="paragraph" w:customStyle="1" w:styleId="ListNumber3Level2">
    <w:name w:val="List Number 3 (Level 2)"/>
    <w:basedOn w:val="Text3"/>
    <w:rsid w:val="009E4211"/>
    <w:pPr>
      <w:numPr>
        <w:ilvl w:val="1"/>
        <w:numId w:val="20"/>
      </w:numPr>
      <w:spacing w:before="0" w:after="240"/>
    </w:pPr>
    <w:rPr>
      <w:rFonts w:eastAsia="Times New Roman"/>
    </w:rPr>
  </w:style>
  <w:style w:type="paragraph" w:customStyle="1" w:styleId="ListNumber3Level3">
    <w:name w:val="List Number 3 (Level 3)"/>
    <w:basedOn w:val="Text3"/>
    <w:rsid w:val="009E4211"/>
    <w:pPr>
      <w:numPr>
        <w:ilvl w:val="2"/>
        <w:numId w:val="20"/>
      </w:numPr>
      <w:spacing w:before="0" w:after="240"/>
    </w:pPr>
    <w:rPr>
      <w:rFonts w:eastAsia="Times New Roman"/>
    </w:rPr>
  </w:style>
  <w:style w:type="paragraph" w:customStyle="1" w:styleId="ListNumber3Level4">
    <w:name w:val="List Number 3 (Level 4)"/>
    <w:basedOn w:val="Text3"/>
    <w:rsid w:val="009E4211"/>
    <w:pPr>
      <w:numPr>
        <w:ilvl w:val="3"/>
        <w:numId w:val="20"/>
      </w:numPr>
      <w:spacing w:before="0" w:after="240"/>
    </w:pPr>
    <w:rPr>
      <w:rFonts w:eastAsia="Times New Roman"/>
    </w:rPr>
  </w:style>
  <w:style w:type="paragraph" w:customStyle="1" w:styleId="ListNumber4Level2">
    <w:name w:val="List Number 4 (Level 2)"/>
    <w:basedOn w:val="Text4"/>
    <w:rsid w:val="009E4211"/>
    <w:pPr>
      <w:numPr>
        <w:ilvl w:val="1"/>
        <w:numId w:val="21"/>
      </w:numPr>
      <w:spacing w:before="0" w:after="240"/>
    </w:pPr>
    <w:rPr>
      <w:rFonts w:eastAsia="Times New Roman"/>
    </w:rPr>
  </w:style>
  <w:style w:type="paragraph" w:customStyle="1" w:styleId="ListNumber4Level3">
    <w:name w:val="List Number 4 (Level 3)"/>
    <w:basedOn w:val="Text4"/>
    <w:rsid w:val="009E4211"/>
    <w:pPr>
      <w:numPr>
        <w:ilvl w:val="2"/>
        <w:numId w:val="21"/>
      </w:numPr>
      <w:spacing w:before="0" w:after="240"/>
    </w:pPr>
    <w:rPr>
      <w:rFonts w:eastAsia="Times New Roman"/>
    </w:rPr>
  </w:style>
  <w:style w:type="paragraph" w:customStyle="1" w:styleId="ListNumber4Level4">
    <w:name w:val="List Number 4 (Level 4)"/>
    <w:basedOn w:val="Text4"/>
    <w:rsid w:val="009E4211"/>
    <w:pPr>
      <w:numPr>
        <w:ilvl w:val="3"/>
        <w:numId w:val="21"/>
      </w:numPr>
      <w:spacing w:before="0" w:after="240"/>
    </w:pPr>
    <w:rPr>
      <w:rFonts w:eastAsia="Times New Roman"/>
    </w:rPr>
  </w:style>
  <w:style w:type="paragraph" w:customStyle="1" w:styleId="Contact">
    <w:name w:val="Contact"/>
    <w:basedOn w:val="Normalny"/>
    <w:next w:val="Enclosures"/>
    <w:rsid w:val="009E4211"/>
    <w:pPr>
      <w:spacing w:before="480" w:after="0" w:line="240" w:lineRule="auto"/>
      <w:ind w:left="567" w:hanging="567"/>
    </w:pPr>
    <w:rPr>
      <w:rFonts w:ascii="Times New Roman" w:eastAsia="Times New Roman" w:hAnsi="Times New Roman" w:cs="Times New Roman"/>
      <w:lang w:eastAsia="pl-PL" w:bidi="pl-PL"/>
    </w:rPr>
  </w:style>
  <w:style w:type="paragraph" w:customStyle="1" w:styleId="DisclaimerNotice">
    <w:name w:val="Disclaimer Notice"/>
    <w:basedOn w:val="Normalny"/>
    <w:next w:val="AddressTR"/>
    <w:rsid w:val="009E4211"/>
    <w:pPr>
      <w:spacing w:after="240" w:line="240" w:lineRule="auto"/>
      <w:ind w:left="5103"/>
    </w:pPr>
    <w:rPr>
      <w:rFonts w:ascii="Times New Roman" w:eastAsia="Times New Roman" w:hAnsi="Times New Roman" w:cs="Times New Roman"/>
      <w:i/>
      <w:sz w:val="20"/>
      <w:lang w:eastAsia="pl-PL" w:bidi="pl-PL"/>
    </w:rPr>
  </w:style>
  <w:style w:type="paragraph" w:customStyle="1" w:styleId="Disclaimer">
    <w:name w:val="Disclaimer"/>
    <w:basedOn w:val="Normalny"/>
    <w:rsid w:val="009E4211"/>
    <w:pPr>
      <w:keepLines/>
      <w:pBdr>
        <w:top w:val="single" w:sz="4" w:space="1" w:color="auto"/>
      </w:pBdr>
      <w:spacing w:before="480" w:after="0" w:line="240" w:lineRule="auto"/>
      <w:jc w:val="both"/>
    </w:pPr>
    <w:rPr>
      <w:rFonts w:ascii="Times New Roman" w:eastAsia="Times New Roman" w:hAnsi="Times New Roman" w:cs="Times New Roman"/>
      <w:i/>
      <w:lang w:eastAsia="pl-PL" w:bidi="pl-PL"/>
    </w:rPr>
  </w:style>
  <w:style w:type="character" w:styleId="UyteHipercze">
    <w:name w:val="FollowedHyperlink"/>
    <w:rsid w:val="009E4211"/>
    <w:rPr>
      <w:color w:val="800080"/>
      <w:u w:val="single"/>
    </w:rPr>
  </w:style>
  <w:style w:type="paragraph" w:customStyle="1" w:styleId="DisclaimerSJ">
    <w:name w:val="Disclaimer_SJ"/>
    <w:basedOn w:val="Normalny"/>
    <w:next w:val="Normalny"/>
    <w:rsid w:val="009E4211"/>
    <w:pPr>
      <w:spacing w:after="0" w:line="240" w:lineRule="auto"/>
      <w:jc w:val="both"/>
    </w:pPr>
    <w:rPr>
      <w:rFonts w:eastAsia="Times New Roman" w:cs="Times New Roman"/>
      <w:b/>
      <w:sz w:val="16"/>
      <w:lang w:eastAsia="pl-PL" w:bidi="pl-PL"/>
    </w:rPr>
  </w:style>
  <w:style w:type="paragraph" w:styleId="NormalnyWeb">
    <w:name w:val="Normal (Web)"/>
    <w:basedOn w:val="Normalny"/>
    <w:rsid w:val="009E4211"/>
    <w:pPr>
      <w:suppressAutoHyphens/>
      <w:spacing w:before="100" w:after="100" w:line="240" w:lineRule="auto"/>
    </w:pPr>
    <w:rPr>
      <w:rFonts w:ascii="Times New Roman" w:eastAsia="Times New Roman" w:hAnsi="Times New Roman" w:cs="Times New Roman"/>
      <w:szCs w:val="24"/>
      <w:lang w:eastAsia="pl-PL" w:bidi="pl-PL"/>
    </w:rPr>
  </w:style>
  <w:style w:type="character" w:customStyle="1" w:styleId="ManualNumPar1Char">
    <w:name w:val="Manual NumPar 1 Char"/>
    <w:rsid w:val="009E4211"/>
    <w:rPr>
      <w:rFonts w:ascii="Times New Roman" w:hAnsi="Times New Roman"/>
      <w:sz w:val="24"/>
      <w:szCs w:val="22"/>
      <w:lang w:eastAsia="pl-PL"/>
    </w:rPr>
  </w:style>
  <w:style w:type="paragraph" w:customStyle="1" w:styleId="StyleHeading3BoldNotItalic">
    <w:name w:val="Style Heading 3 + Bold Not Italic"/>
    <w:basedOn w:val="Nagwek3"/>
    <w:autoRedefine/>
    <w:rsid w:val="009E4211"/>
    <w:pPr>
      <w:numPr>
        <w:numId w:val="4"/>
      </w:numPr>
      <w:tabs>
        <w:tab w:val="num" w:pos="850"/>
      </w:tabs>
      <w:ind w:hanging="720"/>
    </w:pPr>
    <w:rPr>
      <w:rFonts w:ascii="Times New Roman Bold" w:hAnsi="Times New Roman Bold"/>
      <w:bCs/>
      <w:szCs w:val="22"/>
    </w:rPr>
  </w:style>
  <w:style w:type="paragraph" w:customStyle="1" w:styleId="Annextitle">
    <w:name w:val="Annex title"/>
    <w:basedOn w:val="Normalny"/>
    <w:autoRedefine/>
    <w:rsid w:val="009E4211"/>
    <w:pPr>
      <w:spacing w:before="120" w:after="240" w:line="240" w:lineRule="auto"/>
      <w:jc w:val="center"/>
    </w:pPr>
    <w:rPr>
      <w:rFonts w:ascii="Times New Roman Bold" w:eastAsia="Times New Roman" w:hAnsi="Times New Roman Bold" w:cs="Times New Roman"/>
      <w:b/>
      <w:iCs/>
      <w:smallCaps/>
      <w:szCs w:val="24"/>
      <w:lang w:eastAsia="pl-PL" w:bidi="pl-PL"/>
    </w:rPr>
  </w:style>
  <w:style w:type="paragraph" w:styleId="Poprawka">
    <w:name w:val="Revision"/>
    <w:hidden/>
    <w:uiPriority w:val="99"/>
    <w:semiHidden/>
    <w:rsid w:val="009E4211"/>
    <w:rPr>
      <w:rFonts w:ascii="Times New Roman" w:eastAsia="Times New Roman" w:hAnsi="Times New Roman" w:cs="Times New Roman"/>
      <w:sz w:val="24"/>
      <w:lang w:eastAsia="pl-PL" w:bidi="pl-PL"/>
    </w:rPr>
  </w:style>
  <w:style w:type="character" w:styleId="Odwoanieprzypisukocowego">
    <w:name w:val="endnote reference"/>
    <w:rsid w:val="009E4211"/>
    <w:rPr>
      <w:vertAlign w:val="superscript"/>
    </w:rPr>
  </w:style>
  <w:style w:type="paragraph" w:customStyle="1" w:styleId="StyleHeading1Hanging085cm">
    <w:name w:val="Style Heading 1 + Hanging:  0.85 cm"/>
    <w:basedOn w:val="Nagwek1"/>
    <w:autoRedefine/>
    <w:rsid w:val="009E4211"/>
    <w:pPr>
      <w:numPr>
        <w:numId w:val="0"/>
      </w:numPr>
      <w:tabs>
        <w:tab w:val="left" w:pos="1134"/>
        <w:tab w:val="left" w:pos="1560"/>
      </w:tabs>
      <w:spacing w:before="360"/>
    </w:pPr>
    <w:rPr>
      <w:i/>
      <w:szCs w:val="24"/>
    </w:rPr>
  </w:style>
  <w:style w:type="paragraph" w:customStyle="1" w:styleId="StyleHeading1Left0cm">
    <w:name w:val="Style Heading 1 + Left:  0 cm"/>
    <w:basedOn w:val="Nagwek1"/>
    <w:autoRedefine/>
    <w:rsid w:val="009E4211"/>
    <w:pPr>
      <w:numPr>
        <w:numId w:val="22"/>
      </w:numPr>
      <w:tabs>
        <w:tab w:val="left" w:pos="1134"/>
        <w:tab w:val="left" w:pos="1560"/>
      </w:tabs>
      <w:spacing w:before="360"/>
    </w:pPr>
    <w:rPr>
      <w:rFonts w:ascii="Times New Roman Bold" w:hAnsi="Times New Roman Bold"/>
      <w:i/>
      <w:szCs w:val="24"/>
    </w:rPr>
  </w:style>
  <w:style w:type="character" w:customStyle="1" w:styleId="CharacterStyle2">
    <w:name w:val="Character Style 2"/>
    <w:uiPriority w:val="99"/>
    <w:rsid w:val="009E4211"/>
    <w:rPr>
      <w:sz w:val="20"/>
      <w:szCs w:val="20"/>
    </w:rPr>
  </w:style>
  <w:style w:type="paragraph" w:customStyle="1" w:styleId="CM1">
    <w:name w:val="CM1"/>
    <w:basedOn w:val="Default"/>
    <w:next w:val="Default"/>
    <w:uiPriority w:val="99"/>
    <w:rsid w:val="009E4211"/>
    <w:rPr>
      <w:rFonts w:ascii="EUAlbertina" w:eastAsia="Calibri" w:hAnsi="EUAlbertina"/>
      <w:color w:val="auto"/>
    </w:rPr>
  </w:style>
  <w:style w:type="paragraph" w:customStyle="1" w:styleId="CM3">
    <w:name w:val="CM3"/>
    <w:basedOn w:val="Default"/>
    <w:next w:val="Default"/>
    <w:uiPriority w:val="99"/>
    <w:rsid w:val="009E4211"/>
    <w:rPr>
      <w:rFonts w:ascii="EUAlbertina" w:eastAsia="Calibri" w:hAnsi="EUAlbertina"/>
      <w:color w:val="auto"/>
    </w:rPr>
  </w:style>
  <w:style w:type="paragraph" w:customStyle="1" w:styleId="Annextitre">
    <w:name w:val="Annex titre"/>
    <w:basedOn w:val="Normalny"/>
    <w:rsid w:val="009E4211"/>
    <w:pPr>
      <w:spacing w:before="120" w:after="120" w:line="240" w:lineRule="auto"/>
      <w:jc w:val="both"/>
    </w:pPr>
    <w:rPr>
      <w:rFonts w:ascii="Times New Roman" w:eastAsia="Calibri" w:hAnsi="Times New Roman" w:cs="Times New Roman"/>
      <w:lang w:eastAsia="pl-PL" w:bidi="pl-PL"/>
    </w:rPr>
  </w:style>
  <w:style w:type="paragraph" w:styleId="Nagwekspisutreci">
    <w:name w:val="TOC Heading"/>
    <w:basedOn w:val="Normalny"/>
    <w:next w:val="Normalny"/>
    <w:uiPriority w:val="39"/>
    <w:semiHidden/>
    <w:unhideWhenUsed/>
    <w:qFormat/>
    <w:rsid w:val="009E4211"/>
    <w:pPr>
      <w:spacing w:before="120" w:after="240" w:line="240" w:lineRule="auto"/>
      <w:jc w:val="center"/>
    </w:pPr>
    <w:rPr>
      <w:rFonts w:ascii="Times New Roman" w:eastAsia="Calibri" w:hAnsi="Times New Roman" w:cs="Times New Roman"/>
      <w:b/>
      <w:sz w:val="28"/>
      <w:lang w:eastAsia="pl-PL" w:bidi="pl-PL"/>
    </w:rPr>
  </w:style>
  <w:style w:type="paragraph" w:styleId="Spistreci1">
    <w:name w:val="toc 1"/>
    <w:basedOn w:val="Normalny"/>
    <w:next w:val="Normalny"/>
    <w:uiPriority w:val="39"/>
    <w:unhideWhenUsed/>
    <w:rsid w:val="00127861"/>
    <w:pPr>
      <w:spacing w:before="120" w:after="120"/>
    </w:pPr>
    <w:rPr>
      <w:rFonts w:asciiTheme="minorHAnsi" w:hAnsiTheme="minorHAnsi" w:cstheme="minorHAnsi"/>
      <w:b/>
      <w:bCs/>
      <w:szCs w:val="20"/>
    </w:rPr>
  </w:style>
  <w:style w:type="paragraph" w:styleId="Spistreci2">
    <w:name w:val="toc 2"/>
    <w:basedOn w:val="Normalny"/>
    <w:next w:val="Normalny"/>
    <w:uiPriority w:val="39"/>
    <w:unhideWhenUsed/>
    <w:rsid w:val="00127861"/>
    <w:pPr>
      <w:spacing w:after="0"/>
      <w:ind w:left="240"/>
    </w:pPr>
    <w:rPr>
      <w:rFonts w:asciiTheme="minorHAnsi" w:hAnsiTheme="minorHAnsi" w:cstheme="minorHAnsi"/>
      <w:szCs w:val="20"/>
    </w:rPr>
  </w:style>
  <w:style w:type="paragraph" w:styleId="Spistreci3">
    <w:name w:val="toc 3"/>
    <w:basedOn w:val="Normalny"/>
    <w:next w:val="Normalny"/>
    <w:uiPriority w:val="39"/>
    <w:unhideWhenUsed/>
    <w:rsid w:val="009E4211"/>
    <w:pPr>
      <w:spacing w:after="0"/>
      <w:ind w:left="480"/>
    </w:pPr>
    <w:rPr>
      <w:rFonts w:asciiTheme="minorHAnsi" w:hAnsiTheme="minorHAnsi" w:cstheme="minorHAnsi"/>
      <w:i/>
      <w:iCs/>
      <w:sz w:val="20"/>
      <w:szCs w:val="20"/>
    </w:rPr>
  </w:style>
  <w:style w:type="paragraph" w:styleId="Spistreci4">
    <w:name w:val="toc 4"/>
    <w:basedOn w:val="Normalny"/>
    <w:next w:val="Normalny"/>
    <w:uiPriority w:val="39"/>
    <w:unhideWhenUsed/>
    <w:rsid w:val="009E4211"/>
    <w:pPr>
      <w:spacing w:after="0"/>
      <w:ind w:left="720"/>
    </w:pPr>
    <w:rPr>
      <w:rFonts w:asciiTheme="minorHAnsi" w:hAnsiTheme="minorHAnsi" w:cstheme="minorHAnsi"/>
      <w:sz w:val="18"/>
      <w:szCs w:val="18"/>
    </w:rPr>
  </w:style>
  <w:style w:type="paragraph" w:styleId="Spistreci5">
    <w:name w:val="toc 5"/>
    <w:basedOn w:val="Normalny"/>
    <w:next w:val="Normalny"/>
    <w:uiPriority w:val="39"/>
    <w:unhideWhenUsed/>
    <w:rsid w:val="009E4211"/>
    <w:pPr>
      <w:spacing w:after="0"/>
      <w:ind w:left="960"/>
    </w:pPr>
    <w:rPr>
      <w:rFonts w:asciiTheme="minorHAnsi" w:hAnsiTheme="minorHAnsi" w:cstheme="minorHAnsi"/>
      <w:sz w:val="18"/>
      <w:szCs w:val="18"/>
    </w:rPr>
  </w:style>
  <w:style w:type="paragraph" w:styleId="Spistreci6">
    <w:name w:val="toc 6"/>
    <w:basedOn w:val="Normalny"/>
    <w:next w:val="Normalny"/>
    <w:uiPriority w:val="39"/>
    <w:unhideWhenUsed/>
    <w:rsid w:val="009E4211"/>
    <w:pPr>
      <w:spacing w:after="0"/>
      <w:ind w:left="1200"/>
    </w:pPr>
    <w:rPr>
      <w:rFonts w:asciiTheme="minorHAnsi" w:hAnsiTheme="minorHAnsi" w:cstheme="minorHAnsi"/>
      <w:sz w:val="18"/>
      <w:szCs w:val="18"/>
    </w:rPr>
  </w:style>
  <w:style w:type="paragraph" w:styleId="Spistreci7">
    <w:name w:val="toc 7"/>
    <w:basedOn w:val="Normalny"/>
    <w:next w:val="Normalny"/>
    <w:uiPriority w:val="39"/>
    <w:unhideWhenUsed/>
    <w:rsid w:val="009E4211"/>
    <w:pPr>
      <w:spacing w:after="0"/>
      <w:ind w:left="1440"/>
    </w:pPr>
    <w:rPr>
      <w:rFonts w:asciiTheme="minorHAnsi" w:hAnsiTheme="minorHAnsi" w:cstheme="minorHAnsi"/>
      <w:sz w:val="18"/>
      <w:szCs w:val="18"/>
    </w:rPr>
  </w:style>
  <w:style w:type="paragraph" w:styleId="Spistreci8">
    <w:name w:val="toc 8"/>
    <w:basedOn w:val="Normalny"/>
    <w:next w:val="Normalny"/>
    <w:uiPriority w:val="39"/>
    <w:unhideWhenUsed/>
    <w:rsid w:val="009E4211"/>
    <w:pPr>
      <w:spacing w:after="0"/>
      <w:ind w:left="1680"/>
    </w:pPr>
    <w:rPr>
      <w:rFonts w:asciiTheme="minorHAnsi" w:hAnsiTheme="minorHAnsi" w:cstheme="minorHAnsi"/>
      <w:sz w:val="18"/>
      <w:szCs w:val="18"/>
    </w:rPr>
  </w:style>
  <w:style w:type="paragraph" w:styleId="Spistreci9">
    <w:name w:val="toc 9"/>
    <w:basedOn w:val="Normalny"/>
    <w:next w:val="Normalny"/>
    <w:uiPriority w:val="39"/>
    <w:unhideWhenUsed/>
    <w:rsid w:val="009E4211"/>
    <w:pPr>
      <w:spacing w:after="0"/>
      <w:ind w:left="1920"/>
    </w:pPr>
    <w:rPr>
      <w:rFonts w:asciiTheme="minorHAnsi" w:hAnsiTheme="minorHAnsi" w:cstheme="minorHAnsi"/>
      <w:sz w:val="18"/>
      <w:szCs w:val="18"/>
    </w:rPr>
  </w:style>
  <w:style w:type="paragraph" w:customStyle="1" w:styleId="Text2">
    <w:name w:val="Text 2"/>
    <w:basedOn w:val="Normalny"/>
    <w:rsid w:val="009E4211"/>
    <w:pPr>
      <w:spacing w:before="120" w:after="120" w:line="240" w:lineRule="auto"/>
      <w:ind w:left="1417"/>
      <w:jc w:val="both"/>
    </w:pPr>
    <w:rPr>
      <w:rFonts w:ascii="Times New Roman" w:eastAsia="Calibri" w:hAnsi="Times New Roman" w:cs="Times New Roman"/>
      <w:lang w:eastAsia="pl-PL" w:bidi="pl-PL"/>
    </w:rPr>
  </w:style>
  <w:style w:type="paragraph" w:customStyle="1" w:styleId="Text3">
    <w:name w:val="Text 3"/>
    <w:basedOn w:val="Normalny"/>
    <w:rsid w:val="009E4211"/>
    <w:pPr>
      <w:spacing w:before="120" w:after="120" w:line="240" w:lineRule="auto"/>
      <w:ind w:left="1984"/>
      <w:jc w:val="both"/>
    </w:pPr>
    <w:rPr>
      <w:rFonts w:ascii="Times New Roman" w:eastAsia="Calibri" w:hAnsi="Times New Roman" w:cs="Times New Roman"/>
      <w:lang w:eastAsia="pl-PL" w:bidi="pl-PL"/>
    </w:rPr>
  </w:style>
  <w:style w:type="paragraph" w:customStyle="1" w:styleId="Text4">
    <w:name w:val="Text 4"/>
    <w:basedOn w:val="Normalny"/>
    <w:rsid w:val="009E4211"/>
    <w:pPr>
      <w:spacing w:before="120" w:after="120" w:line="240" w:lineRule="auto"/>
      <w:ind w:left="2551"/>
      <w:jc w:val="both"/>
    </w:pPr>
    <w:rPr>
      <w:rFonts w:ascii="Times New Roman" w:eastAsia="Calibri" w:hAnsi="Times New Roman" w:cs="Times New Roman"/>
      <w:lang w:eastAsia="pl-PL" w:bidi="pl-PL"/>
    </w:rPr>
  </w:style>
  <w:style w:type="paragraph" w:customStyle="1" w:styleId="NormalLeft">
    <w:name w:val="Normal Left"/>
    <w:basedOn w:val="Normalny"/>
    <w:rsid w:val="009E4211"/>
    <w:pPr>
      <w:spacing w:before="120" w:after="120" w:line="240" w:lineRule="auto"/>
    </w:pPr>
    <w:rPr>
      <w:rFonts w:ascii="Times New Roman" w:eastAsia="Calibri" w:hAnsi="Times New Roman" w:cs="Times New Roman"/>
      <w:lang w:eastAsia="pl-PL" w:bidi="pl-PL"/>
    </w:rPr>
  </w:style>
  <w:style w:type="paragraph" w:customStyle="1" w:styleId="NormalRight">
    <w:name w:val="Normal Right"/>
    <w:basedOn w:val="Normalny"/>
    <w:rsid w:val="009E4211"/>
    <w:pPr>
      <w:spacing w:before="120" w:after="120" w:line="240" w:lineRule="auto"/>
      <w:jc w:val="right"/>
    </w:pPr>
    <w:rPr>
      <w:rFonts w:ascii="Times New Roman" w:eastAsia="Calibri" w:hAnsi="Times New Roman" w:cs="Times New Roman"/>
      <w:lang w:eastAsia="pl-PL" w:bidi="pl-PL"/>
    </w:rPr>
  </w:style>
  <w:style w:type="paragraph" w:customStyle="1" w:styleId="QuotedText">
    <w:name w:val="Quoted Text"/>
    <w:basedOn w:val="Normalny"/>
    <w:rsid w:val="009E4211"/>
    <w:pPr>
      <w:spacing w:before="120" w:after="120" w:line="240" w:lineRule="auto"/>
      <w:ind w:left="1417"/>
      <w:jc w:val="both"/>
    </w:pPr>
    <w:rPr>
      <w:rFonts w:ascii="Times New Roman" w:eastAsia="Calibri" w:hAnsi="Times New Roman" w:cs="Times New Roman"/>
      <w:lang w:eastAsia="pl-PL" w:bidi="pl-PL"/>
    </w:rPr>
  </w:style>
  <w:style w:type="paragraph" w:customStyle="1" w:styleId="Point0">
    <w:name w:val="Point 0"/>
    <w:basedOn w:val="Normalny"/>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Point1">
    <w:name w:val="Point 1"/>
    <w:basedOn w:val="Normalny"/>
    <w:rsid w:val="009E4211"/>
    <w:pPr>
      <w:spacing w:before="120" w:after="120" w:line="240" w:lineRule="auto"/>
      <w:ind w:left="1417" w:hanging="567"/>
      <w:jc w:val="both"/>
    </w:pPr>
    <w:rPr>
      <w:rFonts w:ascii="Times New Roman" w:eastAsia="Calibri" w:hAnsi="Times New Roman" w:cs="Times New Roman"/>
      <w:lang w:eastAsia="pl-PL" w:bidi="pl-PL"/>
    </w:rPr>
  </w:style>
  <w:style w:type="paragraph" w:customStyle="1" w:styleId="Point2">
    <w:name w:val="Point 2"/>
    <w:basedOn w:val="Normalny"/>
    <w:rsid w:val="009E4211"/>
    <w:pPr>
      <w:spacing w:before="120" w:after="120" w:line="240" w:lineRule="auto"/>
      <w:ind w:left="1984" w:hanging="567"/>
      <w:jc w:val="both"/>
    </w:pPr>
    <w:rPr>
      <w:rFonts w:ascii="Times New Roman" w:eastAsia="Calibri" w:hAnsi="Times New Roman" w:cs="Times New Roman"/>
      <w:lang w:eastAsia="pl-PL" w:bidi="pl-PL"/>
    </w:rPr>
  </w:style>
  <w:style w:type="paragraph" w:customStyle="1" w:styleId="Point3">
    <w:name w:val="Point 3"/>
    <w:basedOn w:val="Normalny"/>
    <w:rsid w:val="009E4211"/>
    <w:pPr>
      <w:spacing w:before="120" w:after="120" w:line="240" w:lineRule="auto"/>
      <w:ind w:left="2551" w:hanging="567"/>
      <w:jc w:val="both"/>
    </w:pPr>
    <w:rPr>
      <w:rFonts w:ascii="Times New Roman" w:eastAsia="Calibri" w:hAnsi="Times New Roman" w:cs="Times New Roman"/>
      <w:lang w:eastAsia="pl-PL" w:bidi="pl-PL"/>
    </w:rPr>
  </w:style>
  <w:style w:type="paragraph" w:customStyle="1" w:styleId="Point4">
    <w:name w:val="Point 4"/>
    <w:basedOn w:val="Normalny"/>
    <w:rsid w:val="009E4211"/>
    <w:pPr>
      <w:spacing w:before="120" w:after="120" w:line="240" w:lineRule="auto"/>
      <w:ind w:left="3118" w:hanging="567"/>
      <w:jc w:val="both"/>
    </w:pPr>
    <w:rPr>
      <w:rFonts w:ascii="Times New Roman" w:eastAsia="Calibri" w:hAnsi="Times New Roman" w:cs="Times New Roman"/>
      <w:lang w:eastAsia="pl-PL" w:bidi="pl-PL"/>
    </w:rPr>
  </w:style>
  <w:style w:type="paragraph" w:customStyle="1" w:styleId="Tiret0">
    <w:name w:val="Tiret 0"/>
    <w:basedOn w:val="Point0"/>
    <w:rsid w:val="009E4211"/>
    <w:pPr>
      <w:numPr>
        <w:numId w:val="24"/>
      </w:numPr>
    </w:pPr>
  </w:style>
  <w:style w:type="paragraph" w:customStyle="1" w:styleId="Tiret1">
    <w:name w:val="Tiret 1"/>
    <w:basedOn w:val="Point1"/>
    <w:rsid w:val="009E4211"/>
    <w:pPr>
      <w:numPr>
        <w:numId w:val="25"/>
      </w:numPr>
    </w:pPr>
  </w:style>
  <w:style w:type="paragraph" w:customStyle="1" w:styleId="Tiret2">
    <w:name w:val="Tiret 2"/>
    <w:basedOn w:val="Point2"/>
    <w:rsid w:val="009E4211"/>
    <w:pPr>
      <w:numPr>
        <w:numId w:val="26"/>
      </w:numPr>
    </w:pPr>
  </w:style>
  <w:style w:type="paragraph" w:customStyle="1" w:styleId="Tiret3">
    <w:name w:val="Tiret 3"/>
    <w:basedOn w:val="Point3"/>
    <w:rsid w:val="009E4211"/>
    <w:pPr>
      <w:numPr>
        <w:numId w:val="27"/>
      </w:numPr>
    </w:pPr>
  </w:style>
  <w:style w:type="paragraph" w:customStyle="1" w:styleId="Tiret4">
    <w:name w:val="Tiret 4"/>
    <w:basedOn w:val="Point4"/>
    <w:rsid w:val="009E4211"/>
    <w:pPr>
      <w:numPr>
        <w:numId w:val="28"/>
      </w:numPr>
    </w:pPr>
  </w:style>
  <w:style w:type="paragraph" w:customStyle="1" w:styleId="PointDouble0">
    <w:name w:val="PointDouble 0"/>
    <w:basedOn w:val="Normalny"/>
    <w:rsid w:val="009E4211"/>
    <w:pPr>
      <w:tabs>
        <w:tab w:val="left" w:pos="850"/>
      </w:tabs>
      <w:spacing w:before="120" w:after="120" w:line="240" w:lineRule="auto"/>
      <w:ind w:left="1417" w:hanging="1417"/>
      <w:jc w:val="both"/>
    </w:pPr>
    <w:rPr>
      <w:rFonts w:ascii="Times New Roman" w:eastAsia="Calibri" w:hAnsi="Times New Roman" w:cs="Times New Roman"/>
      <w:lang w:eastAsia="pl-PL" w:bidi="pl-PL"/>
    </w:rPr>
  </w:style>
  <w:style w:type="paragraph" w:customStyle="1" w:styleId="PointDouble1">
    <w:name w:val="PointDouble 1"/>
    <w:basedOn w:val="Normalny"/>
    <w:rsid w:val="009E4211"/>
    <w:pPr>
      <w:tabs>
        <w:tab w:val="left" w:pos="1417"/>
      </w:tabs>
      <w:spacing w:before="120" w:after="120" w:line="240" w:lineRule="auto"/>
      <w:ind w:left="1984" w:hanging="1134"/>
      <w:jc w:val="both"/>
    </w:pPr>
    <w:rPr>
      <w:rFonts w:ascii="Times New Roman" w:eastAsia="Calibri" w:hAnsi="Times New Roman" w:cs="Times New Roman"/>
      <w:lang w:eastAsia="pl-PL" w:bidi="pl-PL"/>
    </w:rPr>
  </w:style>
  <w:style w:type="paragraph" w:customStyle="1" w:styleId="PointDouble2">
    <w:name w:val="PointDouble 2"/>
    <w:basedOn w:val="Normalny"/>
    <w:rsid w:val="009E4211"/>
    <w:pPr>
      <w:tabs>
        <w:tab w:val="left" w:pos="1984"/>
      </w:tabs>
      <w:spacing w:before="120" w:after="120" w:line="240" w:lineRule="auto"/>
      <w:ind w:left="2551" w:hanging="1134"/>
      <w:jc w:val="both"/>
    </w:pPr>
    <w:rPr>
      <w:rFonts w:ascii="Times New Roman" w:eastAsia="Calibri" w:hAnsi="Times New Roman" w:cs="Times New Roman"/>
      <w:lang w:eastAsia="pl-PL" w:bidi="pl-PL"/>
    </w:rPr>
  </w:style>
  <w:style w:type="paragraph" w:customStyle="1" w:styleId="PointDouble3">
    <w:name w:val="PointDouble 3"/>
    <w:basedOn w:val="Normalny"/>
    <w:rsid w:val="009E4211"/>
    <w:pPr>
      <w:tabs>
        <w:tab w:val="left" w:pos="2551"/>
      </w:tabs>
      <w:spacing w:before="120" w:after="120" w:line="240" w:lineRule="auto"/>
      <w:ind w:left="3118" w:hanging="1134"/>
      <w:jc w:val="both"/>
    </w:pPr>
    <w:rPr>
      <w:rFonts w:ascii="Times New Roman" w:eastAsia="Calibri" w:hAnsi="Times New Roman" w:cs="Times New Roman"/>
      <w:lang w:eastAsia="pl-PL" w:bidi="pl-PL"/>
    </w:rPr>
  </w:style>
  <w:style w:type="paragraph" w:customStyle="1" w:styleId="PointDouble4">
    <w:name w:val="PointDouble 4"/>
    <w:basedOn w:val="Normalny"/>
    <w:rsid w:val="009E4211"/>
    <w:pPr>
      <w:tabs>
        <w:tab w:val="left" w:pos="3118"/>
      </w:tabs>
      <w:spacing w:before="120" w:after="120" w:line="240" w:lineRule="auto"/>
      <w:ind w:left="3685" w:hanging="1134"/>
      <w:jc w:val="both"/>
    </w:pPr>
    <w:rPr>
      <w:rFonts w:ascii="Times New Roman" w:eastAsia="Calibri" w:hAnsi="Times New Roman" w:cs="Times New Roman"/>
      <w:lang w:eastAsia="pl-PL" w:bidi="pl-PL"/>
    </w:rPr>
  </w:style>
  <w:style w:type="paragraph" w:customStyle="1" w:styleId="PointTriple0">
    <w:name w:val="PointTriple 0"/>
    <w:basedOn w:val="Normalny"/>
    <w:rsid w:val="009E4211"/>
    <w:pPr>
      <w:tabs>
        <w:tab w:val="left" w:pos="850"/>
        <w:tab w:val="left" w:pos="1417"/>
      </w:tabs>
      <w:spacing w:before="120" w:after="120" w:line="240" w:lineRule="auto"/>
      <w:ind w:left="1984" w:hanging="1984"/>
      <w:jc w:val="both"/>
    </w:pPr>
    <w:rPr>
      <w:rFonts w:ascii="Times New Roman" w:eastAsia="Calibri" w:hAnsi="Times New Roman" w:cs="Times New Roman"/>
      <w:lang w:eastAsia="pl-PL" w:bidi="pl-PL"/>
    </w:rPr>
  </w:style>
  <w:style w:type="paragraph" w:customStyle="1" w:styleId="PointTriple1">
    <w:name w:val="PointTriple 1"/>
    <w:basedOn w:val="Normalny"/>
    <w:rsid w:val="009E4211"/>
    <w:pPr>
      <w:tabs>
        <w:tab w:val="left" w:pos="1417"/>
        <w:tab w:val="left" w:pos="1984"/>
      </w:tabs>
      <w:spacing w:before="120" w:after="120" w:line="240" w:lineRule="auto"/>
      <w:ind w:left="2551" w:hanging="1701"/>
      <w:jc w:val="both"/>
    </w:pPr>
    <w:rPr>
      <w:rFonts w:ascii="Times New Roman" w:eastAsia="Calibri" w:hAnsi="Times New Roman" w:cs="Times New Roman"/>
      <w:lang w:eastAsia="pl-PL" w:bidi="pl-PL"/>
    </w:rPr>
  </w:style>
  <w:style w:type="paragraph" w:customStyle="1" w:styleId="PointTriple2">
    <w:name w:val="PointTriple 2"/>
    <w:basedOn w:val="Normalny"/>
    <w:rsid w:val="009E4211"/>
    <w:pPr>
      <w:tabs>
        <w:tab w:val="left" w:pos="1984"/>
        <w:tab w:val="left" w:pos="2551"/>
      </w:tabs>
      <w:spacing w:before="120" w:after="120" w:line="240" w:lineRule="auto"/>
      <w:ind w:left="3118" w:hanging="1701"/>
      <w:jc w:val="both"/>
    </w:pPr>
    <w:rPr>
      <w:rFonts w:ascii="Times New Roman" w:eastAsia="Calibri" w:hAnsi="Times New Roman" w:cs="Times New Roman"/>
      <w:lang w:eastAsia="pl-PL" w:bidi="pl-PL"/>
    </w:rPr>
  </w:style>
  <w:style w:type="paragraph" w:customStyle="1" w:styleId="PointTriple3">
    <w:name w:val="PointTriple 3"/>
    <w:basedOn w:val="Normalny"/>
    <w:rsid w:val="009E4211"/>
    <w:pPr>
      <w:tabs>
        <w:tab w:val="left" w:pos="2551"/>
        <w:tab w:val="left" w:pos="3118"/>
      </w:tabs>
      <w:spacing w:before="120" w:after="120" w:line="240" w:lineRule="auto"/>
      <w:ind w:left="3685" w:hanging="1701"/>
      <w:jc w:val="both"/>
    </w:pPr>
    <w:rPr>
      <w:rFonts w:ascii="Times New Roman" w:eastAsia="Calibri" w:hAnsi="Times New Roman" w:cs="Times New Roman"/>
      <w:lang w:eastAsia="pl-PL" w:bidi="pl-PL"/>
    </w:rPr>
  </w:style>
  <w:style w:type="paragraph" w:customStyle="1" w:styleId="PointTriple4">
    <w:name w:val="PointTriple 4"/>
    <w:basedOn w:val="Normalny"/>
    <w:rsid w:val="009E4211"/>
    <w:pPr>
      <w:tabs>
        <w:tab w:val="left" w:pos="3118"/>
        <w:tab w:val="left" w:pos="3685"/>
      </w:tabs>
      <w:spacing w:before="120" w:after="120" w:line="240" w:lineRule="auto"/>
      <w:ind w:left="4252" w:hanging="1701"/>
      <w:jc w:val="both"/>
    </w:pPr>
    <w:rPr>
      <w:rFonts w:ascii="Times New Roman" w:eastAsia="Calibri" w:hAnsi="Times New Roman" w:cs="Times New Roman"/>
      <w:lang w:eastAsia="pl-PL" w:bidi="pl-PL"/>
    </w:rPr>
  </w:style>
  <w:style w:type="paragraph" w:customStyle="1" w:styleId="NumPar2">
    <w:name w:val="NumPar 2"/>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NumPar3">
    <w:name w:val="NumPar 3"/>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NumPar4">
    <w:name w:val="NumPar 4"/>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1">
    <w:name w:val="Manual NumPar 1"/>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2">
    <w:name w:val="Manual NumPar 2"/>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3">
    <w:name w:val="Manual NumPar 3"/>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4">
    <w:name w:val="Manual NumPar 4"/>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QuotedNumPar">
    <w:name w:val="Quoted NumPar"/>
    <w:basedOn w:val="Normalny"/>
    <w:rsid w:val="009E4211"/>
    <w:pPr>
      <w:spacing w:before="120" w:after="120" w:line="240" w:lineRule="auto"/>
      <w:ind w:left="1417" w:hanging="567"/>
      <w:jc w:val="both"/>
    </w:pPr>
    <w:rPr>
      <w:rFonts w:ascii="Times New Roman" w:eastAsia="Calibri" w:hAnsi="Times New Roman" w:cs="Times New Roman"/>
      <w:lang w:eastAsia="pl-PL" w:bidi="pl-PL"/>
    </w:rPr>
  </w:style>
  <w:style w:type="paragraph" w:customStyle="1" w:styleId="ManualHeading1">
    <w:name w:val="Manual Heading 1"/>
    <w:basedOn w:val="Normalny"/>
    <w:next w:val="Text1"/>
    <w:rsid w:val="009E4211"/>
    <w:pPr>
      <w:keepNext/>
      <w:tabs>
        <w:tab w:val="left" w:pos="850"/>
      </w:tabs>
      <w:spacing w:before="360" w:after="120" w:line="240" w:lineRule="auto"/>
      <w:ind w:left="850" w:hanging="850"/>
      <w:jc w:val="both"/>
      <w:outlineLvl w:val="0"/>
    </w:pPr>
    <w:rPr>
      <w:rFonts w:ascii="Times New Roman" w:eastAsia="Calibri" w:hAnsi="Times New Roman" w:cs="Times New Roman"/>
      <w:b/>
      <w:smallCaps/>
      <w:lang w:eastAsia="pl-PL" w:bidi="pl-PL"/>
    </w:rPr>
  </w:style>
  <w:style w:type="paragraph" w:customStyle="1" w:styleId="ManualHeading2">
    <w:name w:val="Manual Heading 2"/>
    <w:basedOn w:val="Normalny"/>
    <w:next w:val="Text1"/>
    <w:rsid w:val="009E4211"/>
    <w:pPr>
      <w:keepNext/>
      <w:tabs>
        <w:tab w:val="left" w:pos="850"/>
      </w:tabs>
      <w:spacing w:before="120" w:after="120" w:line="240" w:lineRule="auto"/>
      <w:ind w:left="850" w:hanging="850"/>
      <w:jc w:val="both"/>
      <w:outlineLvl w:val="1"/>
    </w:pPr>
    <w:rPr>
      <w:rFonts w:ascii="Times New Roman" w:eastAsia="Calibri" w:hAnsi="Times New Roman" w:cs="Times New Roman"/>
      <w:b/>
      <w:lang w:eastAsia="pl-PL" w:bidi="pl-PL"/>
    </w:rPr>
  </w:style>
  <w:style w:type="paragraph" w:customStyle="1" w:styleId="ManualHeading3">
    <w:name w:val="Manual Heading 3"/>
    <w:basedOn w:val="Normalny"/>
    <w:next w:val="Text1"/>
    <w:rsid w:val="009E4211"/>
    <w:pPr>
      <w:keepNext/>
      <w:tabs>
        <w:tab w:val="left" w:pos="850"/>
      </w:tabs>
      <w:spacing w:before="120" w:after="120" w:line="240" w:lineRule="auto"/>
      <w:ind w:left="850" w:hanging="850"/>
      <w:jc w:val="both"/>
      <w:outlineLvl w:val="2"/>
    </w:pPr>
    <w:rPr>
      <w:rFonts w:ascii="Times New Roman" w:eastAsia="Calibri" w:hAnsi="Times New Roman" w:cs="Times New Roman"/>
      <w:i/>
      <w:lang w:eastAsia="pl-PL" w:bidi="pl-PL"/>
    </w:rPr>
  </w:style>
  <w:style w:type="paragraph" w:customStyle="1" w:styleId="ManualHeading4">
    <w:name w:val="Manual Heading 4"/>
    <w:basedOn w:val="Normalny"/>
    <w:next w:val="Text1"/>
    <w:rsid w:val="009E4211"/>
    <w:pPr>
      <w:keepNext/>
      <w:tabs>
        <w:tab w:val="left" w:pos="850"/>
      </w:tabs>
      <w:spacing w:before="120" w:after="120" w:line="240" w:lineRule="auto"/>
      <w:ind w:left="850" w:hanging="850"/>
      <w:jc w:val="both"/>
      <w:outlineLvl w:val="3"/>
    </w:pPr>
    <w:rPr>
      <w:rFonts w:ascii="Times New Roman" w:eastAsia="Calibri" w:hAnsi="Times New Roman" w:cs="Times New Roman"/>
      <w:lang w:eastAsia="pl-PL" w:bidi="pl-PL"/>
    </w:rPr>
  </w:style>
  <w:style w:type="paragraph" w:customStyle="1" w:styleId="ChapterTitle">
    <w:name w:val="ChapterTitle"/>
    <w:basedOn w:val="Normalny"/>
    <w:next w:val="Normalny"/>
    <w:rsid w:val="009E4211"/>
    <w:pPr>
      <w:keepNext/>
      <w:spacing w:before="120" w:after="360" w:line="240" w:lineRule="auto"/>
      <w:jc w:val="center"/>
    </w:pPr>
    <w:rPr>
      <w:rFonts w:ascii="Times New Roman" w:eastAsia="Calibri" w:hAnsi="Times New Roman" w:cs="Times New Roman"/>
      <w:b/>
      <w:sz w:val="32"/>
      <w:lang w:eastAsia="pl-PL" w:bidi="pl-PL"/>
    </w:rPr>
  </w:style>
  <w:style w:type="paragraph" w:customStyle="1" w:styleId="PartTitle">
    <w:name w:val="PartTitle"/>
    <w:basedOn w:val="Normalny"/>
    <w:next w:val="ChapterTitle"/>
    <w:rsid w:val="009E4211"/>
    <w:pPr>
      <w:keepNext/>
      <w:pageBreakBefore/>
      <w:spacing w:before="120" w:after="360" w:line="240" w:lineRule="auto"/>
      <w:jc w:val="center"/>
    </w:pPr>
    <w:rPr>
      <w:rFonts w:ascii="Times New Roman" w:eastAsia="Calibri" w:hAnsi="Times New Roman" w:cs="Times New Roman"/>
      <w:b/>
      <w:sz w:val="36"/>
      <w:lang w:eastAsia="pl-PL" w:bidi="pl-PL"/>
    </w:rPr>
  </w:style>
  <w:style w:type="paragraph" w:customStyle="1" w:styleId="SectionTitle">
    <w:name w:val="SectionTitle"/>
    <w:basedOn w:val="Normalny"/>
    <w:next w:val="Nagwek1"/>
    <w:rsid w:val="009E4211"/>
    <w:pPr>
      <w:keepNext/>
      <w:spacing w:before="120" w:after="360" w:line="240" w:lineRule="auto"/>
      <w:jc w:val="center"/>
    </w:pPr>
    <w:rPr>
      <w:rFonts w:ascii="Times New Roman" w:eastAsia="Calibri" w:hAnsi="Times New Roman" w:cs="Times New Roman"/>
      <w:b/>
      <w:smallCaps/>
      <w:sz w:val="28"/>
      <w:lang w:eastAsia="pl-PL" w:bidi="pl-PL"/>
    </w:rPr>
  </w:style>
  <w:style w:type="paragraph" w:customStyle="1" w:styleId="TableTitle">
    <w:name w:val="Table Title"/>
    <w:basedOn w:val="Normalny"/>
    <w:next w:val="Normalny"/>
    <w:rsid w:val="009E4211"/>
    <w:pPr>
      <w:spacing w:before="120" w:after="120" w:line="240" w:lineRule="auto"/>
      <w:jc w:val="center"/>
    </w:pPr>
    <w:rPr>
      <w:rFonts w:ascii="Times New Roman" w:eastAsia="Calibri" w:hAnsi="Times New Roman" w:cs="Times New Roman"/>
      <w:b/>
      <w:lang w:eastAsia="pl-PL" w:bidi="pl-PL"/>
    </w:rPr>
  </w:style>
  <w:style w:type="character" w:customStyle="1" w:styleId="Marker1">
    <w:name w:val="Marker1"/>
    <w:rsid w:val="009E4211"/>
    <w:rPr>
      <w:color w:val="008000"/>
      <w:shd w:val="clear" w:color="auto" w:fill="auto"/>
    </w:rPr>
  </w:style>
  <w:style w:type="character" w:customStyle="1" w:styleId="Marker2">
    <w:name w:val="Marker2"/>
    <w:rsid w:val="009E4211"/>
    <w:rPr>
      <w:color w:val="FF0000"/>
      <w:shd w:val="clear" w:color="auto" w:fill="auto"/>
    </w:rPr>
  </w:style>
  <w:style w:type="paragraph" w:customStyle="1" w:styleId="Point2letter">
    <w:name w:val="Point 2 (letter)"/>
    <w:basedOn w:val="Normalny"/>
    <w:rsid w:val="009E4211"/>
    <w:pPr>
      <w:tabs>
        <w:tab w:val="num" w:pos="1984"/>
      </w:tabs>
      <w:spacing w:before="120" w:after="120" w:line="240" w:lineRule="auto"/>
      <w:ind w:left="1984" w:hanging="567"/>
      <w:jc w:val="both"/>
    </w:pPr>
    <w:rPr>
      <w:rFonts w:ascii="Times New Roman" w:eastAsia="Calibri" w:hAnsi="Times New Roman" w:cs="Times New Roman"/>
      <w:lang w:eastAsia="pl-PL" w:bidi="pl-PL"/>
    </w:rPr>
  </w:style>
  <w:style w:type="paragraph" w:customStyle="1" w:styleId="Bullet0">
    <w:name w:val="Bullet 0"/>
    <w:basedOn w:val="Normalny"/>
    <w:rsid w:val="009E4211"/>
    <w:pPr>
      <w:numPr>
        <w:numId w:val="23"/>
      </w:numPr>
      <w:spacing w:before="120" w:after="120" w:line="240" w:lineRule="auto"/>
      <w:jc w:val="both"/>
    </w:pPr>
    <w:rPr>
      <w:rFonts w:ascii="Times New Roman" w:eastAsia="Calibri" w:hAnsi="Times New Roman" w:cs="Times New Roman"/>
      <w:lang w:eastAsia="pl-PL" w:bidi="pl-PL"/>
    </w:rPr>
  </w:style>
  <w:style w:type="paragraph" w:customStyle="1" w:styleId="Bullet1">
    <w:name w:val="Bullet 1"/>
    <w:basedOn w:val="Normalny"/>
    <w:rsid w:val="009E4211"/>
    <w:pPr>
      <w:numPr>
        <w:numId w:val="29"/>
      </w:numPr>
      <w:spacing w:before="120" w:after="120" w:line="240" w:lineRule="auto"/>
      <w:jc w:val="both"/>
    </w:pPr>
    <w:rPr>
      <w:rFonts w:ascii="Times New Roman" w:eastAsia="Calibri" w:hAnsi="Times New Roman" w:cs="Times New Roman"/>
      <w:lang w:eastAsia="pl-PL" w:bidi="pl-PL"/>
    </w:rPr>
  </w:style>
  <w:style w:type="paragraph" w:customStyle="1" w:styleId="Bullet2">
    <w:name w:val="Bullet 2"/>
    <w:basedOn w:val="Normalny"/>
    <w:rsid w:val="009E4211"/>
    <w:pPr>
      <w:numPr>
        <w:numId w:val="30"/>
      </w:numPr>
      <w:spacing w:before="120" w:after="120" w:line="240" w:lineRule="auto"/>
      <w:jc w:val="both"/>
    </w:pPr>
    <w:rPr>
      <w:rFonts w:ascii="Times New Roman" w:eastAsia="Calibri" w:hAnsi="Times New Roman" w:cs="Times New Roman"/>
      <w:lang w:eastAsia="pl-PL" w:bidi="pl-PL"/>
    </w:rPr>
  </w:style>
  <w:style w:type="paragraph" w:customStyle="1" w:styleId="Bullet3">
    <w:name w:val="Bullet 3"/>
    <w:basedOn w:val="Normalny"/>
    <w:rsid w:val="009E4211"/>
    <w:pPr>
      <w:numPr>
        <w:numId w:val="31"/>
      </w:numPr>
      <w:spacing w:before="120" w:after="120" w:line="240" w:lineRule="auto"/>
      <w:jc w:val="both"/>
    </w:pPr>
    <w:rPr>
      <w:rFonts w:ascii="Times New Roman" w:eastAsia="Calibri" w:hAnsi="Times New Roman" w:cs="Times New Roman"/>
      <w:lang w:eastAsia="pl-PL" w:bidi="pl-PL"/>
    </w:rPr>
  </w:style>
  <w:style w:type="paragraph" w:customStyle="1" w:styleId="Bullet4">
    <w:name w:val="Bullet 4"/>
    <w:basedOn w:val="Normalny"/>
    <w:rsid w:val="009E4211"/>
    <w:pPr>
      <w:numPr>
        <w:numId w:val="32"/>
      </w:numPr>
      <w:spacing w:before="120" w:after="120" w:line="240" w:lineRule="auto"/>
      <w:jc w:val="both"/>
    </w:pPr>
    <w:rPr>
      <w:rFonts w:ascii="Times New Roman" w:eastAsia="Calibri" w:hAnsi="Times New Roman" w:cs="Times New Roman"/>
      <w:lang w:eastAsia="pl-PL" w:bidi="pl-PL"/>
    </w:rPr>
  </w:style>
  <w:style w:type="paragraph" w:customStyle="1" w:styleId="Annexetitreexpos">
    <w:name w:val="Annexe titre (exposé)"/>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Annexetitrefichefinancire">
    <w:name w:val="Annexe titre (fiche financiè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Applicationdirecte">
    <w:name w:val="Application directe"/>
    <w:basedOn w:val="Normalny"/>
    <w:next w:val="Fait"/>
    <w:rsid w:val="009E4211"/>
    <w:pPr>
      <w:spacing w:before="480" w:after="120" w:line="240" w:lineRule="auto"/>
      <w:jc w:val="both"/>
    </w:pPr>
    <w:rPr>
      <w:rFonts w:ascii="Times New Roman" w:eastAsia="Calibri" w:hAnsi="Times New Roman" w:cs="Times New Roman"/>
      <w:lang w:eastAsia="pl-PL" w:bidi="pl-PL"/>
    </w:rPr>
  </w:style>
  <w:style w:type="paragraph" w:customStyle="1" w:styleId="Avertissementtitre">
    <w:name w:val="Avertissement titre"/>
    <w:basedOn w:val="Normalny"/>
    <w:next w:val="Normalny"/>
    <w:rsid w:val="009E4211"/>
    <w:pPr>
      <w:keepNext/>
      <w:spacing w:before="480" w:after="120" w:line="240" w:lineRule="auto"/>
      <w:jc w:val="both"/>
    </w:pPr>
    <w:rPr>
      <w:rFonts w:ascii="Times New Roman" w:eastAsia="Calibri" w:hAnsi="Times New Roman" w:cs="Times New Roman"/>
      <w:u w:val="single"/>
      <w:lang w:eastAsia="pl-PL" w:bidi="pl-PL"/>
    </w:rPr>
  </w:style>
  <w:style w:type="paragraph" w:customStyle="1" w:styleId="Confidence">
    <w:name w:val="Confidence"/>
    <w:basedOn w:val="Normalny"/>
    <w:next w:val="Normalny"/>
    <w:rsid w:val="009E4211"/>
    <w:pPr>
      <w:spacing w:before="360" w:after="120" w:line="240" w:lineRule="auto"/>
      <w:jc w:val="center"/>
    </w:pPr>
    <w:rPr>
      <w:rFonts w:ascii="Times New Roman" w:eastAsia="Calibri" w:hAnsi="Times New Roman" w:cs="Times New Roman"/>
      <w:lang w:eastAsia="pl-PL" w:bidi="pl-PL"/>
    </w:rPr>
  </w:style>
  <w:style w:type="paragraph" w:customStyle="1" w:styleId="Confidentialit">
    <w:name w:val="Confidentialité"/>
    <w:basedOn w:val="Normalny"/>
    <w:next w:val="TypedudocumentPagedecouverture"/>
    <w:rsid w:val="009E4211"/>
    <w:pPr>
      <w:spacing w:before="240" w:after="240" w:line="240" w:lineRule="auto"/>
      <w:ind w:left="5103"/>
    </w:pPr>
    <w:rPr>
      <w:rFonts w:ascii="Times New Roman" w:eastAsia="Calibri" w:hAnsi="Times New Roman" w:cs="Times New Roman"/>
      <w:i/>
      <w:sz w:val="32"/>
      <w:lang w:eastAsia="pl-PL" w:bidi="pl-PL"/>
    </w:rPr>
  </w:style>
  <w:style w:type="paragraph" w:customStyle="1" w:styleId="Considrant">
    <w:name w:val="Considérant"/>
    <w:basedOn w:val="Normalny"/>
    <w:rsid w:val="009E4211"/>
    <w:pPr>
      <w:numPr>
        <w:numId w:val="33"/>
      </w:numPr>
      <w:spacing w:before="120" w:after="120" w:line="240" w:lineRule="auto"/>
      <w:jc w:val="both"/>
    </w:pPr>
    <w:rPr>
      <w:rFonts w:ascii="Times New Roman" w:eastAsia="Calibri" w:hAnsi="Times New Roman" w:cs="Times New Roman"/>
      <w:lang w:eastAsia="pl-PL" w:bidi="pl-PL"/>
    </w:rPr>
  </w:style>
  <w:style w:type="paragraph" w:customStyle="1" w:styleId="Corrigendum">
    <w:name w:val="Corrigendum"/>
    <w:basedOn w:val="Normalny"/>
    <w:next w:val="Normalny"/>
    <w:rsid w:val="009E4211"/>
    <w:pPr>
      <w:spacing w:after="240" w:line="240" w:lineRule="auto"/>
    </w:pPr>
    <w:rPr>
      <w:rFonts w:ascii="Times New Roman" w:eastAsia="Calibri" w:hAnsi="Times New Roman" w:cs="Times New Roman"/>
      <w:lang w:eastAsia="pl-PL" w:bidi="pl-PL"/>
    </w:rPr>
  </w:style>
  <w:style w:type="paragraph" w:customStyle="1" w:styleId="Datedadoption">
    <w:name w:val="Date d'adoption"/>
    <w:basedOn w:val="Normalny"/>
    <w:next w:val="Titreobjet"/>
    <w:rsid w:val="009E4211"/>
    <w:pPr>
      <w:spacing w:before="360" w:after="0" w:line="240" w:lineRule="auto"/>
      <w:jc w:val="center"/>
    </w:pPr>
    <w:rPr>
      <w:rFonts w:ascii="Times New Roman" w:eastAsia="Calibri" w:hAnsi="Times New Roman" w:cs="Times New Roman"/>
      <w:b/>
      <w:lang w:eastAsia="pl-PL" w:bidi="pl-PL"/>
    </w:rPr>
  </w:style>
  <w:style w:type="paragraph" w:customStyle="1" w:styleId="Emission">
    <w:name w:val="Emission"/>
    <w:basedOn w:val="Normalny"/>
    <w:next w:val="Rfrenceinstitutionnelle"/>
    <w:rsid w:val="009E4211"/>
    <w:pPr>
      <w:spacing w:after="0" w:line="240" w:lineRule="auto"/>
      <w:ind w:left="5103"/>
    </w:pPr>
    <w:rPr>
      <w:rFonts w:ascii="Times New Roman" w:eastAsia="Calibri" w:hAnsi="Times New Roman" w:cs="Times New Roman"/>
      <w:lang w:eastAsia="pl-PL" w:bidi="pl-PL"/>
    </w:rPr>
  </w:style>
  <w:style w:type="paragraph" w:customStyle="1" w:styleId="Exposdesmotifstitre">
    <w:name w:val="Exposé des motifs tit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Fait">
    <w:name w:val="Fait à"/>
    <w:basedOn w:val="Normalny"/>
    <w:next w:val="Institutionquisigne"/>
    <w:rsid w:val="009E4211"/>
    <w:pPr>
      <w:keepNext/>
      <w:spacing w:before="120" w:after="0" w:line="240" w:lineRule="auto"/>
      <w:jc w:val="both"/>
    </w:pPr>
    <w:rPr>
      <w:rFonts w:ascii="Times New Roman" w:eastAsia="Calibri" w:hAnsi="Times New Roman" w:cs="Times New Roman"/>
      <w:lang w:eastAsia="pl-PL" w:bidi="pl-PL"/>
    </w:rPr>
  </w:style>
  <w:style w:type="paragraph" w:customStyle="1" w:styleId="Formuledadoption">
    <w:name w:val="Formule d'adoption"/>
    <w:basedOn w:val="Normalny"/>
    <w:next w:val="Titrearticle"/>
    <w:rsid w:val="009E4211"/>
    <w:pPr>
      <w:keepNext/>
      <w:spacing w:before="120" w:after="120" w:line="240" w:lineRule="auto"/>
      <w:jc w:val="both"/>
    </w:pPr>
    <w:rPr>
      <w:rFonts w:ascii="Times New Roman" w:eastAsia="Calibri" w:hAnsi="Times New Roman" w:cs="Times New Roman"/>
      <w:lang w:eastAsia="pl-PL" w:bidi="pl-PL"/>
    </w:rPr>
  </w:style>
  <w:style w:type="paragraph" w:customStyle="1" w:styleId="Institutionquiagit">
    <w:name w:val="Institution qui agit"/>
    <w:basedOn w:val="Normalny"/>
    <w:next w:val="Normalny"/>
    <w:rsid w:val="009E4211"/>
    <w:pPr>
      <w:keepNext/>
      <w:spacing w:before="600" w:after="120" w:line="240" w:lineRule="auto"/>
      <w:jc w:val="both"/>
    </w:pPr>
    <w:rPr>
      <w:rFonts w:ascii="Times New Roman" w:eastAsia="Calibri" w:hAnsi="Times New Roman" w:cs="Times New Roman"/>
      <w:lang w:eastAsia="pl-PL" w:bidi="pl-PL"/>
    </w:rPr>
  </w:style>
  <w:style w:type="paragraph" w:customStyle="1" w:styleId="Institutionquisigne">
    <w:name w:val="Institution qui signe"/>
    <w:basedOn w:val="Normalny"/>
    <w:next w:val="Personnequisigne"/>
    <w:rsid w:val="009E4211"/>
    <w:pPr>
      <w:keepNext/>
      <w:tabs>
        <w:tab w:val="left" w:pos="4252"/>
      </w:tabs>
      <w:spacing w:before="720" w:after="0" w:line="240" w:lineRule="auto"/>
      <w:jc w:val="both"/>
    </w:pPr>
    <w:rPr>
      <w:rFonts w:ascii="Times New Roman" w:eastAsia="Calibri" w:hAnsi="Times New Roman" w:cs="Times New Roman"/>
      <w:i/>
      <w:lang w:eastAsia="pl-PL" w:bidi="pl-PL"/>
    </w:rPr>
  </w:style>
  <w:style w:type="paragraph" w:customStyle="1" w:styleId="Langue">
    <w:name w:val="Langue"/>
    <w:basedOn w:val="Normalny"/>
    <w:next w:val="Rfrenceinterne"/>
    <w:rsid w:val="009E4211"/>
    <w:pPr>
      <w:framePr w:wrap="around" w:vAnchor="page" w:hAnchor="text" w:xAlign="center" w:y="14741"/>
      <w:spacing w:after="600" w:line="240" w:lineRule="auto"/>
      <w:jc w:val="center"/>
    </w:pPr>
    <w:rPr>
      <w:rFonts w:ascii="Times New Roman" w:eastAsia="Calibri" w:hAnsi="Times New Roman" w:cs="Times New Roman"/>
      <w:b/>
      <w:caps/>
      <w:lang w:eastAsia="pl-PL" w:bidi="pl-PL"/>
    </w:rPr>
  </w:style>
  <w:style w:type="paragraph" w:customStyle="1" w:styleId="ManualConsidrant">
    <w:name w:val="Manual Considérant"/>
    <w:basedOn w:val="Normalny"/>
    <w:rsid w:val="009E4211"/>
    <w:pPr>
      <w:spacing w:before="120" w:after="120" w:line="240" w:lineRule="auto"/>
      <w:ind w:left="709" w:hanging="709"/>
      <w:jc w:val="both"/>
    </w:pPr>
    <w:rPr>
      <w:rFonts w:ascii="Times New Roman" w:eastAsia="Calibri" w:hAnsi="Times New Roman" w:cs="Times New Roman"/>
      <w:lang w:eastAsia="pl-PL" w:bidi="pl-PL"/>
    </w:rPr>
  </w:style>
  <w:style w:type="paragraph" w:customStyle="1" w:styleId="Nomdelinstitution">
    <w:name w:val="Nom de l'institution"/>
    <w:basedOn w:val="Normalny"/>
    <w:next w:val="Emission"/>
    <w:rsid w:val="009E4211"/>
    <w:pPr>
      <w:spacing w:after="0" w:line="240" w:lineRule="auto"/>
    </w:pPr>
    <w:rPr>
      <w:rFonts w:eastAsia="Calibri" w:cs="Arial"/>
      <w:lang w:eastAsia="pl-PL" w:bidi="pl-PL"/>
    </w:rPr>
  </w:style>
  <w:style w:type="paragraph" w:customStyle="1" w:styleId="Personnequisigne">
    <w:name w:val="Personne qui signe"/>
    <w:basedOn w:val="Normalny"/>
    <w:next w:val="Institutionquisigne"/>
    <w:rsid w:val="009E4211"/>
    <w:pPr>
      <w:tabs>
        <w:tab w:val="left" w:pos="4252"/>
      </w:tabs>
      <w:spacing w:after="0" w:line="240" w:lineRule="auto"/>
    </w:pPr>
    <w:rPr>
      <w:rFonts w:ascii="Times New Roman" w:eastAsia="Calibri" w:hAnsi="Times New Roman" w:cs="Times New Roman"/>
      <w:i/>
      <w:lang w:eastAsia="pl-PL" w:bidi="pl-PL"/>
    </w:rPr>
  </w:style>
  <w:style w:type="paragraph" w:customStyle="1" w:styleId="Rfrenceinstitutionnelle">
    <w:name w:val="Référence institutionnelle"/>
    <w:basedOn w:val="Normalny"/>
    <w:next w:val="Confidentialit"/>
    <w:rsid w:val="009E4211"/>
    <w:pPr>
      <w:spacing w:after="240" w:line="240" w:lineRule="auto"/>
      <w:ind w:left="5103"/>
    </w:pPr>
    <w:rPr>
      <w:rFonts w:ascii="Times New Roman" w:eastAsia="Calibri" w:hAnsi="Times New Roman" w:cs="Times New Roman"/>
      <w:lang w:eastAsia="pl-PL" w:bidi="pl-PL"/>
    </w:rPr>
  </w:style>
  <w:style w:type="paragraph" w:customStyle="1" w:styleId="Rfrenceinterinstitutionnelle">
    <w:name w:val="Référence interinstitutionnelle"/>
    <w:basedOn w:val="Normalny"/>
    <w:next w:val="Statut"/>
    <w:rsid w:val="009E4211"/>
    <w:pPr>
      <w:spacing w:after="0" w:line="240" w:lineRule="auto"/>
      <w:ind w:left="5103"/>
    </w:pPr>
    <w:rPr>
      <w:rFonts w:ascii="Times New Roman" w:eastAsia="Calibri" w:hAnsi="Times New Roman" w:cs="Times New Roman"/>
      <w:lang w:eastAsia="pl-PL" w:bidi="pl-PL"/>
    </w:rPr>
  </w:style>
  <w:style w:type="paragraph" w:customStyle="1" w:styleId="Rfrenceinterne">
    <w:name w:val="Référence interne"/>
    <w:basedOn w:val="Normalny"/>
    <w:next w:val="Rfrenceinterinstitutionnelle"/>
    <w:rsid w:val="009E4211"/>
    <w:pPr>
      <w:spacing w:after="0" w:line="240" w:lineRule="auto"/>
      <w:ind w:left="5103"/>
    </w:pPr>
    <w:rPr>
      <w:rFonts w:ascii="Times New Roman" w:eastAsia="Calibri" w:hAnsi="Times New Roman" w:cs="Times New Roman"/>
      <w:lang w:eastAsia="pl-PL" w:bidi="pl-PL"/>
    </w:rPr>
  </w:style>
  <w:style w:type="paragraph" w:customStyle="1" w:styleId="Sous-titreobjet">
    <w:name w:val="Sous-titre objet"/>
    <w:basedOn w:val="Normalny"/>
    <w:rsid w:val="009E4211"/>
    <w:pPr>
      <w:spacing w:after="0" w:line="240" w:lineRule="auto"/>
      <w:jc w:val="center"/>
    </w:pPr>
    <w:rPr>
      <w:rFonts w:ascii="Times New Roman" w:eastAsia="Calibri" w:hAnsi="Times New Roman" w:cs="Times New Roman"/>
      <w:b/>
      <w:lang w:eastAsia="pl-PL" w:bidi="pl-PL"/>
    </w:rPr>
  </w:style>
  <w:style w:type="paragraph" w:customStyle="1" w:styleId="Statut">
    <w:name w:val="Statut"/>
    <w:basedOn w:val="Normalny"/>
    <w:next w:val="Typedudocument"/>
    <w:rsid w:val="009E4211"/>
    <w:pPr>
      <w:spacing w:before="360" w:after="0" w:line="240" w:lineRule="auto"/>
      <w:jc w:val="center"/>
    </w:pPr>
    <w:rPr>
      <w:rFonts w:ascii="Times New Roman" w:eastAsia="Calibri" w:hAnsi="Times New Roman" w:cs="Times New Roman"/>
      <w:lang w:eastAsia="pl-PL" w:bidi="pl-PL"/>
    </w:rPr>
  </w:style>
  <w:style w:type="paragraph" w:customStyle="1" w:styleId="Titrearticle">
    <w:name w:val="Titre article"/>
    <w:basedOn w:val="Normalny"/>
    <w:next w:val="Normalny"/>
    <w:rsid w:val="009E4211"/>
    <w:pPr>
      <w:keepNext/>
      <w:spacing w:before="360" w:after="120" w:line="240" w:lineRule="auto"/>
      <w:jc w:val="center"/>
    </w:pPr>
    <w:rPr>
      <w:rFonts w:ascii="Times New Roman" w:eastAsia="Calibri" w:hAnsi="Times New Roman" w:cs="Times New Roman"/>
      <w:i/>
      <w:lang w:eastAsia="pl-PL" w:bidi="pl-PL"/>
    </w:rPr>
  </w:style>
  <w:style w:type="paragraph" w:customStyle="1" w:styleId="Titreobjet">
    <w:name w:val="Titre objet"/>
    <w:basedOn w:val="Normalny"/>
    <w:next w:val="Sous-titreobjet"/>
    <w:rsid w:val="009E4211"/>
    <w:pPr>
      <w:spacing w:before="180" w:after="180" w:line="240" w:lineRule="auto"/>
      <w:jc w:val="center"/>
    </w:pPr>
    <w:rPr>
      <w:rFonts w:ascii="Times New Roman" w:eastAsia="Calibri" w:hAnsi="Times New Roman" w:cs="Times New Roman"/>
      <w:b/>
      <w:lang w:eastAsia="pl-PL" w:bidi="pl-PL"/>
    </w:rPr>
  </w:style>
  <w:style w:type="paragraph" w:customStyle="1" w:styleId="Typedudocument">
    <w:name w:val="Type du document"/>
    <w:basedOn w:val="Normalny"/>
    <w:next w:val="Titreobjet"/>
    <w:rsid w:val="009E4211"/>
    <w:pPr>
      <w:spacing w:before="360" w:after="180" w:line="240" w:lineRule="auto"/>
      <w:jc w:val="center"/>
    </w:pPr>
    <w:rPr>
      <w:rFonts w:ascii="Times New Roman" w:eastAsia="Calibri" w:hAnsi="Times New Roman" w:cs="Times New Roman"/>
      <w:b/>
      <w:lang w:eastAsia="pl-PL" w:bidi="pl-PL"/>
    </w:rPr>
  </w:style>
  <w:style w:type="character" w:customStyle="1" w:styleId="Added">
    <w:name w:val="Added"/>
    <w:rsid w:val="009E4211"/>
    <w:rPr>
      <w:b/>
      <w:u w:val="single"/>
      <w:shd w:val="clear" w:color="auto" w:fill="auto"/>
    </w:rPr>
  </w:style>
  <w:style w:type="character" w:customStyle="1" w:styleId="Deleted">
    <w:name w:val="Deleted"/>
    <w:rsid w:val="009E4211"/>
    <w:rPr>
      <w:strike/>
      <w:dstrike w:val="0"/>
      <w:shd w:val="clear" w:color="auto" w:fill="auto"/>
    </w:rPr>
  </w:style>
  <w:style w:type="paragraph" w:customStyle="1" w:styleId="Address">
    <w:name w:val="Address"/>
    <w:basedOn w:val="Normalny"/>
    <w:next w:val="Normalny"/>
    <w:rsid w:val="009E4211"/>
    <w:pPr>
      <w:keepLines/>
      <w:spacing w:before="120" w:after="120" w:line="360" w:lineRule="auto"/>
      <w:ind w:left="3402"/>
    </w:pPr>
    <w:rPr>
      <w:rFonts w:ascii="Times New Roman" w:eastAsia="Calibri" w:hAnsi="Times New Roman" w:cs="Times New Roman"/>
      <w:lang w:eastAsia="pl-PL" w:bidi="pl-PL"/>
    </w:rPr>
  </w:style>
  <w:style w:type="paragraph" w:customStyle="1" w:styleId="Objetexterne">
    <w:name w:val="Objet externe"/>
    <w:basedOn w:val="Normalny"/>
    <w:next w:val="Normalny"/>
    <w:rsid w:val="009E4211"/>
    <w:pPr>
      <w:spacing w:before="120" w:after="120" w:line="240" w:lineRule="auto"/>
      <w:jc w:val="both"/>
    </w:pPr>
    <w:rPr>
      <w:rFonts w:ascii="Times New Roman" w:eastAsia="Calibri" w:hAnsi="Times New Roman" w:cs="Times New Roman"/>
      <w:i/>
      <w:caps/>
      <w:lang w:eastAsia="pl-PL" w:bidi="pl-PL"/>
    </w:rPr>
  </w:style>
  <w:style w:type="paragraph" w:customStyle="1" w:styleId="Supertitre">
    <w:name w:val="Supertitre"/>
    <w:basedOn w:val="Normalny"/>
    <w:next w:val="Normalny"/>
    <w:rsid w:val="009E4211"/>
    <w:pPr>
      <w:spacing w:after="600" w:line="240" w:lineRule="auto"/>
      <w:jc w:val="center"/>
    </w:pPr>
    <w:rPr>
      <w:rFonts w:ascii="Times New Roman" w:eastAsia="Calibri" w:hAnsi="Times New Roman" w:cs="Times New Roman"/>
      <w:b/>
      <w:lang w:eastAsia="pl-PL" w:bidi="pl-PL"/>
    </w:rPr>
  </w:style>
  <w:style w:type="paragraph" w:customStyle="1" w:styleId="Languesfaisantfoi">
    <w:name w:val="Langues faisant foi"/>
    <w:basedOn w:val="Normalny"/>
    <w:next w:val="Normalny"/>
    <w:rsid w:val="009E4211"/>
    <w:pPr>
      <w:spacing w:before="360" w:after="0" w:line="240" w:lineRule="auto"/>
      <w:jc w:val="center"/>
    </w:pPr>
    <w:rPr>
      <w:rFonts w:ascii="Times New Roman" w:eastAsia="Calibri" w:hAnsi="Times New Roman" w:cs="Times New Roman"/>
      <w:lang w:eastAsia="pl-PL" w:bidi="pl-PL"/>
    </w:rPr>
  </w:style>
  <w:style w:type="paragraph" w:customStyle="1" w:styleId="Rfrencecroise">
    <w:name w:val="Référence croisée"/>
    <w:basedOn w:val="Normalny"/>
    <w:rsid w:val="009E4211"/>
    <w:pPr>
      <w:spacing w:after="0" w:line="240" w:lineRule="auto"/>
      <w:jc w:val="center"/>
    </w:pPr>
    <w:rPr>
      <w:rFonts w:ascii="Times New Roman" w:eastAsia="Calibri" w:hAnsi="Times New Roman" w:cs="Times New Roman"/>
      <w:lang w:eastAsia="pl-PL" w:bidi="pl-PL"/>
    </w:rPr>
  </w:style>
  <w:style w:type="paragraph" w:customStyle="1" w:styleId="Fichefinanciretitre">
    <w:name w:val="Fiche financière tit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DatedadoptionPagedecouverture">
    <w:name w:val="Date d'adoption (Page de couverture)"/>
    <w:basedOn w:val="Datedadoption"/>
    <w:next w:val="TitreobjetPagedecouverture"/>
    <w:rsid w:val="009E4211"/>
  </w:style>
  <w:style w:type="paragraph" w:customStyle="1" w:styleId="RfrenceinterinstitutionnellePagedecouverture">
    <w:name w:val="Référence interinstitutionnelle (Page de couverture)"/>
    <w:basedOn w:val="Rfrenceinterinstitutionnelle"/>
    <w:next w:val="Confidentialit"/>
    <w:rsid w:val="009E4211"/>
  </w:style>
  <w:style w:type="paragraph" w:customStyle="1" w:styleId="Sous-titreobjetPagedecouverture">
    <w:name w:val="Sous-titre objet (Page de couverture)"/>
    <w:basedOn w:val="Sous-titreobjet"/>
    <w:rsid w:val="009E4211"/>
  </w:style>
  <w:style w:type="paragraph" w:customStyle="1" w:styleId="StatutPagedecouverture">
    <w:name w:val="Statut (Page de couverture)"/>
    <w:basedOn w:val="Statut"/>
    <w:next w:val="TypedudocumentPagedecouverture"/>
    <w:rsid w:val="009E4211"/>
  </w:style>
  <w:style w:type="paragraph" w:customStyle="1" w:styleId="TitreobjetPagedecouverture">
    <w:name w:val="Titre objet (Page de couverture)"/>
    <w:basedOn w:val="Titreobjet"/>
    <w:next w:val="Sous-titreobjetPagedecouverture"/>
    <w:rsid w:val="009E4211"/>
  </w:style>
  <w:style w:type="paragraph" w:customStyle="1" w:styleId="TypedudocumentPagedecouverture">
    <w:name w:val="Type du document (Page de couverture)"/>
    <w:basedOn w:val="Typedudocument"/>
    <w:next w:val="TitreobjetPagedecouverture"/>
    <w:rsid w:val="009E4211"/>
  </w:style>
  <w:style w:type="paragraph" w:customStyle="1" w:styleId="Volume">
    <w:name w:val="Volume"/>
    <w:basedOn w:val="Normalny"/>
    <w:next w:val="Confidentialit"/>
    <w:rsid w:val="009E4211"/>
    <w:pPr>
      <w:spacing w:after="240" w:line="240" w:lineRule="auto"/>
      <w:ind w:left="5103"/>
    </w:pPr>
    <w:rPr>
      <w:rFonts w:ascii="Times New Roman" w:eastAsia="Calibri" w:hAnsi="Times New Roman" w:cs="Times New Roman"/>
      <w:lang w:eastAsia="pl-PL" w:bidi="pl-PL"/>
    </w:rPr>
  </w:style>
  <w:style w:type="paragraph" w:customStyle="1" w:styleId="IntrtEEE">
    <w:name w:val="Intérêt EEE"/>
    <w:basedOn w:val="Languesfaisantfoi"/>
    <w:next w:val="Normalny"/>
    <w:rsid w:val="009E4211"/>
    <w:pPr>
      <w:spacing w:after="240"/>
    </w:pPr>
  </w:style>
  <w:style w:type="paragraph" w:customStyle="1" w:styleId="Accompagnant">
    <w:name w:val="Accompagnant"/>
    <w:basedOn w:val="Normalny"/>
    <w:next w:val="Typeacteprincipal"/>
    <w:rsid w:val="009E4211"/>
    <w:pPr>
      <w:spacing w:before="180" w:after="240" w:line="240" w:lineRule="auto"/>
      <w:jc w:val="center"/>
    </w:pPr>
    <w:rPr>
      <w:rFonts w:ascii="Times New Roman" w:eastAsia="Calibri" w:hAnsi="Times New Roman" w:cs="Times New Roman"/>
      <w:b/>
      <w:lang w:eastAsia="pl-PL" w:bidi="pl-PL"/>
    </w:rPr>
  </w:style>
  <w:style w:type="paragraph" w:customStyle="1" w:styleId="Typeacteprincipal">
    <w:name w:val="Type acte principal"/>
    <w:basedOn w:val="Normalny"/>
    <w:next w:val="Objetacteprincipal"/>
    <w:rsid w:val="009E4211"/>
    <w:pPr>
      <w:spacing w:after="240" w:line="240" w:lineRule="auto"/>
      <w:jc w:val="center"/>
    </w:pPr>
    <w:rPr>
      <w:rFonts w:ascii="Times New Roman" w:eastAsia="Calibri" w:hAnsi="Times New Roman" w:cs="Times New Roman"/>
      <w:b/>
      <w:lang w:eastAsia="pl-PL" w:bidi="pl-PL"/>
    </w:rPr>
  </w:style>
  <w:style w:type="paragraph" w:customStyle="1" w:styleId="Objetacteprincipal">
    <w:name w:val="Objet acte principal"/>
    <w:basedOn w:val="Normalny"/>
    <w:next w:val="Titrearticle"/>
    <w:rsid w:val="009E4211"/>
    <w:pPr>
      <w:spacing w:after="360" w:line="240" w:lineRule="auto"/>
      <w:jc w:val="center"/>
    </w:pPr>
    <w:rPr>
      <w:rFonts w:ascii="Times New Roman" w:eastAsia="Calibri" w:hAnsi="Times New Roman" w:cs="Times New Roman"/>
      <w:b/>
      <w:lang w:eastAsia="pl-PL" w:bidi="pl-PL"/>
    </w:rPr>
  </w:style>
  <w:style w:type="paragraph" w:customStyle="1" w:styleId="IntrtEEEPagedecouverture">
    <w:name w:val="Intérêt EEE (Page de couverture)"/>
    <w:basedOn w:val="IntrtEEE"/>
    <w:next w:val="Rfrencecroise"/>
    <w:rsid w:val="009E4211"/>
  </w:style>
  <w:style w:type="paragraph" w:customStyle="1" w:styleId="AccompagnantPagedecouverture">
    <w:name w:val="Accompagnant (Page de couverture)"/>
    <w:basedOn w:val="Accompagnant"/>
    <w:next w:val="TypeacteprincipalPagedecouverture"/>
    <w:rsid w:val="009E4211"/>
  </w:style>
  <w:style w:type="paragraph" w:customStyle="1" w:styleId="TypeacteprincipalPagedecouverture">
    <w:name w:val="Type acte principal (Page de couverture)"/>
    <w:basedOn w:val="Typeacteprincipal"/>
    <w:next w:val="ObjetacteprincipalPagedecouverture"/>
    <w:rsid w:val="009E4211"/>
  </w:style>
  <w:style w:type="paragraph" w:customStyle="1" w:styleId="ObjetacteprincipalPagedecouverture">
    <w:name w:val="Objet acte principal (Page de couverture)"/>
    <w:basedOn w:val="Objetacteprincipal"/>
    <w:next w:val="Rfrencecroise"/>
    <w:rsid w:val="009E4211"/>
  </w:style>
  <w:style w:type="paragraph" w:customStyle="1" w:styleId="LanguesfaisantfoiPagedecouverture">
    <w:name w:val="Langues faisant foi (Page de couverture)"/>
    <w:basedOn w:val="Normalny"/>
    <w:next w:val="Normalny"/>
    <w:rsid w:val="009E4211"/>
    <w:pPr>
      <w:spacing w:before="360" w:after="0" w:line="240" w:lineRule="auto"/>
      <w:jc w:val="center"/>
    </w:pPr>
    <w:rPr>
      <w:rFonts w:ascii="Times New Roman" w:eastAsia="Calibri" w:hAnsi="Times New Roman" w:cs="Times New Roman"/>
      <w:lang w:eastAsia="pl-PL" w:bidi="pl-PL"/>
    </w:rPr>
  </w:style>
  <w:style w:type="paragraph" w:styleId="Cytat">
    <w:name w:val="Quote"/>
    <w:basedOn w:val="Normalny"/>
    <w:next w:val="Normalny"/>
    <w:link w:val="CytatZnak"/>
    <w:uiPriority w:val="29"/>
    <w:qFormat/>
    <w:rsid w:val="009E4211"/>
    <w:pPr>
      <w:spacing w:after="240" w:line="240" w:lineRule="auto"/>
      <w:jc w:val="both"/>
    </w:pPr>
    <w:rPr>
      <w:rFonts w:ascii="Times New Roman" w:eastAsia="Times New Roman" w:hAnsi="Times New Roman" w:cs="Times New Roman"/>
      <w:i/>
      <w:iCs/>
      <w:color w:val="000000"/>
      <w:szCs w:val="20"/>
      <w:lang w:eastAsia="pl-PL" w:bidi="pl-PL"/>
    </w:rPr>
  </w:style>
  <w:style w:type="character" w:customStyle="1" w:styleId="CytatZnak">
    <w:name w:val="Cytat Znak"/>
    <w:basedOn w:val="Domylnaczcionkaakapitu"/>
    <w:link w:val="Cytat"/>
    <w:uiPriority w:val="29"/>
    <w:rsid w:val="009E4211"/>
    <w:rPr>
      <w:rFonts w:ascii="Times New Roman" w:eastAsia="Times New Roman" w:hAnsi="Times New Roman" w:cs="Times New Roman"/>
      <w:i/>
      <w:iCs/>
      <w:color w:val="000000"/>
      <w:sz w:val="24"/>
      <w:szCs w:val="20"/>
      <w:lang w:eastAsia="pl-PL" w:bidi="pl-PL"/>
    </w:rPr>
  </w:style>
  <w:style w:type="paragraph" w:customStyle="1" w:styleId="Declassification">
    <w:name w:val="Declassification"/>
    <w:basedOn w:val="Normalny"/>
    <w:next w:val="Normalny"/>
    <w:rsid w:val="009E4211"/>
    <w:pPr>
      <w:spacing w:after="0" w:line="240" w:lineRule="auto"/>
      <w:jc w:val="both"/>
    </w:pPr>
    <w:rPr>
      <w:rFonts w:ascii="Times New Roman" w:hAnsi="Times New Roman" w:cs="Times New Roman"/>
      <w:lang w:eastAsia="pl-PL" w:bidi="pl-PL"/>
    </w:rPr>
  </w:style>
  <w:style w:type="paragraph" w:customStyle="1" w:styleId="ZCom">
    <w:name w:val="Z_Com"/>
    <w:basedOn w:val="Normalny"/>
    <w:next w:val="ZDGName"/>
    <w:uiPriority w:val="99"/>
    <w:rsid w:val="009E4211"/>
    <w:pPr>
      <w:widowControl w:val="0"/>
      <w:autoSpaceDE w:val="0"/>
      <w:autoSpaceDN w:val="0"/>
      <w:spacing w:after="0" w:line="240" w:lineRule="auto"/>
      <w:ind w:right="85"/>
      <w:jc w:val="both"/>
    </w:pPr>
    <w:rPr>
      <w:rFonts w:eastAsia="Times New Roman" w:cs="Arial"/>
      <w:szCs w:val="24"/>
      <w:lang w:eastAsia="pl-PL" w:bidi="pl-PL"/>
    </w:rPr>
  </w:style>
  <w:style w:type="paragraph" w:customStyle="1" w:styleId="ZDGName">
    <w:name w:val="Z_DGName"/>
    <w:basedOn w:val="Normalny"/>
    <w:rsid w:val="009E4211"/>
    <w:pPr>
      <w:widowControl w:val="0"/>
      <w:autoSpaceDE w:val="0"/>
      <w:autoSpaceDN w:val="0"/>
      <w:spacing w:after="0" w:line="240" w:lineRule="auto"/>
      <w:ind w:right="85"/>
    </w:pPr>
    <w:rPr>
      <w:rFonts w:eastAsia="Times New Roman" w:cs="Arial"/>
      <w:sz w:val="16"/>
      <w:szCs w:val="16"/>
      <w:lang w:eastAsia="pl-PL" w:bidi="pl-PL"/>
    </w:rPr>
  </w:style>
  <w:style w:type="table" w:customStyle="1" w:styleId="TableGrid1">
    <w:name w:val="Table Grid1"/>
    <w:basedOn w:val="Standardowy"/>
    <w:next w:val="Tabela-Siatka"/>
    <w:uiPriority w:val="59"/>
    <w:rsid w:val="009E4211"/>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uiPriority w:val="34"/>
    <w:qFormat/>
    <w:rsid w:val="009E4211"/>
    <w:pPr>
      <w:ind w:left="720"/>
      <w:contextualSpacing/>
    </w:pPr>
  </w:style>
  <w:style w:type="character" w:customStyle="1" w:styleId="tlid-translation">
    <w:name w:val="tlid-translation"/>
    <w:basedOn w:val="Domylnaczcionkaakapitu"/>
    <w:rsid w:val="00AB1E1A"/>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rsid w:val="00423EB7"/>
    <w:pPr>
      <w:spacing w:after="160" w:line="240" w:lineRule="exact"/>
      <w:jc w:val="both"/>
    </w:pPr>
    <w:rPr>
      <w:vertAlign w:val="superscript"/>
    </w:rPr>
  </w:style>
  <w:style w:type="table" w:customStyle="1" w:styleId="Tabela-Siatka1">
    <w:name w:val="Tabela - Siatka1"/>
    <w:basedOn w:val="Standardowy"/>
    <w:next w:val="Tabela-Siatka"/>
    <w:uiPriority w:val="59"/>
    <w:unhideWhenUsed/>
    <w:rsid w:val="00BC6C56"/>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unhideWhenUsed/>
    <w:rsid w:val="00BC6C56"/>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omylnaczcionkaakapitu"/>
    <w:rsid w:val="00283DBF"/>
  </w:style>
  <w:style w:type="paragraph" w:customStyle="1" w:styleId="Limitznakw">
    <w:name w:val="Limit znaków"/>
    <w:basedOn w:val="Normalny"/>
    <w:qFormat/>
    <w:rsid w:val="00571CD4"/>
    <w:rPr>
      <w:i/>
      <w:noProof/>
      <w:sz w:val="20"/>
    </w:rPr>
  </w:style>
  <w:style w:type="character" w:customStyle="1" w:styleId="markedcontent">
    <w:name w:val="markedcontent"/>
    <w:rsid w:val="00946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79125">
      <w:bodyDiv w:val="1"/>
      <w:marLeft w:val="0"/>
      <w:marRight w:val="0"/>
      <w:marTop w:val="0"/>
      <w:marBottom w:val="0"/>
      <w:divBdr>
        <w:top w:val="none" w:sz="0" w:space="0" w:color="auto"/>
        <w:left w:val="none" w:sz="0" w:space="0" w:color="auto"/>
        <w:bottom w:val="none" w:sz="0" w:space="0" w:color="auto"/>
        <w:right w:val="none" w:sz="0" w:space="0" w:color="auto"/>
      </w:divBdr>
    </w:div>
    <w:div w:id="363943001">
      <w:bodyDiv w:val="1"/>
      <w:marLeft w:val="0"/>
      <w:marRight w:val="0"/>
      <w:marTop w:val="0"/>
      <w:marBottom w:val="0"/>
      <w:divBdr>
        <w:top w:val="none" w:sz="0" w:space="0" w:color="auto"/>
        <w:left w:val="none" w:sz="0" w:space="0" w:color="auto"/>
        <w:bottom w:val="none" w:sz="0" w:space="0" w:color="auto"/>
        <w:right w:val="none" w:sz="0" w:space="0" w:color="auto"/>
      </w:divBdr>
    </w:div>
    <w:div w:id="416484505">
      <w:bodyDiv w:val="1"/>
      <w:marLeft w:val="0"/>
      <w:marRight w:val="0"/>
      <w:marTop w:val="0"/>
      <w:marBottom w:val="0"/>
      <w:divBdr>
        <w:top w:val="none" w:sz="0" w:space="0" w:color="auto"/>
        <w:left w:val="none" w:sz="0" w:space="0" w:color="auto"/>
        <w:bottom w:val="none" w:sz="0" w:space="0" w:color="auto"/>
        <w:right w:val="none" w:sz="0" w:space="0" w:color="auto"/>
      </w:divBdr>
    </w:div>
    <w:div w:id="509216583">
      <w:bodyDiv w:val="1"/>
      <w:marLeft w:val="0"/>
      <w:marRight w:val="0"/>
      <w:marTop w:val="0"/>
      <w:marBottom w:val="0"/>
      <w:divBdr>
        <w:top w:val="none" w:sz="0" w:space="0" w:color="auto"/>
        <w:left w:val="none" w:sz="0" w:space="0" w:color="auto"/>
        <w:bottom w:val="none" w:sz="0" w:space="0" w:color="auto"/>
        <w:right w:val="none" w:sz="0" w:space="0" w:color="auto"/>
      </w:divBdr>
    </w:div>
    <w:div w:id="648557601">
      <w:bodyDiv w:val="1"/>
      <w:marLeft w:val="0"/>
      <w:marRight w:val="0"/>
      <w:marTop w:val="0"/>
      <w:marBottom w:val="0"/>
      <w:divBdr>
        <w:top w:val="none" w:sz="0" w:space="0" w:color="auto"/>
        <w:left w:val="none" w:sz="0" w:space="0" w:color="auto"/>
        <w:bottom w:val="none" w:sz="0" w:space="0" w:color="auto"/>
        <w:right w:val="none" w:sz="0" w:space="0" w:color="auto"/>
      </w:divBdr>
    </w:div>
    <w:div w:id="827475759">
      <w:bodyDiv w:val="1"/>
      <w:marLeft w:val="0"/>
      <w:marRight w:val="0"/>
      <w:marTop w:val="0"/>
      <w:marBottom w:val="0"/>
      <w:divBdr>
        <w:top w:val="none" w:sz="0" w:space="0" w:color="auto"/>
        <w:left w:val="none" w:sz="0" w:space="0" w:color="auto"/>
        <w:bottom w:val="none" w:sz="0" w:space="0" w:color="auto"/>
        <w:right w:val="none" w:sz="0" w:space="0" w:color="auto"/>
      </w:divBdr>
    </w:div>
    <w:div w:id="861018082">
      <w:bodyDiv w:val="1"/>
      <w:marLeft w:val="0"/>
      <w:marRight w:val="0"/>
      <w:marTop w:val="0"/>
      <w:marBottom w:val="0"/>
      <w:divBdr>
        <w:top w:val="none" w:sz="0" w:space="0" w:color="auto"/>
        <w:left w:val="none" w:sz="0" w:space="0" w:color="auto"/>
        <w:bottom w:val="none" w:sz="0" w:space="0" w:color="auto"/>
        <w:right w:val="none" w:sz="0" w:space="0" w:color="auto"/>
      </w:divBdr>
    </w:div>
    <w:div w:id="1406340655">
      <w:bodyDiv w:val="1"/>
      <w:marLeft w:val="0"/>
      <w:marRight w:val="0"/>
      <w:marTop w:val="0"/>
      <w:marBottom w:val="0"/>
      <w:divBdr>
        <w:top w:val="none" w:sz="0" w:space="0" w:color="auto"/>
        <w:left w:val="none" w:sz="0" w:space="0" w:color="auto"/>
        <w:bottom w:val="none" w:sz="0" w:space="0" w:color="auto"/>
        <w:right w:val="none" w:sz="0" w:space="0" w:color="auto"/>
      </w:divBdr>
    </w:div>
    <w:div w:id="1519615183">
      <w:bodyDiv w:val="1"/>
      <w:marLeft w:val="0"/>
      <w:marRight w:val="0"/>
      <w:marTop w:val="0"/>
      <w:marBottom w:val="0"/>
      <w:divBdr>
        <w:top w:val="none" w:sz="0" w:space="0" w:color="auto"/>
        <w:left w:val="none" w:sz="0" w:space="0" w:color="auto"/>
        <w:bottom w:val="none" w:sz="0" w:space="0" w:color="auto"/>
        <w:right w:val="none" w:sz="0" w:space="0" w:color="auto"/>
      </w:divBdr>
    </w:div>
    <w:div w:id="1543246510">
      <w:bodyDiv w:val="1"/>
      <w:marLeft w:val="0"/>
      <w:marRight w:val="0"/>
      <w:marTop w:val="0"/>
      <w:marBottom w:val="0"/>
      <w:divBdr>
        <w:top w:val="none" w:sz="0" w:space="0" w:color="auto"/>
        <w:left w:val="none" w:sz="0" w:space="0" w:color="auto"/>
        <w:bottom w:val="none" w:sz="0" w:space="0" w:color="auto"/>
        <w:right w:val="none" w:sz="0" w:space="0" w:color="auto"/>
      </w:divBdr>
    </w:div>
    <w:div w:id="1603685216">
      <w:bodyDiv w:val="1"/>
      <w:marLeft w:val="0"/>
      <w:marRight w:val="0"/>
      <w:marTop w:val="0"/>
      <w:marBottom w:val="0"/>
      <w:divBdr>
        <w:top w:val="none" w:sz="0" w:space="0" w:color="auto"/>
        <w:left w:val="none" w:sz="0" w:space="0" w:color="auto"/>
        <w:bottom w:val="none" w:sz="0" w:space="0" w:color="auto"/>
        <w:right w:val="none" w:sz="0" w:space="0" w:color="auto"/>
      </w:divBdr>
    </w:div>
    <w:div w:id="1710105569">
      <w:bodyDiv w:val="1"/>
      <w:marLeft w:val="0"/>
      <w:marRight w:val="0"/>
      <w:marTop w:val="0"/>
      <w:marBottom w:val="0"/>
      <w:divBdr>
        <w:top w:val="none" w:sz="0" w:space="0" w:color="auto"/>
        <w:left w:val="none" w:sz="0" w:space="0" w:color="auto"/>
        <w:bottom w:val="none" w:sz="0" w:space="0" w:color="auto"/>
        <w:right w:val="none" w:sz="0" w:space="0" w:color="auto"/>
      </w:divBdr>
    </w:div>
    <w:div w:id="1756974605">
      <w:bodyDiv w:val="1"/>
      <w:marLeft w:val="0"/>
      <w:marRight w:val="0"/>
      <w:marTop w:val="0"/>
      <w:marBottom w:val="0"/>
      <w:divBdr>
        <w:top w:val="none" w:sz="0" w:space="0" w:color="auto"/>
        <w:left w:val="none" w:sz="0" w:space="0" w:color="auto"/>
        <w:bottom w:val="none" w:sz="0" w:space="0" w:color="auto"/>
        <w:right w:val="none" w:sz="0" w:space="0" w:color="auto"/>
      </w:divBdr>
    </w:div>
    <w:div w:id="2010593809">
      <w:bodyDiv w:val="1"/>
      <w:marLeft w:val="0"/>
      <w:marRight w:val="0"/>
      <w:marTop w:val="0"/>
      <w:marBottom w:val="0"/>
      <w:divBdr>
        <w:top w:val="none" w:sz="0" w:space="0" w:color="auto"/>
        <w:left w:val="none" w:sz="0" w:space="0" w:color="auto"/>
        <w:bottom w:val="none" w:sz="0" w:space="0" w:color="auto"/>
        <w:right w:val="none" w:sz="0" w:space="0" w:color="auto"/>
      </w:divBdr>
    </w:div>
    <w:div w:id="20556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hyperlink" Target="http://www.niepelnosprawni.gov.pl/download/Uchwala-Nr-27-Rady-Ministrow-w-sprawie-przyjecia-Strategii-1614284683.pdf?utm_campaign=pfron&amp;utm_source=df&amp;utm_medium=downloa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hyperlink" Target="http://isap.sejm.gov.pl/isap.nsf/download.xsp/WDU20041231291/U/D20041291Lj.pdf" TargetMode="External"/><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yperlink" Target="http://isap.sejm.gov.pl/isap.nsf/download.xsp/WDU20190002019/U/D20192019Lj.pdf" TargetMode="External"/><Relationship Id="rId30" Type="http://schemas.openxmlformats.org/officeDocument/2006/relationships/hyperlink" Target="https://mc.bip.gov.pl/programy-realizowane-w-mc/narodowy-plan-szerokopasmowy.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59423-89D6-4E77-9659-AF5DC3981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93</Pages>
  <Words>23931</Words>
  <Characters>143588</Characters>
  <Application>Microsoft Office Word</Application>
  <DocSecurity>0</DocSecurity>
  <Lines>1196</Lines>
  <Paragraphs>334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167185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Wieladek</dc:creator>
  <cp:lastModifiedBy>Marta Czartoryska-Ostrowska</cp:lastModifiedBy>
  <cp:revision>2</cp:revision>
  <dcterms:created xsi:type="dcterms:W3CDTF">2021-12-08T17:47:00Z</dcterms:created>
  <dcterms:modified xsi:type="dcterms:W3CDTF">2021-12-08T17:47:00Z</dcterms:modified>
</cp:coreProperties>
</file>